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bookmarkStart w:id="0" w:name="_GoBack"/>
      <w:bookmarkEnd w:id="0"/>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E318265" w14:textId="723F6B96" w:rsidR="28066ADA" w:rsidRDefault="41F74C44" w:rsidP="2251C84C">
      <w:pPr>
        <w:spacing w:before="720" w:line="276" w:lineRule="auto"/>
        <w:jc w:val="both"/>
        <w:rPr>
          <w:rFonts w:ascii="Calibri" w:eastAsia="Calibri" w:hAnsi="Calibri" w:cs="Calibri"/>
        </w:rPr>
      </w:pPr>
      <w:r w:rsidRPr="2251C84C">
        <w:rPr>
          <w:rFonts w:ascii="Calibri" w:eastAsia="Calibri" w:hAnsi="Calibri" w:cs="Calibri"/>
        </w:rPr>
        <w:t>Zamawiający oczekuje</w:t>
      </w:r>
      <w:r w:rsidR="50255655" w:rsidRPr="2251C84C">
        <w:rPr>
          <w:rFonts w:ascii="Calibri" w:eastAsia="Calibri" w:hAnsi="Calibri" w:cs="Calibri"/>
        </w:rPr>
        <w:t xml:space="preserve"> zrealizowania </w:t>
      </w:r>
      <w:r w:rsidR="52B56127" w:rsidRPr="2251C84C">
        <w:rPr>
          <w:rFonts w:ascii="Calibri" w:eastAsia="Calibri" w:hAnsi="Calibri" w:cs="Calibri"/>
        </w:rPr>
        <w:t xml:space="preserve">przez Wykonawcę </w:t>
      </w:r>
      <w:r w:rsidR="50255655" w:rsidRPr="2251C84C">
        <w:rPr>
          <w:rFonts w:ascii="Calibri" w:eastAsia="Calibri" w:hAnsi="Calibri" w:cs="Calibri"/>
        </w:rPr>
        <w:t xml:space="preserve">prac </w:t>
      </w:r>
      <w:r w:rsidR="5E2FFB2C" w:rsidRPr="2251C84C">
        <w:rPr>
          <w:rFonts w:ascii="Calibri" w:eastAsia="Calibri" w:hAnsi="Calibri" w:cs="Calibri"/>
        </w:rPr>
        <w:t>badawczo-</w:t>
      </w:r>
      <w:r w:rsidR="50255655" w:rsidRPr="2251C84C">
        <w:rPr>
          <w:rFonts w:ascii="Calibri" w:eastAsia="Calibri" w:hAnsi="Calibri" w:cs="Calibri"/>
        </w:rPr>
        <w:t>rozwojowych,</w:t>
      </w:r>
      <w:r w:rsidR="3B0BD5E6" w:rsidRPr="2251C84C">
        <w:rPr>
          <w:rFonts w:ascii="Calibri" w:eastAsia="Calibri" w:hAnsi="Calibri" w:cs="Calibri"/>
        </w:rPr>
        <w:t xml:space="preserve"> </w:t>
      </w:r>
      <w:r w:rsidR="11C6EC06" w:rsidRPr="2251C84C">
        <w:rPr>
          <w:rFonts w:ascii="Calibri" w:eastAsia="Calibri" w:hAnsi="Calibri" w:cs="Calibri"/>
        </w:rPr>
        <w:t>potwierdzaj</w:t>
      </w:r>
      <w:r w:rsidR="40466E31" w:rsidRPr="2251C84C">
        <w:rPr>
          <w:rFonts w:ascii="Calibri" w:eastAsia="Calibri" w:hAnsi="Calibri" w:cs="Calibri"/>
        </w:rPr>
        <w:t>ą</w:t>
      </w:r>
      <w:r w:rsidR="11C6EC06" w:rsidRPr="2251C84C">
        <w:rPr>
          <w:rFonts w:ascii="Calibri" w:eastAsia="Calibri" w:hAnsi="Calibri" w:cs="Calibri"/>
        </w:rPr>
        <w:t>cych</w:t>
      </w:r>
      <w:r w:rsidR="4C29E24A" w:rsidRPr="2251C84C">
        <w:rPr>
          <w:rFonts w:ascii="Calibri" w:eastAsia="Calibri" w:hAnsi="Calibri" w:cs="Calibri"/>
        </w:rPr>
        <w:t xml:space="preserve"> hipotezę badawczą o </w:t>
      </w:r>
      <w:r w:rsidR="0240C464" w:rsidRPr="2251C84C">
        <w:rPr>
          <w:rFonts w:ascii="Calibri" w:eastAsia="Calibri" w:hAnsi="Calibri" w:cs="Calibri"/>
        </w:rPr>
        <w:t xml:space="preserve">rynkowej </w:t>
      </w:r>
      <w:r w:rsidR="4C29E24A" w:rsidRPr="2251C84C">
        <w:rPr>
          <w:rFonts w:ascii="Calibri" w:eastAsia="Calibri" w:hAnsi="Calibri" w:cs="Calibri"/>
        </w:rPr>
        <w:t xml:space="preserve">wykonalności systemu </w:t>
      </w:r>
      <w:r w:rsidR="375E5A79" w:rsidRPr="2251C84C">
        <w:rPr>
          <w:rFonts w:ascii="Calibri" w:eastAsia="Calibri" w:hAnsi="Calibri" w:cs="Calibri"/>
        </w:rPr>
        <w:t>elektrociepłownicz</w:t>
      </w:r>
      <w:r w:rsidR="495ABF4C" w:rsidRPr="2251C84C">
        <w:rPr>
          <w:rFonts w:ascii="Calibri" w:eastAsia="Calibri" w:hAnsi="Calibri" w:cs="Calibri"/>
        </w:rPr>
        <w:t>ego</w:t>
      </w:r>
      <w:r w:rsidR="375E5A79" w:rsidRPr="2251C84C">
        <w:rPr>
          <w:rFonts w:ascii="Calibri" w:eastAsia="Calibri" w:hAnsi="Calibri" w:cs="Calibri"/>
        </w:rPr>
        <w:t xml:space="preserve">, </w:t>
      </w:r>
      <w:r w:rsidR="4C29E24A" w:rsidRPr="2251C84C">
        <w:rPr>
          <w:rFonts w:ascii="Calibri" w:eastAsia="Calibri" w:hAnsi="Calibri" w:cs="Calibri"/>
        </w:rPr>
        <w:t>który dos</w:t>
      </w:r>
      <w:r w:rsidR="37E9ECDD" w:rsidRPr="2251C84C">
        <w:rPr>
          <w:rFonts w:ascii="Calibri" w:eastAsia="Calibri" w:hAnsi="Calibri" w:cs="Calibri"/>
        </w:rPr>
        <w:t xml:space="preserve">tarczać będzie </w:t>
      </w:r>
      <w:r w:rsidR="159935AE" w:rsidRPr="2251C84C">
        <w:rPr>
          <w:rFonts w:ascii="Calibri" w:eastAsia="Calibri" w:hAnsi="Calibri" w:cs="Calibri"/>
        </w:rPr>
        <w:t>odbiorcom</w:t>
      </w:r>
      <w:r w:rsidR="37E9ECDD" w:rsidRPr="2251C84C">
        <w:rPr>
          <w:rFonts w:ascii="Calibri" w:eastAsia="Calibri" w:hAnsi="Calibri" w:cs="Calibri"/>
        </w:rPr>
        <w:t xml:space="preserve"> </w:t>
      </w:r>
      <w:r w:rsidR="4F704A37" w:rsidRPr="2251C84C">
        <w:rPr>
          <w:rFonts w:ascii="Calibri" w:eastAsia="Calibri" w:hAnsi="Calibri" w:cs="Calibri"/>
        </w:rPr>
        <w:t>ciepło</w:t>
      </w:r>
      <w:r w:rsidR="2718C8AD" w:rsidRPr="2251C84C">
        <w:rPr>
          <w:rFonts w:ascii="Calibri" w:eastAsia="Calibri" w:hAnsi="Calibri" w:cs="Calibri"/>
        </w:rPr>
        <w:t xml:space="preserve"> </w:t>
      </w:r>
      <w:r w:rsidR="659C0287" w:rsidRPr="2251C84C">
        <w:rPr>
          <w:rFonts w:ascii="Calibri" w:eastAsia="Calibri" w:hAnsi="Calibri" w:cs="Calibri"/>
        </w:rPr>
        <w:t xml:space="preserve">pozyskane </w:t>
      </w:r>
      <w:r w:rsidR="67318905" w:rsidRPr="2251C84C">
        <w:rPr>
          <w:rFonts w:ascii="Calibri" w:eastAsia="Calibri" w:hAnsi="Calibri" w:cs="Calibri"/>
        </w:rPr>
        <w:t xml:space="preserve">co najmniej w 80% </w:t>
      </w:r>
      <w:r w:rsidR="4DBBBB19" w:rsidRPr="2251C84C">
        <w:rPr>
          <w:rFonts w:ascii="Calibri" w:eastAsia="Calibri" w:hAnsi="Calibri" w:cs="Calibri"/>
        </w:rPr>
        <w:t>ze źródeł odnawialnych</w:t>
      </w:r>
      <w:r w:rsidR="5348C41C" w:rsidRPr="2251C84C">
        <w:rPr>
          <w:rFonts w:ascii="Calibri" w:eastAsia="Calibri" w:hAnsi="Calibri" w:cs="Calibri"/>
        </w:rPr>
        <w:t xml:space="preserve">. </w:t>
      </w:r>
      <w:r w:rsidR="6F6E8710" w:rsidRPr="2251C84C">
        <w:rPr>
          <w:rFonts w:ascii="Calibri" w:eastAsia="Calibri" w:hAnsi="Calibri" w:cs="Calibri"/>
        </w:rPr>
        <w:t>Weryfikacja hipotez badawczych zostanie zrealizowana w ś</w:t>
      </w:r>
      <w:r w:rsidR="46202F24" w:rsidRPr="2251C84C">
        <w:rPr>
          <w:rFonts w:ascii="Calibri" w:eastAsia="Calibri" w:hAnsi="Calibri" w:cs="Calibri"/>
        </w:rPr>
        <w:t>rodowisk</w:t>
      </w:r>
      <w:r w:rsidR="6F2E6DBC" w:rsidRPr="2251C84C">
        <w:rPr>
          <w:rFonts w:ascii="Calibri" w:eastAsia="Calibri" w:hAnsi="Calibri" w:cs="Calibri"/>
        </w:rPr>
        <w:t>u</w:t>
      </w:r>
      <w:r w:rsidR="46202F24" w:rsidRPr="2251C84C">
        <w:rPr>
          <w:rFonts w:ascii="Calibri" w:eastAsia="Calibri" w:hAnsi="Calibri" w:cs="Calibri"/>
        </w:rPr>
        <w:t xml:space="preserve"> </w:t>
      </w:r>
      <w:r w:rsidR="401CA051" w:rsidRPr="2251C84C">
        <w:rPr>
          <w:rFonts w:ascii="Calibri" w:eastAsia="Calibri" w:hAnsi="Calibri" w:cs="Calibri"/>
        </w:rPr>
        <w:t>doświadczalnym</w:t>
      </w:r>
      <w:r w:rsidR="53FA12E4" w:rsidRPr="2251C84C">
        <w:rPr>
          <w:rFonts w:ascii="Calibri" w:eastAsia="Calibri" w:hAnsi="Calibri" w:cs="Calibri"/>
        </w:rPr>
        <w:t>,</w:t>
      </w:r>
      <w:r w:rsidR="46202F24" w:rsidRPr="2251C84C">
        <w:rPr>
          <w:rFonts w:ascii="Calibri" w:eastAsia="Calibri" w:hAnsi="Calibri" w:cs="Calibri"/>
        </w:rPr>
        <w:t xml:space="preserve"> </w:t>
      </w:r>
      <w:r w:rsidRPr="2251C84C">
        <w:rPr>
          <w:rFonts w:ascii="Calibri" w:eastAsia="Calibri" w:hAnsi="Calibri" w:cs="Calibri"/>
        </w:rPr>
        <w:t>zaprojektowan</w:t>
      </w:r>
      <w:r w:rsidR="21BA7BB3" w:rsidRPr="2251C84C">
        <w:rPr>
          <w:rFonts w:ascii="Calibri" w:eastAsia="Calibri" w:hAnsi="Calibri" w:cs="Calibri"/>
        </w:rPr>
        <w:t>y</w:t>
      </w:r>
      <w:r w:rsidR="5F48299E" w:rsidRPr="2251C84C">
        <w:rPr>
          <w:rFonts w:ascii="Calibri" w:eastAsia="Calibri" w:hAnsi="Calibri" w:cs="Calibri"/>
        </w:rPr>
        <w:t>m</w:t>
      </w:r>
      <w:r w:rsidRPr="2251C84C">
        <w:rPr>
          <w:rFonts w:ascii="Calibri" w:eastAsia="Calibri" w:hAnsi="Calibri" w:cs="Calibri"/>
        </w:rPr>
        <w:t xml:space="preserve"> i wykonan</w:t>
      </w:r>
      <w:r w:rsidR="5810AB6E" w:rsidRPr="2251C84C">
        <w:rPr>
          <w:rFonts w:ascii="Calibri" w:eastAsia="Calibri" w:hAnsi="Calibri" w:cs="Calibri"/>
        </w:rPr>
        <w:t>y</w:t>
      </w:r>
      <w:r w:rsidR="3361E9EC" w:rsidRPr="2251C84C">
        <w:rPr>
          <w:rFonts w:ascii="Calibri" w:eastAsia="Calibri" w:hAnsi="Calibri" w:cs="Calibri"/>
        </w:rPr>
        <w:t>m w postaci</w:t>
      </w:r>
      <w:r w:rsidRPr="2251C84C">
        <w:rPr>
          <w:rFonts w:ascii="Calibri" w:eastAsia="Calibri" w:hAnsi="Calibri" w:cs="Calibri"/>
        </w:rPr>
        <w:t xml:space="preserve"> demonstrator</w:t>
      </w:r>
      <w:r w:rsidR="43E7A442" w:rsidRPr="2251C84C">
        <w:rPr>
          <w:rFonts w:ascii="Calibri" w:eastAsia="Calibri" w:hAnsi="Calibri" w:cs="Calibri"/>
        </w:rPr>
        <w:t>a technologii</w:t>
      </w:r>
      <w:r w:rsidR="5CBCE1F0" w:rsidRPr="2251C84C">
        <w:rPr>
          <w:rFonts w:ascii="Calibri" w:eastAsia="Calibri" w:hAnsi="Calibri" w:cs="Calibri"/>
        </w:rPr>
        <w:t>.</w:t>
      </w:r>
    </w:p>
    <w:p w14:paraId="676893CF" w14:textId="0111E0CF" w:rsidR="28066ADA" w:rsidRDefault="4AD5096D" w:rsidP="37C81053">
      <w:pPr>
        <w:spacing w:line="276" w:lineRule="auto"/>
        <w:jc w:val="both"/>
        <w:rPr>
          <w:rFonts w:ascii="Calibri" w:eastAsia="Calibri" w:hAnsi="Calibri" w:cs="Calibri"/>
        </w:rPr>
      </w:pPr>
      <w:r w:rsidRPr="2251C84C">
        <w:rPr>
          <w:rFonts w:ascii="Calibri" w:eastAsia="Calibri" w:hAnsi="Calibri" w:cs="Calibri"/>
        </w:rPr>
        <w:t xml:space="preserve">Środowiskiem </w:t>
      </w:r>
      <w:r w:rsidR="7A22409F" w:rsidRPr="2251C84C">
        <w:rPr>
          <w:rFonts w:ascii="Calibri" w:eastAsia="Calibri" w:hAnsi="Calibri" w:cs="Calibri"/>
        </w:rPr>
        <w:t>doświadczalnym</w:t>
      </w:r>
      <w:r w:rsidRPr="2251C84C">
        <w:rPr>
          <w:rFonts w:ascii="Calibri" w:eastAsia="Calibri" w:hAnsi="Calibri" w:cs="Calibri"/>
        </w:rPr>
        <w:t xml:space="preserve"> wybranym przez Wykonawcę może być </w:t>
      </w:r>
      <w:r w:rsidR="5C149DE7" w:rsidRPr="2251C84C">
        <w:rPr>
          <w:rFonts w:ascii="Calibri" w:eastAsia="Calibri" w:hAnsi="Calibri" w:cs="Calibri"/>
        </w:rPr>
        <w:t>zarówno system ciepłowniczy jak i elektrociepłowniczy.</w:t>
      </w:r>
      <w:r w:rsidR="00530E5C">
        <w:rPr>
          <w:rFonts w:ascii="Calibri" w:eastAsia="Calibri" w:hAnsi="Calibri" w:cs="Calibri"/>
        </w:rPr>
        <w:t xml:space="preserve"> </w:t>
      </w:r>
      <w:r w:rsidR="2B7F8A24" w:rsidRPr="2251C84C">
        <w:rPr>
          <w:rFonts w:ascii="Calibri" w:eastAsia="Calibri" w:hAnsi="Calibri" w:cs="Calibri"/>
        </w:rPr>
        <w:t xml:space="preserve">Wykonawca w ramach </w:t>
      </w:r>
      <w:r w:rsidR="156B6707" w:rsidRPr="2251C84C">
        <w:rPr>
          <w:rFonts w:ascii="Calibri" w:eastAsia="Calibri" w:hAnsi="Calibri" w:cs="Calibri"/>
        </w:rPr>
        <w:t>p</w:t>
      </w:r>
      <w:r w:rsidR="548D4DFC" w:rsidRPr="2251C84C">
        <w:rPr>
          <w:rFonts w:ascii="Calibri" w:eastAsia="Calibri" w:hAnsi="Calibri" w:cs="Calibri"/>
        </w:rPr>
        <w:t xml:space="preserve">rzedsięwzięcia </w:t>
      </w:r>
      <w:r w:rsidR="2B7F8A24" w:rsidRPr="2251C84C">
        <w:rPr>
          <w:rFonts w:ascii="Calibri" w:eastAsia="Calibri" w:hAnsi="Calibri" w:cs="Calibri"/>
        </w:rPr>
        <w:t xml:space="preserve">opracuje koncepcję modernizacji jak największej części </w:t>
      </w:r>
      <w:r w:rsidR="1F2FEC2D" w:rsidRPr="2251C84C">
        <w:rPr>
          <w:rFonts w:ascii="Calibri" w:eastAsia="Calibri" w:hAnsi="Calibri" w:cs="Calibri"/>
        </w:rPr>
        <w:t>s</w:t>
      </w:r>
      <w:r w:rsidR="5DBF4581" w:rsidRPr="2251C84C">
        <w:rPr>
          <w:rFonts w:ascii="Calibri" w:eastAsia="Calibri" w:hAnsi="Calibri" w:cs="Calibri"/>
        </w:rPr>
        <w:t>ystemu</w:t>
      </w:r>
      <w:r w:rsidR="2B7F8A24" w:rsidRPr="2251C84C">
        <w:rPr>
          <w:rFonts w:ascii="Calibri" w:eastAsia="Calibri" w:hAnsi="Calibri" w:cs="Calibri"/>
        </w:rPr>
        <w:t xml:space="preserve">. </w:t>
      </w:r>
      <w:r w:rsidR="044579F2" w:rsidRPr="2251C84C">
        <w:rPr>
          <w:rFonts w:ascii="Calibri" w:eastAsia="Calibri" w:hAnsi="Calibri" w:cs="Calibri"/>
        </w:rPr>
        <w:t xml:space="preserve">Wybrany przez Wykonawcę do modernizacji </w:t>
      </w:r>
      <w:r w:rsidR="19463528" w:rsidRPr="2251C84C">
        <w:rPr>
          <w:rFonts w:ascii="Calibri" w:eastAsia="Calibri" w:hAnsi="Calibri" w:cs="Calibri"/>
        </w:rPr>
        <w:t>s</w:t>
      </w:r>
      <w:r w:rsidR="1C723613" w:rsidRPr="2251C84C">
        <w:rPr>
          <w:rFonts w:ascii="Calibri" w:eastAsia="Calibri" w:hAnsi="Calibri" w:cs="Calibri"/>
        </w:rPr>
        <w:t>ystem</w:t>
      </w:r>
      <w:r w:rsidR="79103D61" w:rsidRPr="2251C84C">
        <w:rPr>
          <w:rFonts w:ascii="Calibri" w:eastAsia="Calibri" w:hAnsi="Calibri" w:cs="Calibri"/>
        </w:rPr>
        <w:t>,</w:t>
      </w:r>
      <w:r w:rsidR="1C723613" w:rsidRPr="2251C84C">
        <w:rPr>
          <w:rFonts w:ascii="Calibri" w:eastAsia="Calibri" w:hAnsi="Calibri" w:cs="Calibri"/>
        </w:rPr>
        <w:t xml:space="preserve"> </w:t>
      </w:r>
      <w:r w:rsidR="044579F2" w:rsidRPr="2251C84C">
        <w:rPr>
          <w:rFonts w:ascii="Calibri" w:eastAsia="Calibri" w:hAnsi="Calibri" w:cs="Calibri"/>
        </w:rPr>
        <w:t xml:space="preserve">na którym zostanie wykonany </w:t>
      </w:r>
      <w:r w:rsidR="7FCF52BF" w:rsidRPr="2251C84C">
        <w:rPr>
          <w:rFonts w:ascii="Calibri" w:eastAsia="Calibri" w:hAnsi="Calibri" w:cs="Calibri"/>
        </w:rPr>
        <w:t>D</w:t>
      </w:r>
      <w:r w:rsidR="044579F2" w:rsidRPr="2251C84C">
        <w:rPr>
          <w:rFonts w:ascii="Calibri" w:eastAsia="Calibri" w:hAnsi="Calibri" w:cs="Calibri"/>
        </w:rPr>
        <w:t xml:space="preserve">emonstrator </w:t>
      </w:r>
      <w:r w:rsidR="6ED1BA41" w:rsidRPr="2251C84C">
        <w:rPr>
          <w:rFonts w:ascii="Calibri" w:eastAsia="Calibri" w:hAnsi="Calibri" w:cs="Calibri"/>
        </w:rPr>
        <w:t>T</w:t>
      </w:r>
      <w:r w:rsidR="044579F2" w:rsidRPr="2251C84C">
        <w:rPr>
          <w:rFonts w:ascii="Calibri" w:eastAsia="Calibri" w:hAnsi="Calibri" w:cs="Calibri"/>
        </w:rPr>
        <w:t>echnologii</w:t>
      </w:r>
      <w:r w:rsidR="0E55C9CD" w:rsidRPr="2251C84C">
        <w:rPr>
          <w:rFonts w:ascii="Calibri" w:eastAsia="Calibri" w:hAnsi="Calibri" w:cs="Calibri"/>
        </w:rPr>
        <w:t>,</w:t>
      </w:r>
      <w:r w:rsidR="044579F2" w:rsidRPr="2251C84C">
        <w:rPr>
          <w:rFonts w:ascii="Calibri" w:eastAsia="Calibri" w:hAnsi="Calibri" w:cs="Calibri"/>
        </w:rPr>
        <w:t xml:space="preserve"> musi </w:t>
      </w:r>
      <w:r w:rsidR="70DC192D" w:rsidRPr="2251C84C">
        <w:rPr>
          <w:rFonts w:ascii="Calibri" w:eastAsia="Calibri" w:hAnsi="Calibri" w:cs="Calibri"/>
        </w:rPr>
        <w:t xml:space="preserve">być </w:t>
      </w:r>
      <w:r w:rsidR="4DD03581" w:rsidRPr="2251C84C">
        <w:rPr>
          <w:rFonts w:ascii="Calibri" w:eastAsia="Calibri" w:hAnsi="Calibri" w:cs="Calibri"/>
        </w:rPr>
        <w:t xml:space="preserve">przed modernizacją </w:t>
      </w:r>
      <w:r w:rsidR="044579F2" w:rsidRPr="2251C84C">
        <w:rPr>
          <w:rFonts w:ascii="Calibri" w:eastAsia="Calibri" w:hAnsi="Calibri" w:cs="Calibri"/>
        </w:rPr>
        <w:t xml:space="preserve">oparty o źródła wytwarzania ciepła w kotłach spalających paliwa kopalne i/lub biomasę. </w:t>
      </w:r>
      <w:r w:rsidR="2B7F8A24" w:rsidRPr="2251C84C">
        <w:rPr>
          <w:rFonts w:ascii="Calibri" w:eastAsia="Calibri" w:hAnsi="Calibri" w:cs="Calibri"/>
        </w:rPr>
        <w:t xml:space="preserve">Zamawiający oczekuje, że w ramach </w:t>
      </w:r>
      <w:r w:rsidR="57F9E5F3" w:rsidRPr="2251C84C">
        <w:rPr>
          <w:rFonts w:ascii="Calibri" w:eastAsia="Calibri" w:hAnsi="Calibri" w:cs="Calibri"/>
        </w:rPr>
        <w:t>p</w:t>
      </w:r>
      <w:r w:rsidR="6B3BEF23" w:rsidRPr="2251C84C">
        <w:rPr>
          <w:rFonts w:ascii="Calibri" w:eastAsia="Calibri" w:hAnsi="Calibri" w:cs="Calibri"/>
        </w:rPr>
        <w:t xml:space="preserve">rzedsięwzięcia </w:t>
      </w:r>
      <w:r w:rsidR="2B7F8A24" w:rsidRPr="2251C84C">
        <w:rPr>
          <w:rFonts w:ascii="Calibri" w:eastAsia="Calibri" w:hAnsi="Calibri" w:cs="Calibri"/>
        </w:rPr>
        <w:t xml:space="preserve">z istniejącego </w:t>
      </w:r>
      <w:r w:rsidR="1C723613" w:rsidRPr="2251C84C">
        <w:rPr>
          <w:rFonts w:ascii="Calibri" w:eastAsia="Calibri" w:hAnsi="Calibri" w:cs="Calibri"/>
        </w:rPr>
        <w:t xml:space="preserve">Systemu </w:t>
      </w:r>
      <w:r w:rsidR="7D07A3E0" w:rsidRPr="2251C84C">
        <w:rPr>
          <w:rFonts w:ascii="Calibri" w:eastAsia="Calibri" w:hAnsi="Calibri" w:cs="Calibri"/>
        </w:rPr>
        <w:t>Demonstracyjnego</w:t>
      </w:r>
      <w:r w:rsidR="1C723613" w:rsidRPr="2251C84C">
        <w:rPr>
          <w:rFonts w:ascii="Calibri" w:eastAsia="Calibri" w:hAnsi="Calibri" w:cs="Calibri"/>
        </w:rPr>
        <w:t xml:space="preserve"> </w:t>
      </w:r>
      <w:r w:rsidR="2B7F8A24" w:rsidRPr="2251C84C">
        <w:rPr>
          <w:rFonts w:ascii="Calibri" w:eastAsia="Calibri" w:hAnsi="Calibri" w:cs="Calibri"/>
        </w:rPr>
        <w:t>zostanie wydzielony fragment zawierający część sieci dystrybucyjnej wraz z istniejącą infrastrukturą</w:t>
      </w:r>
      <w:r w:rsidR="5106A3A9" w:rsidRPr="2251C84C">
        <w:rPr>
          <w:rFonts w:ascii="Calibri" w:eastAsia="Calibri" w:hAnsi="Calibri" w:cs="Calibri"/>
        </w:rPr>
        <w:t>,</w:t>
      </w:r>
      <w:r w:rsidR="2B7F8A24" w:rsidRPr="2251C84C">
        <w:rPr>
          <w:rFonts w:ascii="Calibri" w:eastAsia="Calibri" w:hAnsi="Calibri" w:cs="Calibri"/>
        </w:rPr>
        <w:t xml:space="preserve"> służące co najmniej do celów ogrzewania. Wykonawca decyduje o wykonani</w:t>
      </w:r>
      <w:r w:rsidR="111FCC06" w:rsidRPr="2251C84C">
        <w:rPr>
          <w:rFonts w:ascii="Calibri" w:eastAsia="Calibri" w:hAnsi="Calibri" w:cs="Calibri"/>
        </w:rPr>
        <w:t>u</w:t>
      </w:r>
      <w:r w:rsidR="2B7F8A24" w:rsidRPr="2251C84C">
        <w:rPr>
          <w:rFonts w:ascii="Calibri" w:eastAsia="Calibri" w:hAnsi="Calibri" w:cs="Calibri"/>
        </w:rPr>
        <w:t xml:space="preserve"> modernizacji odbiorów ciepła i sie</w:t>
      </w:r>
      <w:r w:rsidR="2DC9F4FB" w:rsidRPr="2251C84C">
        <w:rPr>
          <w:rFonts w:ascii="Calibri" w:eastAsia="Calibri" w:hAnsi="Calibri" w:cs="Calibri"/>
        </w:rPr>
        <w:t>ci</w:t>
      </w:r>
      <w:r w:rsidR="2B7F8A24" w:rsidRPr="2251C84C">
        <w:rPr>
          <w:rFonts w:ascii="Calibri" w:eastAsia="Calibri" w:hAnsi="Calibri" w:cs="Calibri"/>
        </w:rPr>
        <w:t xml:space="preserve"> ciepłowniczej. Ciepło wyprodukowane w zmodernizowanej instalacji ciepłowniczej będzie dostarczane do odbiorców.</w:t>
      </w:r>
    </w:p>
    <w:p w14:paraId="200236EB" w14:textId="7D74259C" w:rsidR="574B88B4" w:rsidRDefault="44D3AB7D" w:rsidP="42ECB0A6">
      <w:pPr>
        <w:spacing w:line="276" w:lineRule="auto"/>
        <w:jc w:val="both"/>
        <w:rPr>
          <w:rFonts w:ascii="Calibri" w:eastAsia="Calibri" w:hAnsi="Calibri" w:cs="Calibri"/>
        </w:rPr>
      </w:pPr>
      <w:r w:rsidRPr="2251C84C">
        <w:rPr>
          <w:rFonts w:ascii="Calibri" w:eastAsia="Calibri" w:hAnsi="Calibri" w:cs="Calibri"/>
        </w:rPr>
        <w:t xml:space="preserve">Modernizowany </w:t>
      </w:r>
      <w:r w:rsidR="1858FEB4" w:rsidRPr="2251C84C">
        <w:rPr>
          <w:rFonts w:ascii="Calibri" w:eastAsia="Calibri" w:hAnsi="Calibri" w:cs="Calibri"/>
        </w:rPr>
        <w:t>s</w:t>
      </w:r>
      <w:r w:rsidR="1C723613" w:rsidRPr="2251C84C">
        <w:rPr>
          <w:rFonts w:ascii="Calibri" w:eastAsia="Calibri" w:hAnsi="Calibri" w:cs="Calibri"/>
        </w:rPr>
        <w:t xml:space="preserve">ystem </w:t>
      </w:r>
      <w:r w:rsidRPr="2251C84C">
        <w:rPr>
          <w:rFonts w:ascii="Calibri" w:eastAsia="Calibri" w:hAnsi="Calibri" w:cs="Calibri"/>
        </w:rPr>
        <w:t>musi spełniać wymagania określone w Tabeli nr 1 poniżej oraz w Załączniku nr</w:t>
      </w:r>
      <w:r w:rsidR="00C05884" w:rsidRPr="2251C84C">
        <w:rPr>
          <w:rFonts w:ascii="Calibri" w:eastAsia="Calibri" w:hAnsi="Calibri" w:cs="Calibri"/>
        </w:rPr>
        <w:t> </w:t>
      </w:r>
      <w:r w:rsidRPr="2251C84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2251C84C">
        <w:rPr>
          <w:rFonts w:ascii="Calibri" w:eastAsia="Calibri" w:hAnsi="Calibri" w:cs="Calibri"/>
          <w:color w:val="000000" w:themeColor="text1"/>
        </w:rPr>
        <w:t>W niniejszym dokumencie w celu ujednolicenia i poprawy zrozumiałości wykorzystano następujące określenia:</w:t>
      </w:r>
    </w:p>
    <w:p w14:paraId="476ADF30" w14:textId="3A5E6F51" w:rsidR="6BFF9898" w:rsidRDefault="33EA1048"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Biogaz</w:t>
      </w:r>
      <w:r w:rsidR="7067D35F" w:rsidRPr="09083C2C">
        <w:rPr>
          <w:rFonts w:ascii="Calibri" w:eastAsia="Calibri" w:hAnsi="Calibri" w:cs="Calibri"/>
          <w:b/>
          <w:bCs/>
          <w:color w:val="000000" w:themeColor="text1"/>
        </w:rPr>
        <w:t xml:space="preserve"> </w:t>
      </w:r>
      <w:r w:rsidR="7907400E" w:rsidRPr="09083C2C">
        <w:rPr>
          <w:rFonts w:ascii="Calibri" w:eastAsia="Calibri" w:hAnsi="Calibri" w:cs="Calibri"/>
          <w:b/>
          <w:bCs/>
          <w:color w:val="000000" w:themeColor="text1"/>
        </w:rPr>
        <w:t xml:space="preserve">– </w:t>
      </w:r>
      <w:r w:rsidR="00ECC2CF" w:rsidRPr="09083C2C">
        <w:rPr>
          <w:rFonts w:ascii="Calibri" w:eastAsia="Calibri" w:hAnsi="Calibri" w:cs="Calibri"/>
          <w:color w:val="000000" w:themeColor="text1"/>
        </w:rPr>
        <w:t xml:space="preserve">mieszanina </w:t>
      </w:r>
      <w:r w:rsidR="7907400E" w:rsidRPr="09083C2C">
        <w:rPr>
          <w:rFonts w:ascii="Calibri" w:eastAsia="Calibri" w:hAnsi="Calibri" w:cs="Calibri"/>
          <w:color w:val="000000" w:themeColor="text1"/>
        </w:rPr>
        <w:t>gaz</w:t>
      </w:r>
      <w:r w:rsidR="36F21D08" w:rsidRPr="09083C2C">
        <w:rPr>
          <w:rFonts w:ascii="Calibri" w:eastAsia="Calibri" w:hAnsi="Calibri" w:cs="Calibri"/>
          <w:color w:val="000000" w:themeColor="text1"/>
        </w:rPr>
        <w:t>ów</w:t>
      </w:r>
      <w:r w:rsidR="7907400E" w:rsidRPr="09083C2C">
        <w:rPr>
          <w:rFonts w:ascii="Calibri" w:eastAsia="Calibri" w:hAnsi="Calibri" w:cs="Calibri"/>
          <w:color w:val="000000" w:themeColor="text1"/>
        </w:rPr>
        <w:t xml:space="preserve"> otrzymywan</w:t>
      </w:r>
      <w:r w:rsidR="02EB08A9" w:rsidRPr="09083C2C">
        <w:rPr>
          <w:rFonts w:ascii="Calibri" w:eastAsia="Calibri" w:hAnsi="Calibri" w:cs="Calibri"/>
          <w:color w:val="000000" w:themeColor="text1"/>
        </w:rPr>
        <w:t>a</w:t>
      </w:r>
      <w:r w:rsidR="7907400E" w:rsidRPr="09083C2C">
        <w:rPr>
          <w:rFonts w:ascii="Calibri" w:eastAsia="Calibri" w:hAnsi="Calibri" w:cs="Calibri"/>
          <w:color w:val="000000" w:themeColor="text1"/>
        </w:rPr>
        <w:t xml:space="preserve"> w procesie fermentacji metanowej surowców rolniczych, produktów ubocznych rolnictwa, płynnych lub stałych odchodów zwierzęcych, odpadów lub pozostałości z przetwórstwa produktów pochodzenia rolniczego lub biomasy leśnej, biomasy roślinnej zebranej z terenów innych niż zaewidencjonowane jako rolne lub leśne,</w:t>
      </w:r>
      <w:r w:rsidR="7067D35F" w:rsidRPr="09083C2C">
        <w:rPr>
          <w:rFonts w:ascii="Calibri" w:eastAsia="Calibri" w:hAnsi="Calibri" w:cs="Calibri"/>
          <w:color w:val="000000" w:themeColor="text1"/>
        </w:rPr>
        <w:t xml:space="preserve"> </w:t>
      </w:r>
      <w:r w:rsidR="7907400E" w:rsidRPr="09083C2C">
        <w:rPr>
          <w:rFonts w:ascii="Calibri" w:eastAsia="Calibri" w:hAnsi="Calibri" w:cs="Calibri"/>
          <w:color w:val="000000" w:themeColor="text1"/>
        </w:rPr>
        <w:t xml:space="preserve">a także </w:t>
      </w:r>
      <w:r w:rsidR="4BF9AA71" w:rsidRPr="09083C2C">
        <w:rPr>
          <w:rFonts w:ascii="Calibri" w:eastAsia="Calibri" w:hAnsi="Calibri" w:cs="Calibri"/>
          <w:color w:val="000000" w:themeColor="text1"/>
        </w:rPr>
        <w:t xml:space="preserve">komunalnych </w:t>
      </w:r>
      <w:r w:rsidR="7907400E" w:rsidRPr="09083C2C">
        <w:rPr>
          <w:rFonts w:ascii="Calibri" w:eastAsia="Calibri" w:hAnsi="Calibri" w:cs="Calibri"/>
          <w:color w:val="000000" w:themeColor="text1"/>
        </w:rPr>
        <w:t>oczyszczalni ścieków, w tym zakładowych oczyszczalni ścieków z przetwórstwa rolno-spożywczego</w:t>
      </w:r>
      <w:r w:rsidR="551A9CBE" w:rsidRPr="09083C2C">
        <w:rPr>
          <w:rFonts w:ascii="Calibri" w:eastAsia="Calibri" w:hAnsi="Calibri" w:cs="Calibri"/>
          <w:color w:val="000000" w:themeColor="text1"/>
        </w:rPr>
        <w:t>.</w:t>
      </w:r>
    </w:p>
    <w:p w14:paraId="4ED18CBA" w14:textId="451DA16B" w:rsidR="6BFF9898" w:rsidRDefault="0E604F6B" w:rsidP="15020E67">
      <w:pPr>
        <w:pStyle w:val="Akapitzlist"/>
        <w:numPr>
          <w:ilvl w:val="0"/>
          <w:numId w:val="23"/>
        </w:numPr>
        <w:jc w:val="both"/>
        <w:rPr>
          <w:rFonts w:eastAsiaTheme="minorEastAsia"/>
          <w:b/>
          <w:bCs/>
          <w:color w:val="000000" w:themeColor="text1"/>
        </w:rPr>
      </w:pPr>
      <w:proofErr w:type="spellStart"/>
      <w:r w:rsidRPr="15020E67">
        <w:rPr>
          <w:rFonts w:ascii="Calibri" w:eastAsia="Calibri" w:hAnsi="Calibri" w:cs="Calibri"/>
          <w:b/>
          <w:bCs/>
          <w:color w:val="000000" w:themeColor="text1"/>
        </w:rPr>
        <w:t>Biometan</w:t>
      </w:r>
      <w:proofErr w:type="spellEnd"/>
      <w:r w:rsidR="016AE380" w:rsidRPr="15020E67">
        <w:rPr>
          <w:rFonts w:ascii="Calibri" w:eastAsia="Calibri" w:hAnsi="Calibri" w:cs="Calibri"/>
          <w:b/>
          <w:bCs/>
          <w:color w:val="000000" w:themeColor="text1"/>
        </w:rPr>
        <w:t xml:space="preserve"> – </w:t>
      </w:r>
      <w:r w:rsidR="0EF47D1D" w:rsidRPr="15020E67">
        <w:rPr>
          <w:rFonts w:ascii="Calibri" w:eastAsia="Calibri" w:hAnsi="Calibri" w:cs="Calibri"/>
          <w:color w:val="000000" w:themeColor="text1"/>
        </w:rPr>
        <w:t>gaz</w:t>
      </w:r>
      <w:r w:rsidR="6E8E7700" w:rsidRPr="15020E67">
        <w:rPr>
          <w:rFonts w:ascii="Calibri" w:eastAsia="Calibri" w:hAnsi="Calibri" w:cs="Calibri"/>
          <w:color w:val="000000" w:themeColor="text1"/>
        </w:rPr>
        <w:t xml:space="preserve">, którego zasadniczym składnikiem jest metan, </w:t>
      </w:r>
      <w:r w:rsidR="0EF47D1D" w:rsidRPr="15020E67">
        <w:rPr>
          <w:rFonts w:ascii="Calibri" w:eastAsia="Calibri" w:hAnsi="Calibri" w:cs="Calibri"/>
          <w:color w:val="000000" w:themeColor="text1"/>
        </w:rPr>
        <w:t>o parametrach zbliżonych do sieciowego gazu ziemnego. Otrzymywany z Biogazu</w:t>
      </w:r>
      <w:r w:rsidR="228C83D1" w:rsidRPr="15020E67">
        <w:rPr>
          <w:rFonts w:ascii="Calibri" w:eastAsia="Calibri" w:hAnsi="Calibri" w:cs="Calibri"/>
          <w:color w:val="000000" w:themeColor="text1"/>
        </w:rPr>
        <w:t xml:space="preserve"> </w:t>
      </w:r>
      <w:r w:rsidR="0EF47D1D" w:rsidRPr="15020E67">
        <w:rPr>
          <w:rFonts w:ascii="Calibri" w:eastAsia="Calibri" w:hAnsi="Calibri" w:cs="Calibri"/>
          <w:color w:val="000000" w:themeColor="text1"/>
        </w:rPr>
        <w:t xml:space="preserve">poprzez oczyszczanie </w:t>
      </w:r>
      <w:r w:rsidR="37776C79" w:rsidRPr="15020E67">
        <w:rPr>
          <w:rFonts w:ascii="Calibri" w:eastAsia="Calibri" w:hAnsi="Calibri" w:cs="Calibri"/>
          <w:color w:val="000000" w:themeColor="text1"/>
        </w:rPr>
        <w:t xml:space="preserve">przede wszystkim </w:t>
      </w:r>
      <w:r w:rsidR="0EF47D1D" w:rsidRPr="15020E67">
        <w:rPr>
          <w:rFonts w:ascii="Calibri" w:eastAsia="Calibri" w:hAnsi="Calibri" w:cs="Calibri"/>
          <w:color w:val="000000" w:themeColor="text1"/>
        </w:rPr>
        <w:t>ze związków siarki i dwutlenku węgla</w:t>
      </w:r>
      <w:r w:rsidR="016AE380" w:rsidRPr="15020E67">
        <w:rPr>
          <w:rFonts w:ascii="Calibri" w:eastAsia="Calibri" w:hAnsi="Calibri" w:cs="Calibri"/>
          <w:color w:val="000000" w:themeColor="text1"/>
        </w:rPr>
        <w:t>, bez względu na zastos</w:t>
      </w:r>
      <w:r w:rsidR="54D1ADBD" w:rsidRPr="15020E67">
        <w:rPr>
          <w:rFonts w:ascii="Calibri" w:eastAsia="Calibri" w:hAnsi="Calibri" w:cs="Calibri"/>
          <w:color w:val="000000" w:themeColor="text1"/>
        </w:rPr>
        <w:t>owaną technologię</w:t>
      </w:r>
      <w:r w:rsidR="70E15D21" w:rsidRPr="15020E67">
        <w:rPr>
          <w:rFonts w:ascii="Calibri" w:eastAsia="Calibri" w:hAnsi="Calibri" w:cs="Calibri"/>
          <w:color w:val="000000" w:themeColor="text1"/>
        </w:rPr>
        <w:t xml:space="preserve"> oczyszcz</w:t>
      </w:r>
      <w:r w:rsidR="222E1C91" w:rsidRPr="15020E67">
        <w:rPr>
          <w:rFonts w:ascii="Calibri" w:eastAsia="Calibri" w:hAnsi="Calibri" w:cs="Calibri"/>
          <w:color w:val="000000" w:themeColor="text1"/>
        </w:rPr>
        <w:t>a</w:t>
      </w:r>
      <w:r w:rsidR="70E15D21" w:rsidRPr="15020E67">
        <w:rPr>
          <w:rFonts w:ascii="Calibri" w:eastAsia="Calibri" w:hAnsi="Calibri" w:cs="Calibri"/>
          <w:color w:val="000000" w:themeColor="text1"/>
        </w:rPr>
        <w:t>nia.</w:t>
      </w:r>
    </w:p>
    <w:p w14:paraId="6E745C9D" w14:textId="17B7AE16" w:rsidR="00530E5C" w:rsidRPr="00530E5C" w:rsidRDefault="404E8476"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 xml:space="preserve">Kogeneracja OZE - </w:t>
      </w:r>
      <w:r w:rsidR="42FAB5B8" w:rsidRPr="09083C2C">
        <w:rPr>
          <w:rFonts w:ascii="Calibri" w:eastAsia="Calibri" w:hAnsi="Calibri" w:cs="Calibri"/>
          <w:color w:val="000000" w:themeColor="text1"/>
        </w:rPr>
        <w:t>jest to proces jednoczesnej produkcj</w:t>
      </w:r>
      <w:r w:rsidR="000260E3" w:rsidRPr="09083C2C">
        <w:rPr>
          <w:rFonts w:ascii="Calibri" w:eastAsia="Calibri" w:hAnsi="Calibri" w:cs="Calibri"/>
          <w:color w:val="000000" w:themeColor="text1"/>
        </w:rPr>
        <w:t>i energii elektrycznej i ciepła</w:t>
      </w:r>
      <w:r w:rsidR="00343F1D">
        <w:rPr>
          <w:rFonts w:ascii="Calibri" w:eastAsia="Calibri" w:hAnsi="Calibri" w:cs="Calibri"/>
          <w:color w:val="000000" w:themeColor="text1"/>
        </w:rPr>
        <w:t xml:space="preserve"> </w:t>
      </w:r>
      <w:r w:rsidR="00343F1D" w:rsidRPr="09083C2C">
        <w:rPr>
          <w:rFonts w:ascii="Calibri" w:eastAsia="Calibri" w:hAnsi="Calibri" w:cs="Calibri"/>
          <w:color w:val="000000" w:themeColor="text1"/>
        </w:rPr>
        <w:t xml:space="preserve">w 100% </w:t>
      </w:r>
      <w:r w:rsidR="00343F1D">
        <w:rPr>
          <w:rFonts w:ascii="Calibri" w:eastAsia="Calibri" w:hAnsi="Calibri" w:cs="Calibri"/>
          <w:color w:val="000000" w:themeColor="text1"/>
        </w:rPr>
        <w:t xml:space="preserve">z </w:t>
      </w:r>
      <w:r w:rsidR="00343F1D" w:rsidRPr="09083C2C">
        <w:rPr>
          <w:rFonts w:ascii="Calibri" w:eastAsia="Calibri" w:hAnsi="Calibri" w:cs="Calibri"/>
          <w:color w:val="000000" w:themeColor="text1"/>
        </w:rPr>
        <w:t>OZE</w:t>
      </w:r>
      <w:r w:rsidR="6A0CF89E" w:rsidRPr="09083C2C">
        <w:rPr>
          <w:rFonts w:ascii="Calibri" w:eastAsia="Calibri" w:hAnsi="Calibri" w:cs="Calibri"/>
          <w:color w:val="000000" w:themeColor="text1"/>
        </w:rPr>
        <w:t>,</w:t>
      </w:r>
      <w:r w:rsidR="6E696EE1" w:rsidRPr="09083C2C">
        <w:rPr>
          <w:rFonts w:ascii="Calibri" w:eastAsia="Calibri" w:hAnsi="Calibri" w:cs="Calibri"/>
          <w:color w:val="000000" w:themeColor="text1"/>
        </w:rPr>
        <w:t xml:space="preserve"> </w:t>
      </w:r>
      <w:r w:rsidR="00343F1D" w:rsidRPr="09083C2C">
        <w:rPr>
          <w:rFonts w:ascii="Calibri" w:eastAsia="Calibri" w:hAnsi="Calibri" w:cs="Calibri"/>
          <w:color w:val="000000" w:themeColor="text1"/>
        </w:rPr>
        <w:t>realizowan</w:t>
      </w:r>
      <w:r w:rsidR="00343F1D">
        <w:rPr>
          <w:rFonts w:ascii="Calibri" w:eastAsia="Calibri" w:hAnsi="Calibri" w:cs="Calibri"/>
          <w:color w:val="000000" w:themeColor="text1"/>
        </w:rPr>
        <w:t>y</w:t>
      </w:r>
      <w:r w:rsidR="00343F1D" w:rsidRPr="09083C2C">
        <w:rPr>
          <w:rFonts w:ascii="Calibri" w:eastAsia="Calibri" w:hAnsi="Calibri" w:cs="Calibri"/>
          <w:color w:val="000000" w:themeColor="text1"/>
        </w:rPr>
        <w:t xml:space="preserve"> </w:t>
      </w:r>
      <w:r w:rsidR="6E696EE1" w:rsidRPr="09083C2C">
        <w:rPr>
          <w:rFonts w:ascii="Calibri" w:eastAsia="Calibri" w:hAnsi="Calibri" w:cs="Calibri"/>
          <w:color w:val="000000" w:themeColor="text1"/>
        </w:rPr>
        <w:t xml:space="preserve">przez urządzenie </w:t>
      </w:r>
      <w:r w:rsidR="0600DA27" w:rsidRPr="09083C2C">
        <w:rPr>
          <w:rFonts w:ascii="Calibri" w:eastAsia="Calibri" w:hAnsi="Calibri" w:cs="Calibri"/>
          <w:color w:val="000000" w:themeColor="text1"/>
        </w:rPr>
        <w:t xml:space="preserve">o mocy min. 450 </w:t>
      </w:r>
      <w:proofErr w:type="spellStart"/>
      <w:r w:rsidR="0600DA27" w:rsidRPr="09083C2C">
        <w:rPr>
          <w:rFonts w:ascii="Calibri" w:eastAsia="Calibri" w:hAnsi="Calibri" w:cs="Calibri"/>
          <w:color w:val="000000" w:themeColor="text1"/>
        </w:rPr>
        <w:t>kW</w:t>
      </w:r>
      <w:r w:rsidR="0600DA27" w:rsidRPr="09083C2C">
        <w:rPr>
          <w:rFonts w:ascii="Calibri" w:eastAsia="Calibri" w:hAnsi="Calibri" w:cs="Calibri"/>
          <w:color w:val="000000" w:themeColor="text1"/>
          <w:vertAlign w:val="subscript"/>
        </w:rPr>
        <w:t>e</w:t>
      </w:r>
      <w:proofErr w:type="spellEnd"/>
      <w:r w:rsidR="7D713EE9" w:rsidRPr="09083C2C">
        <w:rPr>
          <w:rFonts w:ascii="Calibri" w:eastAsia="Calibri" w:hAnsi="Calibri" w:cs="Calibri"/>
          <w:color w:val="000000" w:themeColor="text1"/>
        </w:rPr>
        <w:t>,</w:t>
      </w:r>
      <w:r w:rsidR="0600DA27" w:rsidRPr="09083C2C">
        <w:rPr>
          <w:rFonts w:ascii="Calibri" w:eastAsia="Calibri" w:hAnsi="Calibri" w:cs="Calibri"/>
          <w:color w:val="000000" w:themeColor="text1"/>
        </w:rPr>
        <w:t xml:space="preserve"> </w:t>
      </w:r>
      <w:r w:rsidR="6E696EE1" w:rsidRPr="09083C2C">
        <w:rPr>
          <w:rFonts w:ascii="Calibri" w:eastAsia="Calibri" w:hAnsi="Calibri" w:cs="Calibri"/>
          <w:color w:val="000000" w:themeColor="text1"/>
        </w:rPr>
        <w:t xml:space="preserve">zdolne do pracy </w:t>
      </w:r>
      <w:r w:rsidR="000260E3" w:rsidRPr="09083C2C">
        <w:rPr>
          <w:rFonts w:ascii="Calibri" w:eastAsia="Calibri" w:hAnsi="Calibri" w:cs="Calibri"/>
          <w:color w:val="000000" w:themeColor="text1"/>
        </w:rPr>
        <w:t>ciągłej</w:t>
      </w:r>
      <w:r w:rsidR="77059911" w:rsidRPr="09083C2C">
        <w:rPr>
          <w:rFonts w:ascii="Calibri" w:eastAsia="Calibri" w:hAnsi="Calibri" w:cs="Calibri"/>
          <w:color w:val="000000" w:themeColor="text1"/>
        </w:rPr>
        <w:t xml:space="preserve"> </w:t>
      </w:r>
      <w:r w:rsidR="2FADFAB1" w:rsidRPr="09083C2C">
        <w:rPr>
          <w:rFonts w:ascii="Calibri" w:eastAsia="Calibri" w:hAnsi="Calibri" w:cs="Calibri"/>
          <w:color w:val="000000" w:themeColor="text1"/>
        </w:rPr>
        <w:t>wytwarzające</w:t>
      </w:r>
      <w:r w:rsidR="77059911" w:rsidRPr="09083C2C">
        <w:rPr>
          <w:rFonts w:ascii="Calibri" w:eastAsia="Calibri" w:hAnsi="Calibri" w:cs="Calibri"/>
          <w:color w:val="000000" w:themeColor="text1"/>
        </w:rPr>
        <w:t xml:space="preserve"> energię z</w:t>
      </w:r>
      <w:r w:rsidR="21C83B20" w:rsidRPr="09083C2C">
        <w:rPr>
          <w:rFonts w:ascii="Calibri" w:eastAsia="Calibri" w:hAnsi="Calibri" w:cs="Calibri"/>
          <w:color w:val="000000" w:themeColor="text1"/>
        </w:rPr>
        <w:t>e</w:t>
      </w:r>
      <w:r w:rsidR="77059911" w:rsidRPr="09083C2C">
        <w:rPr>
          <w:rFonts w:ascii="Calibri" w:eastAsia="Calibri" w:hAnsi="Calibri" w:cs="Calibri"/>
          <w:color w:val="000000" w:themeColor="text1"/>
        </w:rPr>
        <w:t xml:space="preserve"> zmagazynowanej energii OZE</w:t>
      </w:r>
      <w:r w:rsidR="07CC4012" w:rsidRPr="09083C2C">
        <w:rPr>
          <w:rFonts w:ascii="Calibri" w:eastAsia="Calibri" w:hAnsi="Calibri" w:cs="Calibri"/>
          <w:color w:val="000000" w:themeColor="text1"/>
        </w:rPr>
        <w:t>.</w:t>
      </w:r>
    </w:p>
    <w:p w14:paraId="7FF57501" w14:textId="526B038F"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Lokal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lastRenderedPageBreak/>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0FFDFCFE" w:rsidR="7BAE72E5" w:rsidRDefault="7C88D488"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Magazyn Sezonowy</w:t>
      </w:r>
      <w:r w:rsidRPr="0C5D272A">
        <w:rPr>
          <w:rFonts w:ascii="Calibri" w:eastAsia="Calibri" w:hAnsi="Calibri" w:cs="Calibri"/>
          <w:color w:val="000000" w:themeColor="text1"/>
        </w:rPr>
        <w:t xml:space="preserve"> – jest to magazyn ciepła, w którym przechowywana jest energia w ilości równej lub większej</w:t>
      </w:r>
      <w:r w:rsidR="4C3070DA" w:rsidRPr="0C5D272A">
        <w:rPr>
          <w:rFonts w:ascii="Calibri" w:eastAsia="Calibri" w:hAnsi="Calibri" w:cs="Calibri"/>
          <w:color w:val="000000" w:themeColor="text1"/>
        </w:rPr>
        <w:t xml:space="preserve"> średniej </w:t>
      </w:r>
      <w:r w:rsidR="1C4F9834" w:rsidRPr="0C5D272A">
        <w:rPr>
          <w:rFonts w:ascii="Calibri" w:eastAsia="Calibri" w:hAnsi="Calibri" w:cs="Calibri"/>
          <w:color w:val="000000" w:themeColor="text1"/>
        </w:rPr>
        <w:t>cztero</w:t>
      </w:r>
      <w:r w:rsidR="4C3070DA" w:rsidRPr="0C5D272A">
        <w:rPr>
          <w:rFonts w:ascii="Calibri" w:eastAsia="Calibri" w:hAnsi="Calibri" w:cs="Calibri"/>
          <w:color w:val="000000" w:themeColor="text1"/>
        </w:rPr>
        <w:t>tygodniowej produkcji ciepła</w:t>
      </w:r>
      <w:r w:rsidRPr="0C5D272A">
        <w:rPr>
          <w:rFonts w:ascii="Calibri" w:eastAsia="Calibri" w:hAnsi="Calibri" w:cs="Calibri"/>
          <w:color w:val="000000" w:themeColor="text1"/>
        </w:rPr>
        <w:t xml:space="preserve"> przez </w:t>
      </w:r>
      <w:r w:rsidR="4A5F156B" w:rsidRPr="0C5D272A">
        <w:rPr>
          <w:rFonts w:ascii="Calibri" w:eastAsia="Calibri" w:hAnsi="Calibri" w:cs="Calibri"/>
          <w:color w:val="000000" w:themeColor="text1"/>
        </w:rPr>
        <w:t>Demonstrator Technologii</w:t>
      </w:r>
      <w:r w:rsidRPr="0C5D272A">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23"/>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23"/>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23"/>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076E5CA1" w:rsidR="28066ADA" w:rsidRDefault="24035D50" w:rsidP="2251C84C">
      <w:pPr>
        <w:pStyle w:val="Akapitzlist"/>
        <w:numPr>
          <w:ilvl w:val="0"/>
          <w:numId w:val="23"/>
        </w:numPr>
        <w:jc w:val="both"/>
        <w:rPr>
          <w:rFonts w:eastAsiaTheme="minorEastAsia"/>
          <w:b/>
          <w:bCs/>
          <w:color w:val="000000" w:themeColor="text1"/>
        </w:rPr>
      </w:pPr>
      <w:r w:rsidRPr="2251C84C">
        <w:rPr>
          <w:rFonts w:ascii="Calibri" w:eastAsia="Calibri" w:hAnsi="Calibri" w:cs="Calibri"/>
          <w:b/>
          <w:bCs/>
          <w:color w:val="000000" w:themeColor="text1"/>
        </w:rPr>
        <w:t xml:space="preserve">System </w:t>
      </w:r>
      <w:r w:rsidR="373D8CF2" w:rsidRPr="2251C84C">
        <w:rPr>
          <w:rFonts w:ascii="Calibri" w:eastAsia="Calibri" w:hAnsi="Calibri" w:cs="Calibri"/>
          <w:b/>
          <w:bCs/>
          <w:color w:val="000000" w:themeColor="text1"/>
        </w:rPr>
        <w:t>Demonstracyjny</w:t>
      </w:r>
      <w:r w:rsidRPr="2251C84C">
        <w:rPr>
          <w:rFonts w:ascii="Calibri" w:eastAsia="Calibri" w:hAnsi="Calibri" w:cs="Calibri"/>
          <w:b/>
          <w:bCs/>
          <w:color w:val="000000" w:themeColor="text1"/>
        </w:rPr>
        <w:t xml:space="preserve"> - </w:t>
      </w:r>
      <w:r w:rsidRPr="2251C84C">
        <w:rPr>
          <w:rFonts w:ascii="Calibri" w:eastAsia="Calibri" w:hAnsi="Calibri" w:cs="Calibri"/>
          <w:color w:val="000000" w:themeColor="text1"/>
        </w:rPr>
        <w:t>wydzielony fragment lub całość systemu ciepłowniczego</w:t>
      </w:r>
      <w:r w:rsidR="2910E064" w:rsidRPr="2251C84C">
        <w:rPr>
          <w:rFonts w:ascii="Calibri" w:eastAsia="Calibri" w:hAnsi="Calibri" w:cs="Calibri"/>
          <w:color w:val="000000" w:themeColor="text1"/>
        </w:rPr>
        <w:t xml:space="preserve"> lub elektrociepłowniczego,</w:t>
      </w:r>
      <w:r w:rsidRPr="2251C84C">
        <w:rPr>
          <w:rFonts w:ascii="Calibri" w:eastAsia="Calibri" w:hAnsi="Calibri" w:cs="Calibri"/>
          <w:color w:val="000000" w:themeColor="text1"/>
        </w:rPr>
        <w:t xml:space="preserve"> który podlega modernizacji w ramach realizacji </w:t>
      </w:r>
      <w:r w:rsidR="5AF3E460" w:rsidRPr="2251C84C">
        <w:rPr>
          <w:rFonts w:ascii="Calibri" w:eastAsia="Calibri" w:hAnsi="Calibri" w:cs="Calibri"/>
          <w:color w:val="000000" w:themeColor="text1"/>
        </w:rPr>
        <w:t xml:space="preserve">przedsięwzięcia </w:t>
      </w:r>
      <w:r w:rsidR="15327799" w:rsidRPr="2251C84C">
        <w:rPr>
          <w:rFonts w:ascii="Calibri" w:eastAsia="Calibri" w:hAnsi="Calibri" w:cs="Calibri"/>
          <w:color w:val="000000" w:themeColor="text1"/>
        </w:rPr>
        <w:t>Elektro</w:t>
      </w:r>
      <w:r w:rsidR="0E5F85F8" w:rsidRPr="00530E5C">
        <w:rPr>
          <w:rFonts w:ascii="Calibri" w:eastAsia="Calibri" w:hAnsi="Calibri" w:cs="Calibri"/>
          <w:color w:val="000000" w:themeColor="text1"/>
        </w:rPr>
        <w:t>ciepłownia</w:t>
      </w:r>
      <w:r w:rsidRPr="2251C84C">
        <w:rPr>
          <w:rFonts w:ascii="Calibri" w:eastAsia="Calibri" w:hAnsi="Calibri" w:cs="Calibri"/>
          <w:color w:val="000000" w:themeColor="text1"/>
        </w:rPr>
        <w:t>, wraz ze źródłami ciepła</w:t>
      </w:r>
      <w:r w:rsidR="496FD612" w:rsidRPr="2251C84C">
        <w:rPr>
          <w:rFonts w:ascii="Calibri" w:eastAsia="Calibri" w:hAnsi="Calibri" w:cs="Calibri"/>
          <w:color w:val="000000" w:themeColor="text1"/>
        </w:rPr>
        <w:t>,</w:t>
      </w:r>
      <w:r w:rsidR="1696E9C3" w:rsidRPr="2251C84C">
        <w:rPr>
          <w:rFonts w:ascii="Calibri" w:eastAsia="Calibri" w:hAnsi="Calibri" w:cs="Calibri"/>
          <w:color w:val="000000" w:themeColor="text1"/>
        </w:rPr>
        <w:t xml:space="preserve"> energii elektrycznej</w:t>
      </w:r>
      <w:r w:rsidRPr="2251C84C">
        <w:rPr>
          <w:rFonts w:ascii="Calibri" w:eastAsia="Calibri" w:hAnsi="Calibri" w:cs="Calibri"/>
          <w:color w:val="000000" w:themeColor="text1"/>
        </w:rPr>
        <w:t>, system</w:t>
      </w:r>
      <w:r w:rsidR="28C248AB" w:rsidRPr="2251C84C">
        <w:rPr>
          <w:rFonts w:ascii="Calibri" w:eastAsia="Calibri" w:hAnsi="Calibri" w:cs="Calibri"/>
          <w:color w:val="000000" w:themeColor="text1"/>
        </w:rPr>
        <w:t>ami</w:t>
      </w:r>
      <w:r w:rsidRPr="2251C84C">
        <w:rPr>
          <w:rFonts w:ascii="Calibri" w:eastAsia="Calibri" w:hAnsi="Calibri" w:cs="Calibri"/>
          <w:color w:val="000000" w:themeColor="text1"/>
        </w:rPr>
        <w:t xml:space="preserve"> dystrybucji i odbiorami. System </w:t>
      </w:r>
      <w:r w:rsidR="5DDFFFFA" w:rsidRPr="2251C84C">
        <w:rPr>
          <w:rFonts w:ascii="Calibri" w:eastAsia="Calibri" w:hAnsi="Calibri" w:cs="Calibri"/>
          <w:color w:val="000000" w:themeColor="text1"/>
        </w:rPr>
        <w:t>Demonstracyjny</w:t>
      </w:r>
      <w:r w:rsidRPr="2251C84C">
        <w:rPr>
          <w:rFonts w:ascii="Calibri" w:eastAsia="Calibri" w:hAnsi="Calibri" w:cs="Calibri"/>
          <w:color w:val="000000" w:themeColor="text1"/>
        </w:rPr>
        <w:t xml:space="preserve"> </w:t>
      </w:r>
      <w:r w:rsidR="47AEE6FD" w:rsidRPr="2251C84C">
        <w:rPr>
          <w:rFonts w:ascii="Calibri" w:eastAsia="Calibri" w:hAnsi="Calibri" w:cs="Calibri"/>
          <w:color w:val="000000" w:themeColor="text1"/>
        </w:rPr>
        <w:t>jest</w:t>
      </w:r>
      <w:r w:rsidR="69CA255F" w:rsidRPr="2251C84C">
        <w:rPr>
          <w:rFonts w:ascii="Calibri" w:eastAsia="Calibri" w:hAnsi="Calibri" w:cs="Calibri"/>
          <w:color w:val="000000" w:themeColor="text1"/>
        </w:rPr>
        <w:t xml:space="preserve"> objęty jedną siecią dystrybucyjną </w:t>
      </w:r>
      <w:r w:rsidR="60DA2131" w:rsidRPr="2251C84C">
        <w:rPr>
          <w:rFonts w:ascii="Calibri" w:eastAsia="Calibri" w:hAnsi="Calibri" w:cs="Calibri"/>
          <w:color w:val="000000" w:themeColor="text1"/>
        </w:rPr>
        <w:t xml:space="preserve">ciepła </w:t>
      </w:r>
      <w:r w:rsidR="69CA255F" w:rsidRPr="2251C84C">
        <w:rPr>
          <w:rFonts w:ascii="Calibri" w:eastAsia="Calibri" w:hAnsi="Calibri" w:cs="Calibri"/>
          <w:color w:val="000000" w:themeColor="text1"/>
        </w:rPr>
        <w:t>zlokalizowaną w jednym geograficznie obszarze</w:t>
      </w:r>
      <w:r w:rsidR="6A752364" w:rsidRPr="2251C84C">
        <w:rPr>
          <w:rFonts w:ascii="Calibri" w:eastAsia="Calibri" w:hAnsi="Calibri" w:cs="Calibri"/>
          <w:color w:val="000000" w:themeColor="text1"/>
        </w:rPr>
        <w:t>. W</w:t>
      </w:r>
      <w:r w:rsidRPr="2251C84C">
        <w:rPr>
          <w:rFonts w:ascii="Calibri" w:eastAsia="Calibri" w:hAnsi="Calibri" w:cs="Calibri"/>
          <w:color w:val="000000" w:themeColor="text1"/>
        </w:rPr>
        <w:t xml:space="preserve"> </w:t>
      </w:r>
      <w:r w:rsidR="3039D2EA" w:rsidRPr="2251C84C">
        <w:rPr>
          <w:rFonts w:ascii="Calibri" w:eastAsia="Calibri" w:hAnsi="Calibri" w:cs="Calibri"/>
          <w:color w:val="000000" w:themeColor="text1"/>
        </w:rPr>
        <w:t>S</w:t>
      </w:r>
      <w:r w:rsidRPr="2251C84C">
        <w:rPr>
          <w:rFonts w:ascii="Calibri" w:eastAsia="Calibri" w:hAnsi="Calibri" w:cs="Calibri"/>
          <w:color w:val="000000" w:themeColor="text1"/>
        </w:rPr>
        <w:t xml:space="preserve">ystemie </w:t>
      </w:r>
      <w:r w:rsidR="43F87F07" w:rsidRPr="2251C84C">
        <w:rPr>
          <w:rFonts w:ascii="Calibri" w:eastAsia="Calibri" w:hAnsi="Calibri" w:cs="Calibri"/>
          <w:color w:val="000000" w:themeColor="text1"/>
        </w:rPr>
        <w:t>Demonstracyjnym</w:t>
      </w:r>
      <w:r w:rsidRPr="2251C84C">
        <w:rPr>
          <w:rFonts w:ascii="Calibri" w:eastAsia="Calibri" w:hAnsi="Calibri" w:cs="Calibri"/>
          <w:color w:val="000000" w:themeColor="text1"/>
        </w:rPr>
        <w:t xml:space="preserve"> musi istnieć co najmniej jedno wspólne źródło ciepła, które dostarc</w:t>
      </w:r>
      <w:r w:rsidR="464CF8E4" w:rsidRPr="2251C84C">
        <w:rPr>
          <w:rFonts w:ascii="Calibri" w:eastAsia="Calibri" w:hAnsi="Calibri" w:cs="Calibri"/>
          <w:color w:val="000000" w:themeColor="text1"/>
        </w:rPr>
        <w:t>za</w:t>
      </w:r>
      <w:r w:rsidRPr="2251C84C">
        <w:rPr>
          <w:rFonts w:ascii="Calibri" w:eastAsia="Calibri" w:hAnsi="Calibri" w:cs="Calibri"/>
          <w:color w:val="000000" w:themeColor="text1"/>
        </w:rPr>
        <w:t xml:space="preserve"> ciepło do każdego odbiorcy. System </w:t>
      </w:r>
      <w:r w:rsidR="4DBE7CCD" w:rsidRPr="2251C84C">
        <w:rPr>
          <w:rFonts w:ascii="Calibri" w:eastAsia="Calibri" w:hAnsi="Calibri" w:cs="Calibri"/>
          <w:color w:val="000000" w:themeColor="text1"/>
        </w:rPr>
        <w:t>Demonstracyjny</w:t>
      </w:r>
      <w:r w:rsidR="66E0DAA5" w:rsidRPr="2251C84C">
        <w:rPr>
          <w:rFonts w:ascii="Calibri" w:eastAsia="Calibri" w:hAnsi="Calibri" w:cs="Calibri"/>
          <w:color w:val="000000" w:themeColor="text1"/>
        </w:rPr>
        <w:t xml:space="preserve"> </w:t>
      </w:r>
      <w:r w:rsidRPr="2251C84C">
        <w:rPr>
          <w:rFonts w:ascii="Calibri" w:eastAsia="Calibri" w:hAnsi="Calibri" w:cs="Calibri"/>
          <w:color w:val="000000" w:themeColor="text1"/>
        </w:rPr>
        <w:t>ofer</w:t>
      </w:r>
      <w:r w:rsidR="06AC66DB" w:rsidRPr="2251C84C">
        <w:rPr>
          <w:rFonts w:ascii="Calibri" w:eastAsia="Calibri" w:hAnsi="Calibri" w:cs="Calibri"/>
          <w:color w:val="000000" w:themeColor="text1"/>
        </w:rPr>
        <w:t>uje</w:t>
      </w:r>
      <w:r w:rsidRPr="2251C84C">
        <w:rPr>
          <w:rFonts w:ascii="Calibri" w:eastAsia="Calibri" w:hAnsi="Calibri" w:cs="Calibri"/>
          <w:color w:val="000000" w:themeColor="text1"/>
        </w:rPr>
        <w:t xml:space="preserve"> usługę centralnego ogrzewania.</w:t>
      </w:r>
    </w:p>
    <w:p w14:paraId="37303754" w14:textId="721C2614" w:rsidR="4ED2582E" w:rsidRDefault="32A161BD" w:rsidP="0C5D272A">
      <w:pPr>
        <w:pStyle w:val="Akapitzlist"/>
        <w:numPr>
          <w:ilvl w:val="0"/>
          <w:numId w:val="23"/>
        </w:numPr>
        <w:jc w:val="both"/>
        <w:rPr>
          <w:rFonts w:eastAsiaTheme="minorEastAsia"/>
          <w:color w:val="000000" w:themeColor="text1"/>
        </w:rPr>
      </w:pPr>
      <w:r w:rsidRPr="0C5D272A">
        <w:rPr>
          <w:rFonts w:ascii="Calibri" w:eastAsia="Calibri" w:hAnsi="Calibri" w:cs="Calibri"/>
          <w:b/>
          <w:bCs/>
          <w:color w:val="000000" w:themeColor="text1"/>
        </w:rPr>
        <w:t>Demonstrator Technologii</w:t>
      </w:r>
      <w:r w:rsidR="4E117069" w:rsidRPr="0C5D272A">
        <w:rPr>
          <w:rFonts w:ascii="Calibri" w:eastAsia="Calibri" w:hAnsi="Calibri" w:cs="Calibri"/>
          <w:b/>
          <w:bCs/>
          <w:color w:val="000000" w:themeColor="text1"/>
        </w:rPr>
        <w:t xml:space="preserve"> - </w:t>
      </w:r>
      <w:r w:rsidRPr="0C5D272A">
        <w:rPr>
          <w:rFonts w:ascii="Calibri" w:eastAsia="Calibri" w:hAnsi="Calibri" w:cs="Calibri"/>
          <w:color w:val="000000" w:themeColor="text1"/>
        </w:rPr>
        <w:t xml:space="preserve">zmodernizowany System </w:t>
      </w:r>
      <w:r w:rsidR="4404635F" w:rsidRPr="0C5D272A">
        <w:rPr>
          <w:rFonts w:ascii="Calibri" w:eastAsia="Calibri" w:hAnsi="Calibri" w:cs="Calibri"/>
          <w:color w:val="000000" w:themeColor="text1"/>
        </w:rPr>
        <w:t>Demonstracyjny</w:t>
      </w:r>
      <w:r w:rsidRPr="0C5D272A">
        <w:rPr>
          <w:rFonts w:ascii="Calibri" w:eastAsia="Calibri" w:hAnsi="Calibri" w:cs="Calibri"/>
          <w:color w:val="000000" w:themeColor="text1"/>
        </w:rPr>
        <w:t>.</w:t>
      </w:r>
    </w:p>
    <w:p w14:paraId="6CC2029F" w14:textId="2FE443DD" w:rsidR="7355207B" w:rsidRDefault="368699C4" w:rsidP="7F82A3B6">
      <w:pPr>
        <w:pStyle w:val="Akapitzlist"/>
        <w:numPr>
          <w:ilvl w:val="0"/>
          <w:numId w:val="23"/>
        </w:numPr>
        <w:jc w:val="both"/>
        <w:rPr>
          <w:b/>
          <w:bCs/>
          <w:color w:val="000000" w:themeColor="text1"/>
        </w:rPr>
      </w:pPr>
      <w:r w:rsidRPr="0C5D272A">
        <w:rPr>
          <w:rFonts w:ascii="Calibri" w:eastAsia="Calibri" w:hAnsi="Calibri" w:cs="Calibri"/>
          <w:b/>
          <w:bCs/>
          <w:color w:val="000000" w:themeColor="text1"/>
        </w:rPr>
        <w:t>Użytkownik</w:t>
      </w:r>
      <w:r w:rsidRPr="0C5D272A">
        <w:rPr>
          <w:rFonts w:ascii="Calibri" w:eastAsia="Calibri" w:hAnsi="Calibri" w:cs="Calibri"/>
          <w:color w:val="000000" w:themeColor="text1"/>
        </w:rPr>
        <w:t xml:space="preserve"> - przedsiębiorstwo energetyki ciepłowniczej</w:t>
      </w:r>
      <w:r w:rsidR="3D757325" w:rsidRPr="0C5D272A">
        <w:rPr>
          <w:rFonts w:ascii="Calibri" w:eastAsia="Calibri" w:hAnsi="Calibri" w:cs="Calibri"/>
          <w:color w:val="000000" w:themeColor="text1"/>
        </w:rPr>
        <w:t xml:space="preserve"> lub elektrociepłow</w:t>
      </w:r>
      <w:r w:rsidR="0EC92451" w:rsidRPr="0C5D272A">
        <w:rPr>
          <w:rFonts w:ascii="Calibri" w:eastAsia="Calibri" w:hAnsi="Calibri" w:cs="Calibri"/>
          <w:color w:val="000000" w:themeColor="text1"/>
        </w:rPr>
        <w:t>ni</w:t>
      </w:r>
      <w:r w:rsidR="3D757325" w:rsidRPr="0C5D272A">
        <w:rPr>
          <w:rFonts w:ascii="Calibri" w:eastAsia="Calibri" w:hAnsi="Calibri" w:cs="Calibri"/>
          <w:color w:val="000000" w:themeColor="text1"/>
        </w:rPr>
        <w:t>czej</w:t>
      </w:r>
      <w:r w:rsidR="7E7C8AA2" w:rsidRPr="0C5D272A">
        <w:rPr>
          <w:rFonts w:ascii="Calibri" w:eastAsia="Calibri" w:hAnsi="Calibri" w:cs="Calibri"/>
          <w:color w:val="000000" w:themeColor="text1"/>
        </w:rPr>
        <w:t>,</w:t>
      </w:r>
      <w:r w:rsidR="0C311630" w:rsidRPr="0C5D272A">
        <w:rPr>
          <w:rFonts w:ascii="Calibri" w:eastAsia="Calibri" w:hAnsi="Calibri" w:cs="Calibri"/>
          <w:color w:val="000000" w:themeColor="text1"/>
        </w:rPr>
        <w:t xml:space="preserve"> które jest właścicielem/operatorem/dysponentem Systemu </w:t>
      </w:r>
      <w:r w:rsidR="1E7470E1" w:rsidRPr="0C5D272A">
        <w:rPr>
          <w:rFonts w:ascii="Calibri" w:eastAsia="Calibri" w:hAnsi="Calibri" w:cs="Calibri"/>
          <w:color w:val="000000" w:themeColor="text1"/>
        </w:rPr>
        <w:t>Demonstracyjnego</w:t>
      </w:r>
      <w:r w:rsidR="7BE01B90" w:rsidRPr="0C5D272A">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23"/>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23"/>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65777C24" w:rsidR="28066ADA" w:rsidRDefault="28066ADA"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 xml:space="preserve">Przychód z komercjalizacji – </w:t>
      </w:r>
      <w:r w:rsidRPr="0C5D272A">
        <w:rPr>
          <w:rFonts w:ascii="Calibri" w:eastAsia="Calibri" w:hAnsi="Calibri" w:cs="Calibri"/>
          <w:color w:val="000000" w:themeColor="text1"/>
        </w:rPr>
        <w:t xml:space="preserve">wymagania </w:t>
      </w:r>
      <w:r w:rsidR="1923FDCC" w:rsidRPr="0C5D272A">
        <w:rPr>
          <w:rFonts w:ascii="Calibri" w:eastAsia="Calibri" w:hAnsi="Calibri" w:cs="Calibri"/>
          <w:color w:val="000000" w:themeColor="text1"/>
        </w:rPr>
        <w:t>dotyczące</w:t>
      </w:r>
      <w:r w:rsidRPr="0C5D272A">
        <w:rPr>
          <w:rFonts w:ascii="Calibri" w:eastAsia="Calibri" w:hAnsi="Calibri" w:cs="Calibri"/>
          <w:color w:val="000000" w:themeColor="text1"/>
        </w:rPr>
        <w:t xml:space="preserve"> </w:t>
      </w:r>
      <w:r w:rsidR="00CB6CA7">
        <w:rPr>
          <w:rFonts w:ascii="Calibri" w:eastAsia="Calibri" w:hAnsi="Calibri" w:cs="Calibri"/>
          <w:color w:val="000000" w:themeColor="text1"/>
        </w:rPr>
        <w:t xml:space="preserve">udział NCBR w przychodzie </w:t>
      </w:r>
      <w:r w:rsidRPr="0C5D272A">
        <w:rPr>
          <w:rFonts w:ascii="Calibri" w:eastAsia="Calibri" w:hAnsi="Calibri" w:cs="Calibri"/>
          <w:color w:val="000000" w:themeColor="text1"/>
        </w:rPr>
        <w:t>z komercjalizacji rozwiązań opracowanych w ramach Przedsięwzięcia</w:t>
      </w:r>
      <w:r w:rsidR="007C32B3" w:rsidRPr="0C5D272A">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5C9FFF66" w:rsidR="00613E30" w:rsidRDefault="0086541B" w:rsidP="3FA479BB">
      <w:pPr>
        <w:jc w:val="both"/>
      </w:pPr>
      <w:r>
        <w:t>[</w:t>
      </w:r>
      <w:r w:rsidRPr="2251C84C">
        <w:rPr>
          <w:b/>
          <w:bCs/>
        </w:rPr>
        <w:t xml:space="preserve">Komponent Procesowy] </w:t>
      </w:r>
      <w:r w:rsidR="00613E30">
        <w:t xml:space="preserve">Zamawiający wymaga, </w:t>
      </w:r>
      <w:r w:rsidR="2A73CF2F">
        <w:t>a</w:t>
      </w:r>
      <w:r w:rsidR="00613E30">
        <w:t>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2251C84C">
        <w:rPr>
          <w:b/>
          <w:bCs/>
        </w:rPr>
        <w:t xml:space="preserve">metoda </w:t>
      </w:r>
      <w:r w:rsidR="00487DB8" w:rsidRPr="2251C84C">
        <w:rPr>
          <w:b/>
          <w:bCs/>
        </w:rPr>
        <w:t>konstrukcji</w:t>
      </w:r>
      <w:r w:rsidR="00C86C3C" w:rsidRPr="2251C84C">
        <w:rPr>
          <w:b/>
          <w:bCs/>
        </w:rPr>
        <w:t xml:space="preserve">, organizacji lub eksploatacji </w:t>
      </w:r>
      <w:r w:rsidR="16A6B003" w:rsidRPr="2251C84C">
        <w:rPr>
          <w:b/>
          <w:bCs/>
        </w:rPr>
        <w:t>S</w:t>
      </w:r>
      <w:r w:rsidR="00C86C3C" w:rsidRPr="2251C84C">
        <w:rPr>
          <w:b/>
          <w:bCs/>
        </w:rPr>
        <w:t xml:space="preserve">ystemu </w:t>
      </w:r>
      <w:r w:rsidR="439D3810" w:rsidRPr="2251C84C">
        <w:rPr>
          <w:b/>
          <w:bCs/>
        </w:rPr>
        <w:t>Demonstracyjnego</w:t>
      </w:r>
      <w:r w:rsidR="00F205D0">
        <w:t xml:space="preserve">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5F46FA4D" w14:textId="465AB408" w:rsidR="00805DC8" w:rsidRPr="00805DC8" w:rsidRDefault="00805DC8" w:rsidP="3FA479BB">
      <w:pPr>
        <w:jc w:val="both"/>
      </w:pPr>
      <w:r>
        <w:lastRenderedPageBreak/>
        <w:t>[</w:t>
      </w:r>
      <w:r w:rsidRPr="6BE6F940">
        <w:rPr>
          <w:b/>
          <w:bCs/>
        </w:rPr>
        <w:t>Komponent Technologiczny]</w:t>
      </w:r>
      <w:r w:rsidR="00565709">
        <w:t xml:space="preserve"> Zamawiający dopuszcza, </w:t>
      </w:r>
      <w:r w:rsidR="7D7D4721">
        <w:t>a</w:t>
      </w:r>
      <w:r w:rsidR="00565709">
        <w:t>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Innowacja produktowa jest na potrzeby Przedsięwzięcia rozumiana jako stworzenie</w:t>
      </w:r>
      <w:r w:rsidR="1A31FA10">
        <w:t xml:space="preserve"> </w:t>
      </w:r>
      <w:r w:rsidR="005B1D80">
        <w:t xml:space="preserve">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nowej lub znacznie udoskonalonej usługi.</w:t>
      </w:r>
    </w:p>
    <w:p w14:paraId="0E7838BB" w14:textId="2790A984" w:rsidR="237FFC85" w:rsidRDefault="794E897B" w:rsidP="0C5D272A">
      <w:pPr>
        <w:jc w:val="both"/>
        <w:rPr>
          <w:rFonts w:eastAsiaTheme="majorEastAsia" w:cstheme="majorBidi"/>
          <w:b/>
          <w:bCs/>
          <w:color w:val="C00000"/>
        </w:rPr>
      </w:pPr>
      <w:r w:rsidRPr="0C5D272A">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r w:rsidR="692F8F34" w:rsidRPr="0C5D272A">
        <w:rPr>
          <w:i/>
          <w:iCs/>
        </w:rPr>
        <w:t xml:space="preserve"> na własny koszt i ryzyko</w:t>
      </w:r>
      <w:r w:rsidRPr="0C5D272A">
        <w:rPr>
          <w:i/>
          <w:iCs/>
        </w:rPr>
        <w:t>.</w:t>
      </w:r>
    </w:p>
    <w:p w14:paraId="3DDD49E9" w14:textId="321FDDAF" w:rsidR="237FFC85" w:rsidRDefault="72463CEF" w:rsidP="42ECB0A6">
      <w:pPr>
        <w:jc w:val="both"/>
        <w:rPr>
          <w:i/>
          <w:iCs/>
        </w:rPr>
      </w:pPr>
      <w:r w:rsidRPr="42ECB0A6">
        <w:rPr>
          <w:i/>
          <w:iCs/>
        </w:rPr>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A21F3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67"/>
        <w:gridCol w:w="1375"/>
        <w:gridCol w:w="2703"/>
        <w:gridCol w:w="4564"/>
        <w:gridCol w:w="1418"/>
      </w:tblGrid>
      <w:tr w:rsidR="001949A9" w:rsidRPr="007A78A5" w14:paraId="58A318F7" w14:textId="3B6D6FCD" w:rsidTr="7B16C413">
        <w:trPr>
          <w:trHeight w:val="848"/>
          <w:jc w:val="center"/>
        </w:trPr>
        <w:tc>
          <w:tcPr>
            <w:tcW w:w="567"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375"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703"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564"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5158C55C" w14:paraId="1FB011B0" w14:textId="77777777" w:rsidTr="7B16C413">
        <w:trPr>
          <w:trHeight w:val="840"/>
          <w:jc w:val="center"/>
        </w:trPr>
        <w:tc>
          <w:tcPr>
            <w:tcW w:w="567" w:type="dxa"/>
            <w:shd w:val="clear" w:color="auto" w:fill="auto"/>
          </w:tcPr>
          <w:p w14:paraId="3FEDAED0" w14:textId="2337556A" w:rsidR="5158C55C" w:rsidRDefault="0A517D86" w:rsidP="00530E5C">
            <w:pPr>
              <w:pStyle w:val="Akapitzlist"/>
              <w:spacing w:after="0"/>
              <w:ind w:left="0"/>
              <w:jc w:val="center"/>
              <w:rPr>
                <w:rFonts w:asciiTheme="minorHAnsi" w:hAnsiTheme="minorHAnsi" w:cstheme="minorBidi"/>
                <w:b/>
                <w:bCs/>
              </w:rPr>
            </w:pPr>
            <w:r w:rsidRPr="0C449178">
              <w:rPr>
                <w:rFonts w:asciiTheme="minorHAnsi" w:hAnsiTheme="minorHAnsi" w:cstheme="minorBidi"/>
                <w:b/>
                <w:bCs/>
              </w:rPr>
              <w:t>1.</w:t>
            </w:r>
          </w:p>
        </w:tc>
        <w:tc>
          <w:tcPr>
            <w:tcW w:w="1375" w:type="dxa"/>
            <w:shd w:val="clear" w:color="auto" w:fill="auto"/>
          </w:tcPr>
          <w:p w14:paraId="389BB771" w14:textId="30ECC330" w:rsidR="5158C55C" w:rsidRDefault="00DA1E8A" w:rsidP="5158C55C">
            <w:pPr>
              <w:rPr>
                <w:rFonts w:asciiTheme="minorHAnsi" w:hAnsiTheme="minorHAnsi" w:cstheme="minorBidi"/>
                <w:b/>
                <w:bCs/>
                <w:color w:val="000000" w:themeColor="text1"/>
              </w:rPr>
            </w:pPr>
            <w:r>
              <w:rPr>
                <w:rFonts w:asciiTheme="minorHAnsi" w:hAnsiTheme="minorHAnsi" w:cstheme="minorBidi"/>
                <w:b/>
                <w:bCs/>
                <w:color w:val="000000" w:themeColor="text1"/>
              </w:rPr>
              <w:t>Technologia</w:t>
            </w:r>
          </w:p>
        </w:tc>
        <w:tc>
          <w:tcPr>
            <w:tcW w:w="2703" w:type="dxa"/>
            <w:shd w:val="clear" w:color="auto" w:fill="auto"/>
          </w:tcPr>
          <w:p w14:paraId="51E73DE8" w14:textId="620609A3" w:rsidR="5158C55C" w:rsidRDefault="7C3E1C9A" w:rsidP="5158C55C">
            <w:pPr>
              <w:rPr>
                <w:rFonts w:eastAsia="Calibri" w:cs="Calibri"/>
                <w:b/>
                <w:bCs/>
                <w:color w:val="000000" w:themeColor="text1"/>
              </w:rPr>
            </w:pPr>
            <w:r w:rsidRPr="0C449178">
              <w:rPr>
                <w:rFonts w:eastAsia="Calibri" w:cs="Calibri"/>
                <w:b/>
                <w:bCs/>
                <w:color w:val="000000" w:themeColor="text1"/>
              </w:rPr>
              <w:t xml:space="preserve">Kogeneracja </w:t>
            </w:r>
            <w:r w:rsidR="4ACB8FAB" w:rsidRPr="0C449178">
              <w:rPr>
                <w:rFonts w:eastAsia="Calibri" w:cs="Calibri"/>
                <w:b/>
                <w:bCs/>
                <w:color w:val="000000" w:themeColor="text1"/>
              </w:rPr>
              <w:t xml:space="preserve">100% </w:t>
            </w:r>
            <w:r w:rsidRPr="0C449178">
              <w:rPr>
                <w:rFonts w:eastAsia="Calibri" w:cs="Calibri"/>
                <w:b/>
                <w:bCs/>
                <w:color w:val="000000" w:themeColor="text1"/>
              </w:rPr>
              <w:t>OZE</w:t>
            </w:r>
          </w:p>
        </w:tc>
        <w:tc>
          <w:tcPr>
            <w:tcW w:w="4564" w:type="dxa"/>
          </w:tcPr>
          <w:p w14:paraId="4A14C9EA" w14:textId="662C0B9B" w:rsidR="5158C55C" w:rsidRDefault="03EA4CD1" w:rsidP="7B16C413">
            <w:pPr>
              <w:rPr>
                <w:ins w:id="1" w:author="Autor"/>
                <w:rFonts w:cs="Calibri"/>
                <w:color w:val="000000" w:themeColor="text1"/>
              </w:rPr>
            </w:pPr>
            <w:r w:rsidRPr="7B16C413">
              <w:rPr>
                <w:rFonts w:cs="Calibri"/>
                <w:color w:val="000000" w:themeColor="text1"/>
              </w:rPr>
              <w:t>Zamawiający wymaga, aby</w:t>
            </w:r>
            <w:r w:rsidR="1C53FE79" w:rsidRPr="7B16C413">
              <w:rPr>
                <w:rFonts w:cs="Calibri"/>
                <w:color w:val="000000" w:themeColor="text1"/>
              </w:rPr>
              <w:t xml:space="preserve"> elementem projektowanego systemu był układ kogeneracyjny</w:t>
            </w:r>
            <w:r w:rsidR="11DEA5FC" w:rsidRPr="7B16C413">
              <w:rPr>
                <w:rFonts w:cs="Calibri"/>
                <w:color w:val="000000" w:themeColor="text1"/>
              </w:rPr>
              <w:t xml:space="preserve"> </w:t>
            </w:r>
            <w:r w:rsidR="1FC4551C" w:rsidRPr="7B16C413">
              <w:rPr>
                <w:rFonts w:cs="Calibri"/>
                <w:color w:val="000000" w:themeColor="text1"/>
              </w:rPr>
              <w:t>wytwarzający energię z</w:t>
            </w:r>
            <w:r w:rsidR="724815BC" w:rsidRPr="7B16C413">
              <w:rPr>
                <w:rFonts w:cs="Calibri"/>
                <w:color w:val="000000" w:themeColor="text1"/>
              </w:rPr>
              <w:t>e zmagazynowanej</w:t>
            </w:r>
            <w:r w:rsidR="11DEA5FC" w:rsidRPr="7B16C413">
              <w:rPr>
                <w:rFonts w:cs="Calibri"/>
                <w:color w:val="000000" w:themeColor="text1"/>
              </w:rPr>
              <w:t xml:space="preserve"> energii OZE,</w:t>
            </w:r>
            <w:r w:rsidR="1C53FE79" w:rsidRPr="7B16C413">
              <w:rPr>
                <w:rFonts w:cs="Calibri"/>
                <w:color w:val="000000" w:themeColor="text1"/>
              </w:rPr>
              <w:t xml:space="preserve"> zgodny z definicją</w:t>
            </w:r>
            <w:r w:rsidR="00BC1841" w:rsidRPr="7B16C413">
              <w:rPr>
                <w:rFonts w:cs="Calibri"/>
                <w:color w:val="000000" w:themeColor="text1"/>
              </w:rPr>
              <w:t xml:space="preserve"> Kogeneracji OZE</w:t>
            </w:r>
            <w:r w:rsidR="1C53FE79" w:rsidRPr="7B16C413">
              <w:rPr>
                <w:rFonts w:cs="Calibri"/>
                <w:color w:val="000000" w:themeColor="text1"/>
              </w:rPr>
              <w:t xml:space="preserve"> powyżej, w którym</w:t>
            </w:r>
            <w:r w:rsidRPr="7B16C413">
              <w:rPr>
                <w:rFonts w:cs="Calibri"/>
                <w:color w:val="000000" w:themeColor="text1"/>
              </w:rPr>
              <w:t xml:space="preserve"> moc zainstalowana elektryczna jednostki kogeneracji wynosi </w:t>
            </w:r>
            <w:r w:rsidR="348D84E1" w:rsidRPr="7B16C413">
              <w:rPr>
                <w:rFonts w:cs="Calibri"/>
                <w:color w:val="000000" w:themeColor="text1"/>
              </w:rPr>
              <w:t>nie mniej niż</w:t>
            </w:r>
            <w:r w:rsidRPr="7B16C413">
              <w:rPr>
                <w:rFonts w:cs="Calibri"/>
                <w:color w:val="000000" w:themeColor="text1"/>
              </w:rPr>
              <w:t xml:space="preserve"> 450 </w:t>
            </w:r>
            <w:proofErr w:type="spellStart"/>
            <w:r w:rsidRPr="7B16C413">
              <w:rPr>
                <w:rFonts w:cs="Calibri"/>
                <w:color w:val="000000" w:themeColor="text1"/>
              </w:rPr>
              <w:t>kW</w:t>
            </w:r>
            <w:r w:rsidRPr="7B16C413">
              <w:rPr>
                <w:rFonts w:cs="Calibri"/>
                <w:color w:val="000000" w:themeColor="text1"/>
                <w:vertAlign w:val="subscript"/>
              </w:rPr>
              <w:t>e</w:t>
            </w:r>
            <w:proofErr w:type="spellEnd"/>
            <w:r w:rsidR="775162AF" w:rsidRPr="7B16C413">
              <w:rPr>
                <w:rFonts w:cs="Calibri"/>
                <w:color w:val="000000" w:themeColor="text1"/>
              </w:rPr>
              <w:t xml:space="preserve">, </w:t>
            </w:r>
            <w:ins w:id="2" w:author="Autor">
              <w:r w:rsidR="74118F9D" w:rsidRPr="7B16C413">
                <w:rPr>
                  <w:rFonts w:cs="Calibri"/>
                  <w:color w:val="000000" w:themeColor="text1"/>
                </w:rPr>
                <w:t xml:space="preserve">a moc zainstalowana cieplna jednostki kogeneracji wynosi nie mniej niż 30% sumy mocy zainstalowanej elektrycznej i </w:t>
              </w:r>
              <w:r w:rsidR="06C120A8" w:rsidRPr="7B16C413">
                <w:rPr>
                  <w:rFonts w:cs="Calibri"/>
                  <w:color w:val="000000" w:themeColor="text1"/>
                </w:rPr>
                <w:t>ci</w:t>
              </w:r>
              <w:r w:rsidR="74118F9D" w:rsidRPr="7B16C413">
                <w:rPr>
                  <w:rFonts w:cs="Calibri"/>
                  <w:color w:val="000000" w:themeColor="text1"/>
                </w:rPr>
                <w:t>eplnej.</w:t>
              </w:r>
            </w:ins>
          </w:p>
          <w:p w14:paraId="3A431097" w14:textId="3D420AAE" w:rsidR="5158C55C" w:rsidRDefault="7908E48D" w:rsidP="5158C55C">
            <w:pPr>
              <w:rPr>
                <w:rFonts w:cs="Calibri"/>
                <w:color w:val="000000" w:themeColor="text1"/>
              </w:rPr>
            </w:pPr>
            <w:del w:id="3" w:author="Autor">
              <w:r w:rsidRPr="7B16C413" w:rsidDel="775162AF">
                <w:rPr>
                  <w:rFonts w:cs="Calibri"/>
                  <w:color w:val="000000" w:themeColor="text1"/>
                </w:rPr>
                <w:delText xml:space="preserve">a </w:delText>
              </w:r>
              <w:r w:rsidRPr="7B16C413" w:rsidDel="08CB73F9">
                <w:rPr>
                  <w:rFonts w:cs="Calibri"/>
                  <w:color w:val="000000" w:themeColor="text1"/>
                </w:rPr>
                <w:delText>ilość</w:delText>
              </w:r>
              <w:r w:rsidRPr="7B16C413" w:rsidDel="775162AF">
                <w:rPr>
                  <w:rFonts w:cs="Calibri"/>
                  <w:color w:val="000000" w:themeColor="text1"/>
                </w:rPr>
                <w:delText xml:space="preserve"> </w:delText>
              </w:r>
              <w:r w:rsidRPr="7B16C413" w:rsidDel="3D23AC83">
                <w:rPr>
                  <w:rFonts w:cs="Calibri"/>
                  <w:color w:val="000000" w:themeColor="text1"/>
                </w:rPr>
                <w:delText>pozyskanego</w:delText>
              </w:r>
              <w:r w:rsidRPr="7B16C413" w:rsidDel="1D175940">
                <w:rPr>
                  <w:rFonts w:cs="Calibri"/>
                  <w:color w:val="000000" w:themeColor="text1"/>
                </w:rPr>
                <w:delText xml:space="preserve"> ciepła</w:delText>
              </w:r>
              <w:r w:rsidRPr="7B16C413" w:rsidDel="775162AF">
                <w:rPr>
                  <w:rFonts w:cs="Calibri"/>
                  <w:color w:val="000000" w:themeColor="text1"/>
                </w:rPr>
                <w:delText xml:space="preserve"> była nie mniejsza niż 30%</w:delText>
              </w:r>
              <w:r w:rsidRPr="7B16C413" w:rsidDel="5D6E9FE8">
                <w:rPr>
                  <w:rFonts w:cs="Calibri"/>
                  <w:color w:val="000000" w:themeColor="text1"/>
                </w:rPr>
                <w:delText xml:space="preserve"> </w:delText>
              </w:r>
              <w:r w:rsidRPr="7B16C413" w:rsidDel="77D15032">
                <w:rPr>
                  <w:rFonts w:cs="Calibri"/>
                  <w:color w:val="000000" w:themeColor="text1"/>
                </w:rPr>
                <w:delText xml:space="preserve">całego </w:delText>
              </w:r>
              <w:r w:rsidRPr="7B16C413" w:rsidDel="10E0CA72">
                <w:rPr>
                  <w:rFonts w:cs="Calibri"/>
                  <w:color w:val="000000" w:themeColor="text1"/>
                </w:rPr>
                <w:delText xml:space="preserve">ciepła powstałego w </w:delText>
              </w:r>
              <w:r w:rsidRPr="7B16C413" w:rsidDel="10854765">
                <w:rPr>
                  <w:rFonts w:cs="Calibri"/>
                  <w:color w:val="000000" w:themeColor="text1"/>
                </w:rPr>
                <w:delText>K</w:delText>
              </w:r>
              <w:r w:rsidRPr="7B16C413" w:rsidDel="10E0CA72">
                <w:rPr>
                  <w:rFonts w:cs="Calibri"/>
                  <w:color w:val="000000" w:themeColor="text1"/>
                </w:rPr>
                <w:delText>ogenera</w:delText>
              </w:r>
              <w:r w:rsidRPr="7B16C413" w:rsidDel="50FE31EC">
                <w:rPr>
                  <w:rFonts w:cs="Calibri"/>
                  <w:color w:val="000000" w:themeColor="text1"/>
                </w:rPr>
                <w:delText>torze</w:delText>
              </w:r>
              <w:r w:rsidRPr="7B16C413" w:rsidDel="53622212">
                <w:rPr>
                  <w:rFonts w:cs="Calibri"/>
                  <w:color w:val="000000" w:themeColor="text1"/>
                </w:rPr>
                <w:delText xml:space="preserve"> OZE</w:delText>
              </w:r>
              <w:r w:rsidRPr="7B16C413" w:rsidDel="6EEAC777">
                <w:rPr>
                  <w:rFonts w:cs="Calibri"/>
                  <w:color w:val="000000" w:themeColor="text1"/>
                </w:rPr>
                <w:delText>.</w:delText>
              </w:r>
              <w:r w:rsidRPr="7B16C413" w:rsidDel="10E0CA72">
                <w:rPr>
                  <w:rFonts w:cs="Calibri"/>
                  <w:color w:val="000000" w:themeColor="text1"/>
                </w:rPr>
                <w:delText xml:space="preserve"> </w:delText>
              </w:r>
            </w:del>
            <w:r w:rsidR="6F3106AE" w:rsidRPr="7B16C413">
              <w:rPr>
                <w:rFonts w:cs="Calibri"/>
                <w:color w:val="000000" w:themeColor="text1"/>
              </w:rPr>
              <w:t>Pozyskane</w:t>
            </w:r>
            <w:r w:rsidR="1DD769AF" w:rsidRPr="7B16C413">
              <w:rPr>
                <w:rFonts w:cs="Calibri"/>
                <w:color w:val="000000" w:themeColor="text1"/>
              </w:rPr>
              <w:t xml:space="preserve"> ciepło </w:t>
            </w:r>
            <w:r w:rsidR="5B297199" w:rsidRPr="7B16C413">
              <w:rPr>
                <w:rFonts w:cs="Calibri"/>
                <w:color w:val="000000" w:themeColor="text1"/>
              </w:rPr>
              <w:t xml:space="preserve">musi </w:t>
            </w:r>
            <w:r w:rsidR="79D97DDB" w:rsidRPr="7B16C413">
              <w:rPr>
                <w:rFonts w:cs="Calibri"/>
                <w:color w:val="000000" w:themeColor="text1"/>
              </w:rPr>
              <w:t xml:space="preserve">zostać </w:t>
            </w:r>
            <w:r w:rsidR="61F236C0" w:rsidRPr="7B16C413">
              <w:rPr>
                <w:rFonts w:cs="Calibri"/>
                <w:color w:val="000000" w:themeColor="text1"/>
              </w:rPr>
              <w:t>zmagazynowanie</w:t>
            </w:r>
            <w:r w:rsidR="460BA879" w:rsidRPr="7B16C413">
              <w:rPr>
                <w:rFonts w:cs="Calibri"/>
                <w:color w:val="000000" w:themeColor="text1"/>
              </w:rPr>
              <w:t xml:space="preserve"> i/lub dost</w:t>
            </w:r>
            <w:r w:rsidR="6241C0AD" w:rsidRPr="7B16C413">
              <w:rPr>
                <w:rFonts w:cs="Calibri"/>
                <w:color w:val="000000" w:themeColor="text1"/>
              </w:rPr>
              <w:t>a</w:t>
            </w:r>
            <w:r w:rsidR="53AB73F3" w:rsidRPr="7B16C413">
              <w:rPr>
                <w:rFonts w:cs="Calibri"/>
                <w:color w:val="000000" w:themeColor="text1"/>
              </w:rPr>
              <w:t>rczone</w:t>
            </w:r>
            <w:r w:rsidR="460BA879" w:rsidRPr="7B16C413">
              <w:rPr>
                <w:rFonts w:cs="Calibri"/>
                <w:color w:val="000000" w:themeColor="text1"/>
              </w:rPr>
              <w:t xml:space="preserve"> do </w:t>
            </w:r>
            <w:r w:rsidR="00CB6CA7" w:rsidRPr="7B16C413">
              <w:rPr>
                <w:rFonts w:cs="Calibri"/>
                <w:color w:val="000000" w:themeColor="text1"/>
              </w:rPr>
              <w:t>Odbiorców Końcowych</w:t>
            </w:r>
            <w:r w:rsidR="03EA4CD1" w:rsidRPr="7B16C413">
              <w:rPr>
                <w:rFonts w:cs="Calibri"/>
                <w:color w:val="000000" w:themeColor="text1"/>
              </w:rPr>
              <w:t>.</w:t>
            </w:r>
            <w:r w:rsidR="0F4233F2" w:rsidRPr="7B16C413">
              <w:rPr>
                <w:rFonts w:cs="Calibri"/>
                <w:color w:val="000000" w:themeColor="text1"/>
              </w:rPr>
              <w:t xml:space="preserve"> Zamawiający wymaga, aby kogeneracja była realizowana w 100%</w:t>
            </w:r>
            <w:r w:rsidR="00CB6CA7" w:rsidRPr="7B16C413">
              <w:rPr>
                <w:rFonts w:cs="Calibri"/>
                <w:color w:val="000000" w:themeColor="text1"/>
              </w:rPr>
              <w:t xml:space="preserve"> w oparciu o</w:t>
            </w:r>
            <w:r w:rsidR="0F4233F2" w:rsidRPr="7B16C413">
              <w:rPr>
                <w:rFonts w:cs="Calibri"/>
                <w:color w:val="000000" w:themeColor="text1"/>
              </w:rPr>
              <w:t xml:space="preserve"> </w:t>
            </w:r>
            <w:r w:rsidR="15128E77" w:rsidRPr="7B16C413">
              <w:rPr>
                <w:rFonts w:cs="Calibri"/>
                <w:color w:val="000000" w:themeColor="text1"/>
              </w:rPr>
              <w:t xml:space="preserve">OZE </w:t>
            </w:r>
            <w:r w:rsidR="0F4233F2" w:rsidRPr="7B16C413">
              <w:rPr>
                <w:rFonts w:cs="Calibri"/>
                <w:color w:val="000000" w:themeColor="text1"/>
              </w:rPr>
              <w:t xml:space="preserve">z wykorzystaniem </w:t>
            </w:r>
            <w:r w:rsidR="30ABDB56" w:rsidRPr="7B16C413">
              <w:rPr>
                <w:rFonts w:cs="Calibri"/>
                <w:color w:val="000000" w:themeColor="text1"/>
              </w:rPr>
              <w:t>B</w:t>
            </w:r>
            <w:r w:rsidR="65C246A2" w:rsidRPr="7B16C413">
              <w:rPr>
                <w:rFonts w:cs="Calibri"/>
                <w:color w:val="000000" w:themeColor="text1"/>
              </w:rPr>
              <w:t>iogazu</w:t>
            </w:r>
            <w:r w:rsidR="7067D35F" w:rsidRPr="7B16C413">
              <w:rPr>
                <w:rFonts w:cs="Calibri"/>
                <w:color w:val="000000" w:themeColor="text1"/>
              </w:rPr>
              <w:t xml:space="preserve"> </w:t>
            </w:r>
            <w:r w:rsidR="7B580221" w:rsidRPr="7B16C413">
              <w:rPr>
                <w:rFonts w:cs="Calibri"/>
                <w:color w:val="000000" w:themeColor="text1"/>
              </w:rPr>
              <w:t xml:space="preserve">lub wodoru </w:t>
            </w:r>
            <w:r w:rsidR="5675C9CB" w:rsidRPr="7B16C413">
              <w:rPr>
                <w:rFonts w:cs="Calibri"/>
                <w:color w:val="000000" w:themeColor="text1"/>
              </w:rPr>
              <w:t xml:space="preserve">z </w:t>
            </w:r>
            <w:r w:rsidR="7B580221" w:rsidRPr="7B16C413">
              <w:rPr>
                <w:rFonts w:cs="Calibri"/>
                <w:color w:val="000000" w:themeColor="text1"/>
              </w:rPr>
              <w:t>OZE</w:t>
            </w:r>
            <w:r w:rsidR="18911E58" w:rsidRPr="7B16C413">
              <w:rPr>
                <w:rFonts w:cs="Calibri"/>
                <w:color w:val="000000" w:themeColor="text1"/>
              </w:rPr>
              <w:t>, lub inn</w:t>
            </w:r>
            <w:r w:rsidR="1FB2AA5E" w:rsidRPr="7B16C413">
              <w:rPr>
                <w:rFonts w:cs="Calibri"/>
                <w:color w:val="000000" w:themeColor="text1"/>
              </w:rPr>
              <w:t>ych</w:t>
            </w:r>
            <w:r w:rsidR="18911E58" w:rsidRPr="7B16C413">
              <w:rPr>
                <w:rFonts w:cs="Calibri"/>
                <w:color w:val="000000" w:themeColor="text1"/>
              </w:rPr>
              <w:t xml:space="preserve"> </w:t>
            </w:r>
            <w:r w:rsidR="43CAE798" w:rsidRPr="7B16C413">
              <w:rPr>
                <w:rFonts w:cs="Calibri"/>
                <w:color w:val="000000" w:themeColor="text1"/>
              </w:rPr>
              <w:t xml:space="preserve">równoważnych </w:t>
            </w:r>
            <w:r w:rsidR="2DCA54A7" w:rsidRPr="7B16C413">
              <w:rPr>
                <w:rFonts w:cs="Calibri"/>
                <w:color w:val="000000" w:themeColor="text1"/>
              </w:rPr>
              <w:t>mieszczących się w formule</w:t>
            </w:r>
            <w:r w:rsidR="369675B8" w:rsidRPr="7B16C413">
              <w:rPr>
                <w:rFonts w:cs="Calibri"/>
                <w:color w:val="000000" w:themeColor="text1"/>
              </w:rPr>
              <w:t xml:space="preserve"> </w:t>
            </w:r>
            <w:r w:rsidR="1D78CEFA" w:rsidRPr="7B16C413">
              <w:rPr>
                <w:rFonts w:cs="Calibri"/>
                <w:color w:val="000000" w:themeColor="text1"/>
              </w:rPr>
              <w:t>Europejski</w:t>
            </w:r>
            <w:r w:rsidR="6D8E8A34" w:rsidRPr="7B16C413">
              <w:rPr>
                <w:rFonts w:cs="Calibri"/>
                <w:color w:val="000000" w:themeColor="text1"/>
              </w:rPr>
              <w:t>ego</w:t>
            </w:r>
            <w:r w:rsidR="1D78CEFA" w:rsidRPr="7B16C413">
              <w:rPr>
                <w:rFonts w:cs="Calibri"/>
                <w:color w:val="000000" w:themeColor="text1"/>
              </w:rPr>
              <w:t xml:space="preserve"> Zielon</w:t>
            </w:r>
            <w:r w:rsidR="22C7DDA9" w:rsidRPr="7B16C413">
              <w:rPr>
                <w:rFonts w:cs="Calibri"/>
                <w:color w:val="000000" w:themeColor="text1"/>
              </w:rPr>
              <w:t>ego</w:t>
            </w:r>
            <w:r w:rsidR="1D78CEFA" w:rsidRPr="7B16C413">
              <w:rPr>
                <w:rFonts w:cs="Calibri"/>
                <w:color w:val="000000" w:themeColor="text1"/>
              </w:rPr>
              <w:t xml:space="preserve"> Ład</w:t>
            </w:r>
            <w:r w:rsidR="41A80CA3" w:rsidRPr="7B16C413">
              <w:rPr>
                <w:rFonts w:cs="Calibri"/>
                <w:color w:val="000000" w:themeColor="text1"/>
              </w:rPr>
              <w:t>u</w:t>
            </w:r>
            <w:r w:rsidR="1D78CEFA" w:rsidRPr="7B16C413">
              <w:rPr>
                <w:rFonts w:cs="Calibri"/>
                <w:color w:val="000000" w:themeColor="text1"/>
              </w:rPr>
              <w:t xml:space="preserve">, tj. </w:t>
            </w:r>
            <w:r w:rsidR="1603E8CF" w:rsidRPr="7B16C413">
              <w:rPr>
                <w:rFonts w:cs="Calibri"/>
                <w:color w:val="000000" w:themeColor="text1"/>
              </w:rPr>
              <w:t>służących</w:t>
            </w:r>
            <w:r w:rsidR="1D78CEFA" w:rsidRPr="7B16C413">
              <w:rPr>
                <w:rFonts w:cs="Calibri"/>
                <w:color w:val="000000" w:themeColor="text1"/>
              </w:rPr>
              <w:t xml:space="preserve"> </w:t>
            </w:r>
            <w:r w:rsidR="51C1657C" w:rsidRPr="7B16C413">
              <w:rPr>
                <w:rFonts w:cs="Calibri"/>
                <w:color w:val="000000" w:themeColor="text1"/>
              </w:rPr>
              <w:t xml:space="preserve">bardziej efektywnemu wykorzystaniu zasobów dzięki przejściu na czystą gospodarkę o obiegu zamkniętym, </w:t>
            </w:r>
            <w:ins w:id="4" w:author="Autor">
              <w:r w:rsidR="76A8CC20" w:rsidRPr="7B16C413">
                <w:rPr>
                  <w:rFonts w:cs="Calibri"/>
                  <w:color w:val="000000" w:themeColor="text1"/>
                </w:rPr>
                <w:t>tworzeni</w:t>
              </w:r>
              <w:r w:rsidR="7A059330" w:rsidRPr="7B16C413">
                <w:rPr>
                  <w:rFonts w:cs="Calibri"/>
                  <w:color w:val="000000" w:themeColor="text1"/>
                </w:rPr>
                <w:t>u</w:t>
              </w:r>
              <w:r w:rsidR="76A8CC20" w:rsidRPr="7B16C413">
                <w:rPr>
                  <w:rFonts w:cs="Calibri"/>
                  <w:color w:val="000000" w:themeColor="text1"/>
                </w:rPr>
                <w:t xml:space="preserve"> zamkniętych obiegów surowców</w:t>
              </w:r>
              <w:r w:rsidR="56E4B943" w:rsidRPr="7B16C413">
                <w:rPr>
                  <w:rFonts w:cs="Calibri"/>
                  <w:color w:val="000000" w:themeColor="text1"/>
                </w:rPr>
                <w:t>,</w:t>
              </w:r>
              <w:r w:rsidR="76A8CC20" w:rsidRPr="7B16C413">
                <w:rPr>
                  <w:rFonts w:cs="Calibri"/>
                  <w:color w:val="000000" w:themeColor="text1"/>
                </w:rPr>
                <w:t xml:space="preserve"> w tym surowców biogennych, </w:t>
              </w:r>
            </w:ins>
            <w:r w:rsidR="51C1657C" w:rsidRPr="7B16C413">
              <w:rPr>
                <w:rFonts w:cs="Calibri"/>
                <w:color w:val="000000" w:themeColor="text1"/>
              </w:rPr>
              <w:t>przeciwdziałaniu utracie różnorodności biologicznej i zmniejszeniu poziomu zanieczyszczeń</w:t>
            </w:r>
            <w:r w:rsidR="1394C320" w:rsidRPr="7B16C413">
              <w:rPr>
                <w:rFonts w:cs="Calibri"/>
                <w:color w:val="000000" w:themeColor="text1"/>
              </w:rPr>
              <w:t>.</w:t>
            </w:r>
          </w:p>
        </w:tc>
        <w:tc>
          <w:tcPr>
            <w:tcW w:w="1418" w:type="dxa"/>
            <w:vAlign w:val="center"/>
          </w:tcPr>
          <w:p w14:paraId="3E728FEB" w14:textId="069F9807" w:rsidR="5158C55C" w:rsidRDefault="77D1CA6F" w:rsidP="5158C55C">
            <w:pPr>
              <w:jc w:val="center"/>
              <w:rPr>
                <w:rFonts w:cs="Calibri"/>
                <w:color w:val="000000" w:themeColor="text1"/>
              </w:rPr>
            </w:pPr>
            <w:r w:rsidRPr="0C449178">
              <w:rPr>
                <w:rFonts w:cs="Calibri"/>
                <w:color w:val="000000" w:themeColor="text1"/>
              </w:rPr>
              <w:t>-</w:t>
            </w:r>
          </w:p>
        </w:tc>
      </w:tr>
      <w:tr w:rsidR="00FF232D" w14:paraId="645CB0E1" w14:textId="77777777" w:rsidTr="7B16C413">
        <w:trPr>
          <w:trHeight w:val="840"/>
          <w:jc w:val="center"/>
        </w:trPr>
        <w:tc>
          <w:tcPr>
            <w:tcW w:w="567" w:type="dxa"/>
            <w:shd w:val="clear" w:color="auto" w:fill="auto"/>
          </w:tcPr>
          <w:p w14:paraId="670C0E0F" w14:textId="426B359F" w:rsidR="00FF232D" w:rsidRPr="0C449178" w:rsidRDefault="00FF232D">
            <w:pPr>
              <w:pStyle w:val="Akapitzlist"/>
              <w:spacing w:after="0"/>
              <w:ind w:left="0"/>
              <w:jc w:val="center"/>
              <w:rPr>
                <w:b/>
                <w:bCs/>
              </w:rPr>
            </w:pPr>
            <w:r>
              <w:rPr>
                <w:b/>
                <w:bCs/>
              </w:rPr>
              <w:t>2.</w:t>
            </w:r>
          </w:p>
        </w:tc>
        <w:tc>
          <w:tcPr>
            <w:tcW w:w="1375" w:type="dxa"/>
            <w:shd w:val="clear" w:color="auto" w:fill="auto"/>
          </w:tcPr>
          <w:p w14:paraId="548436C8" w14:textId="37DB307D" w:rsidR="00FF232D" w:rsidRDefault="00FF232D" w:rsidP="5158C55C">
            <w:pPr>
              <w:rPr>
                <w:b/>
                <w:bCs/>
                <w:color w:val="000000" w:themeColor="text1"/>
              </w:rPr>
            </w:pPr>
            <w:r w:rsidRPr="0C449178">
              <w:rPr>
                <w:rFonts w:asciiTheme="minorHAnsi" w:hAnsiTheme="minorHAnsi" w:cstheme="minorBidi"/>
                <w:b/>
                <w:bCs/>
                <w:color w:val="000000" w:themeColor="text1"/>
              </w:rPr>
              <w:t>Technologia</w:t>
            </w:r>
          </w:p>
        </w:tc>
        <w:tc>
          <w:tcPr>
            <w:tcW w:w="2703" w:type="dxa"/>
            <w:shd w:val="clear" w:color="auto" w:fill="auto"/>
          </w:tcPr>
          <w:p w14:paraId="6F366E9F" w14:textId="13F7A22F" w:rsidR="00FF232D" w:rsidRPr="0C449178" w:rsidRDefault="10060ADB" w:rsidP="5158C55C">
            <w:pPr>
              <w:rPr>
                <w:rFonts w:eastAsia="Calibri" w:cs="Calibri"/>
                <w:b/>
                <w:bCs/>
                <w:color w:val="000000" w:themeColor="text1"/>
              </w:rPr>
            </w:pPr>
            <w:r w:rsidRPr="09083C2C">
              <w:rPr>
                <w:rFonts w:eastAsia="Calibri" w:cs="Calibri"/>
                <w:b/>
                <w:bCs/>
                <w:color w:val="000000" w:themeColor="text1"/>
              </w:rPr>
              <w:t>Zdolność sprzedaży</w:t>
            </w:r>
            <w:r w:rsidR="7067D35F" w:rsidRPr="09083C2C">
              <w:rPr>
                <w:rFonts w:eastAsia="Calibri" w:cs="Calibri"/>
                <w:b/>
                <w:bCs/>
                <w:color w:val="000000" w:themeColor="text1"/>
              </w:rPr>
              <w:t xml:space="preserve"> </w:t>
            </w:r>
            <w:r w:rsidRPr="09083C2C">
              <w:rPr>
                <w:rFonts w:eastAsia="Calibri" w:cs="Calibri"/>
                <w:b/>
                <w:bCs/>
                <w:color w:val="000000" w:themeColor="text1"/>
              </w:rPr>
              <w:t>energii elektrycznej</w:t>
            </w:r>
          </w:p>
        </w:tc>
        <w:tc>
          <w:tcPr>
            <w:tcW w:w="4564" w:type="dxa"/>
          </w:tcPr>
          <w:p w14:paraId="163EAD0B" w14:textId="68EF36F0" w:rsidR="00FF232D" w:rsidRPr="0C449178" w:rsidRDefault="2317EB3D" w:rsidP="5158C55C">
            <w:pPr>
              <w:rPr>
                <w:rFonts w:cs="Calibri"/>
                <w:color w:val="000000" w:themeColor="text1"/>
              </w:rPr>
            </w:pPr>
            <w:r w:rsidRPr="09083C2C">
              <w:rPr>
                <w:rFonts w:cs="Calibri"/>
                <w:color w:val="000000" w:themeColor="text1"/>
              </w:rPr>
              <w:t>Zamawiający wymaga, aby</w:t>
            </w:r>
            <w:r w:rsidR="7067D35F" w:rsidRPr="09083C2C">
              <w:rPr>
                <w:rFonts w:cs="Calibri"/>
                <w:color w:val="000000" w:themeColor="text1"/>
              </w:rPr>
              <w:t xml:space="preserve"> </w:t>
            </w:r>
            <w:r w:rsidRPr="09083C2C">
              <w:rPr>
                <w:rFonts w:cs="Calibri"/>
                <w:color w:val="000000" w:themeColor="text1"/>
              </w:rPr>
              <w:t>Demonstrator Technologii miał zdolność</w:t>
            </w:r>
            <w:r w:rsidR="47DD5C97" w:rsidRPr="09083C2C">
              <w:rPr>
                <w:rFonts w:cs="Calibri"/>
                <w:color w:val="000000" w:themeColor="text1"/>
              </w:rPr>
              <w:t xml:space="preserve"> </w:t>
            </w:r>
            <w:r w:rsidRPr="09083C2C">
              <w:rPr>
                <w:rFonts w:cs="Calibri"/>
                <w:color w:val="000000" w:themeColor="text1"/>
              </w:rPr>
              <w:t>sprzedaży energii elektrycznej</w:t>
            </w:r>
            <w:r w:rsidR="4B95DD68" w:rsidRPr="09083C2C">
              <w:rPr>
                <w:rFonts w:cs="Calibri"/>
                <w:color w:val="000000" w:themeColor="text1"/>
              </w:rPr>
              <w:t xml:space="preserve"> wyprodukowanej</w:t>
            </w:r>
            <w:r w:rsidR="55E4317A" w:rsidRPr="09083C2C">
              <w:rPr>
                <w:rFonts w:cs="Calibri"/>
                <w:color w:val="000000" w:themeColor="text1"/>
              </w:rPr>
              <w:t xml:space="preserve"> w procesie Kogeneracji OZE</w:t>
            </w:r>
            <w:r w:rsidR="4B95DD68" w:rsidRPr="09083C2C">
              <w:rPr>
                <w:rFonts w:cs="Calibri"/>
                <w:color w:val="000000" w:themeColor="text1"/>
              </w:rPr>
              <w:t xml:space="preserve"> ze zmagazynowanej energii OZE</w:t>
            </w:r>
            <w:r w:rsidRPr="09083C2C">
              <w:rPr>
                <w:rFonts w:cs="Calibri"/>
                <w:color w:val="000000" w:themeColor="text1"/>
              </w:rPr>
              <w:t>.</w:t>
            </w:r>
          </w:p>
        </w:tc>
        <w:tc>
          <w:tcPr>
            <w:tcW w:w="1418" w:type="dxa"/>
            <w:vAlign w:val="center"/>
          </w:tcPr>
          <w:p w14:paraId="7D814C65" w14:textId="6DD20D5B" w:rsidR="00FF232D" w:rsidRPr="0C449178" w:rsidRDefault="2F116D82" w:rsidP="5158C55C">
            <w:pPr>
              <w:jc w:val="center"/>
              <w:rPr>
                <w:rFonts w:cs="Calibri"/>
                <w:color w:val="000000" w:themeColor="text1"/>
              </w:rPr>
            </w:pPr>
            <w:r w:rsidRPr="0A5142DE">
              <w:rPr>
                <w:rFonts w:cs="Calibri"/>
                <w:color w:val="000000" w:themeColor="text1"/>
              </w:rPr>
              <w:t>-</w:t>
            </w:r>
          </w:p>
        </w:tc>
      </w:tr>
      <w:tr w:rsidR="53270FB7" w14:paraId="0AA1294B" w14:textId="77777777" w:rsidTr="7B16C413">
        <w:trPr>
          <w:trHeight w:val="840"/>
          <w:jc w:val="center"/>
        </w:trPr>
        <w:tc>
          <w:tcPr>
            <w:tcW w:w="567" w:type="dxa"/>
            <w:shd w:val="clear" w:color="auto" w:fill="auto"/>
          </w:tcPr>
          <w:p w14:paraId="6CDA6411" w14:textId="5EC1E365" w:rsidR="53270FB7" w:rsidRDefault="00FF232D" w:rsidP="53270FB7">
            <w:pPr>
              <w:rPr>
                <w:rFonts w:asciiTheme="minorHAnsi" w:hAnsiTheme="minorHAnsi" w:cstheme="minorBidi"/>
                <w:b/>
                <w:bCs/>
              </w:rPr>
            </w:pPr>
            <w:r>
              <w:rPr>
                <w:rFonts w:asciiTheme="minorHAnsi" w:hAnsiTheme="minorHAnsi" w:cstheme="minorBidi"/>
                <w:b/>
                <w:bCs/>
              </w:rPr>
              <w:t>3.</w:t>
            </w:r>
          </w:p>
        </w:tc>
        <w:tc>
          <w:tcPr>
            <w:tcW w:w="1375" w:type="dxa"/>
            <w:shd w:val="clear" w:color="auto" w:fill="auto"/>
          </w:tcPr>
          <w:p w14:paraId="756752EA" w14:textId="046C34E1" w:rsidR="53270FB7" w:rsidRDefault="0727A049" w:rsidP="2251C84C">
            <w:pPr>
              <w:rPr>
                <w:rFonts w:asciiTheme="minorHAnsi" w:hAnsiTheme="minorHAnsi" w:cstheme="minorBidi"/>
                <w:b/>
                <w:bCs/>
                <w:color w:val="000000" w:themeColor="text1"/>
              </w:rPr>
            </w:pPr>
            <w:r w:rsidRPr="2251C84C">
              <w:rPr>
                <w:rFonts w:asciiTheme="minorHAnsi" w:hAnsiTheme="minorHAnsi" w:cstheme="minorBidi"/>
                <w:b/>
                <w:bCs/>
                <w:color w:val="000000" w:themeColor="text1"/>
              </w:rPr>
              <w:t>Technologia</w:t>
            </w:r>
          </w:p>
        </w:tc>
        <w:tc>
          <w:tcPr>
            <w:tcW w:w="2703" w:type="dxa"/>
            <w:shd w:val="clear" w:color="auto" w:fill="auto"/>
          </w:tcPr>
          <w:p w14:paraId="1A5BCEF0" w14:textId="32AC08EA" w:rsidR="53270FB7" w:rsidRDefault="31C33DEE" w:rsidP="53270FB7">
            <w:pPr>
              <w:rPr>
                <w:rFonts w:eastAsia="Calibri" w:cs="Calibri"/>
                <w:b/>
                <w:bCs/>
                <w:color w:val="000000" w:themeColor="text1"/>
              </w:rPr>
            </w:pPr>
            <w:del w:id="5" w:author="Autor">
              <w:r w:rsidRPr="7B16C413" w:rsidDel="09152C67">
                <w:rPr>
                  <w:rFonts w:eastAsia="Calibri" w:cs="Calibri"/>
                  <w:b/>
                  <w:bCs/>
                  <w:color w:val="000000" w:themeColor="text1"/>
                </w:rPr>
                <w:delText xml:space="preserve"> </w:delText>
              </w:r>
            </w:del>
            <w:r w:rsidR="18D1A45A" w:rsidRPr="7B16C413">
              <w:rPr>
                <w:rFonts w:eastAsia="Calibri" w:cs="Calibri"/>
                <w:b/>
                <w:bCs/>
                <w:color w:val="000000" w:themeColor="text1"/>
              </w:rPr>
              <w:t>Ź</w:t>
            </w:r>
            <w:r w:rsidR="09152C67" w:rsidRPr="7B16C413">
              <w:rPr>
                <w:rFonts w:eastAsia="Calibri" w:cs="Calibri"/>
                <w:b/>
                <w:bCs/>
                <w:color w:val="000000" w:themeColor="text1"/>
              </w:rPr>
              <w:t>ródła OZE</w:t>
            </w:r>
            <w:r w:rsidR="431E6956" w:rsidRPr="7B16C413">
              <w:rPr>
                <w:rFonts w:eastAsia="Calibri" w:cs="Calibri"/>
                <w:b/>
                <w:bCs/>
                <w:color w:val="000000" w:themeColor="text1"/>
              </w:rPr>
              <w:t xml:space="preserve"> w lokalnym systemie energetycznym</w:t>
            </w:r>
          </w:p>
        </w:tc>
        <w:tc>
          <w:tcPr>
            <w:tcW w:w="4564" w:type="dxa"/>
          </w:tcPr>
          <w:p w14:paraId="4F435A14" w14:textId="13C38C36" w:rsidR="53270FB7" w:rsidRDefault="5E83FBB7" w:rsidP="6CFE63B3">
            <w:pPr>
              <w:rPr>
                <w:rFonts w:cs="Calibri"/>
                <w:color w:val="000000" w:themeColor="text1"/>
              </w:rPr>
            </w:pPr>
            <w:r w:rsidRPr="09083C2C">
              <w:rPr>
                <w:rFonts w:cs="Calibri"/>
                <w:color w:val="000000" w:themeColor="text1"/>
              </w:rPr>
              <w:t>Jeżeli w ramach tworzenia Rozwiązania</w:t>
            </w:r>
            <w:r w:rsidR="174BF88D" w:rsidRPr="09083C2C">
              <w:rPr>
                <w:rFonts w:cs="Calibri"/>
                <w:color w:val="000000" w:themeColor="text1"/>
              </w:rPr>
              <w:t xml:space="preserve"> Wykonawca przedstawi zamiar wykorzystania energii elektrycznej</w:t>
            </w:r>
            <w:r w:rsidR="0993EC19" w:rsidRPr="09083C2C">
              <w:rPr>
                <w:rFonts w:cs="Calibri"/>
                <w:color w:val="000000" w:themeColor="text1"/>
              </w:rPr>
              <w:t xml:space="preserve"> kupowanej od lokalnych</w:t>
            </w:r>
            <w:r w:rsidR="1A616C92" w:rsidRPr="09083C2C">
              <w:rPr>
                <w:rFonts w:cs="Calibri"/>
                <w:color w:val="000000" w:themeColor="text1"/>
              </w:rPr>
              <w:t xml:space="preserve"> </w:t>
            </w:r>
            <w:r w:rsidR="441950EC" w:rsidRPr="09083C2C">
              <w:rPr>
                <w:rFonts w:cs="Calibri"/>
                <w:color w:val="000000" w:themeColor="text1"/>
              </w:rPr>
              <w:t xml:space="preserve">wytwórców </w:t>
            </w:r>
            <w:r w:rsidR="73497FFD" w:rsidRPr="09083C2C">
              <w:rPr>
                <w:rFonts w:cs="Calibri"/>
                <w:color w:val="000000" w:themeColor="text1"/>
              </w:rPr>
              <w:t xml:space="preserve">energii elektrycznej </w:t>
            </w:r>
            <w:r w:rsidR="0993EC19" w:rsidRPr="09083C2C">
              <w:rPr>
                <w:rFonts w:cs="Calibri"/>
                <w:color w:val="000000" w:themeColor="text1"/>
              </w:rPr>
              <w:t xml:space="preserve">OZE, </w:t>
            </w:r>
            <w:r w:rsidR="7A99C2E2" w:rsidRPr="09083C2C">
              <w:rPr>
                <w:rFonts w:cs="Calibri"/>
                <w:color w:val="000000" w:themeColor="text1"/>
              </w:rPr>
              <w:t xml:space="preserve">Zamawiający wymaga, aby lokalny wytwórca spełniał następujące </w:t>
            </w:r>
            <w:r w:rsidR="61551B97" w:rsidRPr="09083C2C">
              <w:rPr>
                <w:rFonts w:cs="Calibri"/>
                <w:color w:val="000000" w:themeColor="text1"/>
              </w:rPr>
              <w:t>warunki:</w:t>
            </w:r>
          </w:p>
          <w:p w14:paraId="3BDBB367" w14:textId="35BE2638" w:rsidR="53270FB7" w:rsidRDefault="3CB90187"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odległość </w:t>
            </w:r>
            <w:r w:rsidR="70D6855A" w:rsidRPr="15020E67">
              <w:rPr>
                <w:rFonts w:cs="Calibri"/>
                <w:color w:val="000000" w:themeColor="text1"/>
              </w:rPr>
              <w:t xml:space="preserve">pomiędzy urządzeniem wytwarzającym energię </w:t>
            </w:r>
            <w:r w:rsidRPr="15020E67">
              <w:rPr>
                <w:rFonts w:cs="Calibri"/>
                <w:color w:val="000000" w:themeColor="text1"/>
              </w:rPr>
              <w:t>OZE</w:t>
            </w:r>
            <w:r w:rsidR="3EC4C55F" w:rsidRPr="15020E67">
              <w:rPr>
                <w:rFonts w:cs="Calibri"/>
                <w:color w:val="000000" w:themeColor="text1"/>
              </w:rPr>
              <w:t xml:space="preserve"> (dalej Źródło)</w:t>
            </w:r>
            <w:r w:rsidRPr="15020E67">
              <w:rPr>
                <w:rFonts w:cs="Calibri"/>
                <w:color w:val="000000" w:themeColor="text1"/>
              </w:rPr>
              <w:t xml:space="preserve"> od Demonstratora Technologii nie może być większa niż</w:t>
            </w:r>
            <w:r w:rsidR="41598F50" w:rsidRPr="15020E67">
              <w:rPr>
                <w:rFonts w:cs="Calibri"/>
                <w:color w:val="000000" w:themeColor="text1"/>
              </w:rPr>
              <w:t xml:space="preserve"> 40 km</w:t>
            </w:r>
            <w:r w:rsidR="279E0E7E" w:rsidRPr="15020E67">
              <w:rPr>
                <w:rFonts w:cs="Calibri"/>
                <w:color w:val="000000" w:themeColor="text1"/>
              </w:rPr>
              <w:t xml:space="preserve"> w linii prostej</w:t>
            </w:r>
            <w:r w:rsidR="782E93AE" w:rsidRPr="15020E67">
              <w:rPr>
                <w:rFonts w:cs="Calibri"/>
                <w:color w:val="000000" w:themeColor="text1"/>
              </w:rPr>
              <w:t>,</w:t>
            </w:r>
          </w:p>
          <w:p w14:paraId="5E555558" w14:textId="70C2A347" w:rsidR="1B59D1FD" w:rsidRDefault="1B59D1FD"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wytwarzał w </w:t>
            </w:r>
            <w:r w:rsidR="06620544" w:rsidRPr="15020E67">
              <w:rPr>
                <w:rFonts w:cs="Calibri"/>
                <w:color w:val="000000" w:themeColor="text1"/>
              </w:rPr>
              <w:t>Ź</w:t>
            </w:r>
            <w:r w:rsidRPr="15020E67">
              <w:rPr>
                <w:rFonts w:cs="Calibri"/>
                <w:color w:val="000000" w:themeColor="text1"/>
              </w:rPr>
              <w:t xml:space="preserve">ródle energię elektryczną OZE zgodnie z definicją OZE zawartą w definicji Wymagania “Udział Odnawialnych Źródeł Energii (OZE) w Demonstratorze Technologii”, </w:t>
            </w:r>
          </w:p>
          <w:p w14:paraId="65831402" w14:textId="6CAA77B6" w:rsidR="53270FB7" w:rsidRPr="000260E3" w:rsidRDefault="00CB6CA7" w:rsidP="000260E3">
            <w:pPr>
              <w:pStyle w:val="Akapitzlist"/>
              <w:numPr>
                <w:ilvl w:val="0"/>
                <w:numId w:val="5"/>
              </w:numPr>
              <w:rPr>
                <w:color w:val="000000" w:themeColor="text1"/>
              </w:rPr>
            </w:pPr>
            <w:r>
              <w:rPr>
                <w:rFonts w:cs="Calibri"/>
                <w:color w:val="000000" w:themeColor="text1"/>
              </w:rPr>
              <w:lastRenderedPageBreak/>
              <w:t>Ź</w:t>
            </w:r>
            <w:r w:rsidRPr="09083C2C">
              <w:rPr>
                <w:rFonts w:cs="Calibri"/>
                <w:color w:val="000000" w:themeColor="text1"/>
              </w:rPr>
              <w:t xml:space="preserve">ródło </w:t>
            </w:r>
            <w:r w:rsidR="576A905B" w:rsidRPr="09083C2C">
              <w:rPr>
                <w:rFonts w:cs="Calibri"/>
                <w:color w:val="000000" w:themeColor="text1"/>
              </w:rPr>
              <w:t xml:space="preserve">musi być </w:t>
            </w:r>
            <w:r w:rsidR="46785AB2" w:rsidRPr="09083C2C">
              <w:rPr>
                <w:rFonts w:cs="Calibri"/>
                <w:color w:val="000000" w:themeColor="text1"/>
              </w:rPr>
              <w:t xml:space="preserve">wskazane </w:t>
            </w:r>
            <w:r w:rsidR="2ECF32E0" w:rsidRPr="09083C2C">
              <w:rPr>
                <w:rFonts w:cs="Calibri"/>
                <w:color w:val="000000" w:themeColor="text1"/>
              </w:rPr>
              <w:t xml:space="preserve">we Wniosku </w:t>
            </w:r>
            <w:r w:rsidR="46785AB2" w:rsidRPr="09083C2C">
              <w:rPr>
                <w:rFonts w:cs="Calibri"/>
                <w:color w:val="000000" w:themeColor="text1"/>
              </w:rPr>
              <w:t>jednoznacznie</w:t>
            </w:r>
            <w:r w:rsidR="7067D35F" w:rsidRPr="09083C2C">
              <w:rPr>
                <w:rFonts w:cs="Calibri"/>
                <w:color w:val="000000" w:themeColor="text1"/>
              </w:rPr>
              <w:t xml:space="preserve"> </w:t>
            </w:r>
            <w:r w:rsidR="576A905B" w:rsidRPr="09083C2C">
              <w:rPr>
                <w:rFonts w:cs="Calibri"/>
                <w:color w:val="000000" w:themeColor="text1"/>
              </w:rPr>
              <w:t xml:space="preserve">a </w:t>
            </w:r>
            <w:r w:rsidR="659116E8" w:rsidRPr="09083C2C">
              <w:rPr>
                <w:rFonts w:cs="Calibri"/>
                <w:color w:val="000000" w:themeColor="text1"/>
              </w:rPr>
              <w:t>wymaga</w:t>
            </w:r>
            <w:r w:rsidR="2C1F43C3" w:rsidRPr="09083C2C">
              <w:rPr>
                <w:rFonts w:cs="Calibri"/>
                <w:color w:val="000000" w:themeColor="text1"/>
              </w:rPr>
              <w:t>n</w:t>
            </w:r>
            <w:r w:rsidR="659116E8" w:rsidRPr="09083C2C">
              <w:rPr>
                <w:rFonts w:cs="Calibri"/>
                <w:color w:val="000000" w:themeColor="text1"/>
              </w:rPr>
              <w:t xml:space="preserve">e </w:t>
            </w:r>
            <w:r w:rsidR="576A905B" w:rsidRPr="09083C2C">
              <w:rPr>
                <w:rFonts w:cs="Calibri"/>
                <w:color w:val="000000" w:themeColor="text1"/>
              </w:rPr>
              <w:t xml:space="preserve">informacje </w:t>
            </w:r>
            <w:r w:rsidR="7783FC04" w:rsidRPr="09083C2C">
              <w:rPr>
                <w:rFonts w:cs="Calibri"/>
                <w:color w:val="000000" w:themeColor="text1"/>
              </w:rPr>
              <w:t xml:space="preserve">na jego temat </w:t>
            </w:r>
            <w:r w:rsidR="576A905B" w:rsidRPr="09083C2C">
              <w:rPr>
                <w:rFonts w:cs="Calibri"/>
                <w:color w:val="000000" w:themeColor="text1"/>
              </w:rPr>
              <w:t>przekazane Zamawiającemu,</w:t>
            </w:r>
          </w:p>
          <w:p w14:paraId="2769476D" w14:textId="06EA712D" w:rsidR="53270FB7" w:rsidRDefault="00CB6CA7" w:rsidP="7B16C413">
            <w:pPr>
              <w:pStyle w:val="Akapitzlist"/>
              <w:numPr>
                <w:ilvl w:val="0"/>
                <w:numId w:val="5"/>
              </w:numPr>
              <w:rPr>
                <w:ins w:id="6" w:author="Autor"/>
                <w:rFonts w:asciiTheme="minorHAnsi" w:eastAsiaTheme="minorEastAsia" w:hAnsiTheme="minorHAnsi" w:cstheme="minorBidi"/>
                <w:color w:val="000000" w:themeColor="text1"/>
              </w:rPr>
            </w:pPr>
            <w:r w:rsidRPr="7B16C413">
              <w:rPr>
                <w:rFonts w:cs="Calibri"/>
                <w:color w:val="000000" w:themeColor="text1"/>
              </w:rPr>
              <w:t xml:space="preserve">Źródło </w:t>
            </w:r>
            <w:r w:rsidR="2A7E1B3C" w:rsidRPr="7B16C413">
              <w:rPr>
                <w:rFonts w:cs="Calibri"/>
                <w:color w:val="000000" w:themeColor="text1"/>
              </w:rPr>
              <w:t>m</w:t>
            </w:r>
            <w:r w:rsidR="64D2F135" w:rsidRPr="7B16C413">
              <w:rPr>
                <w:rFonts w:cs="Calibri"/>
                <w:color w:val="000000" w:themeColor="text1"/>
              </w:rPr>
              <w:t xml:space="preserve">usi </w:t>
            </w:r>
            <w:r w:rsidR="6F9003B9" w:rsidRPr="7B16C413">
              <w:rPr>
                <w:rFonts w:cs="Calibri"/>
                <w:color w:val="000000" w:themeColor="text1"/>
              </w:rPr>
              <w:t xml:space="preserve">być oddane do eksploatacji nie później niż </w:t>
            </w:r>
            <w:r w:rsidR="64D2F135" w:rsidRPr="7B16C413">
              <w:rPr>
                <w:rFonts w:cs="Calibri"/>
                <w:color w:val="000000" w:themeColor="text1"/>
              </w:rPr>
              <w:t xml:space="preserve">w dniu złożenia </w:t>
            </w:r>
            <w:r w:rsidR="54ECB42D" w:rsidRPr="7B16C413">
              <w:rPr>
                <w:rFonts w:cs="Calibri"/>
                <w:color w:val="000000" w:themeColor="text1"/>
              </w:rPr>
              <w:t>W</w:t>
            </w:r>
            <w:r w:rsidR="64D2F135" w:rsidRPr="7B16C413">
              <w:rPr>
                <w:rFonts w:cs="Calibri"/>
                <w:color w:val="000000" w:themeColor="text1"/>
              </w:rPr>
              <w:t>niosku</w:t>
            </w:r>
            <w:r w:rsidR="54AAFCF6" w:rsidRPr="7B16C413">
              <w:rPr>
                <w:rFonts w:cs="Calibri"/>
                <w:color w:val="000000" w:themeColor="text1"/>
              </w:rPr>
              <w:t>.</w:t>
            </w:r>
          </w:p>
          <w:p w14:paraId="25117B0C" w14:textId="17411CCE" w:rsidR="53270FB7" w:rsidRDefault="3B996598" w:rsidP="7B16C413">
            <w:pPr>
              <w:rPr>
                <w:ins w:id="7" w:author="Autor"/>
                <w:del w:id="8" w:author="Autor"/>
                <w:rFonts w:eastAsia="Calibri" w:cs="Calibri"/>
                <w:color w:val="000000" w:themeColor="text1"/>
              </w:rPr>
            </w:pPr>
            <w:ins w:id="9" w:author="Autor">
              <w:r w:rsidRPr="7B16C413">
                <w:rPr>
                  <w:rFonts w:eastAsia="Calibri" w:cs="Calibri"/>
                  <w:color w:val="E3008C"/>
                  <w:u w:val="single"/>
                </w:rPr>
                <w:t>Zamawiający dopuszcza możliwość budowy przez Wykonawcę urządzeń wytwórczych OZE zasilających Demonstrator Technologii energią elektryczną OZE poza granicami administracyjnymi miejscowości posadowienia Demonstratora Technologii. Przy czym wzmiankowane źródło zasilania energią elektryczną OZE musi znajdować się maksymalnie w odległości w linii prostej 40 km od lokalizacji posadowienia Demonstratora Technologii.</w:t>
              </w:r>
            </w:ins>
          </w:p>
          <w:p w14:paraId="26A50E77" w14:textId="51A7AD23" w:rsidR="53270FB7" w:rsidRDefault="53270FB7" w:rsidP="7B16C413">
            <w:pPr>
              <w:rPr>
                <w:rFonts w:cs="Calibri"/>
                <w:color w:val="000000" w:themeColor="text1"/>
              </w:rPr>
            </w:pPr>
          </w:p>
        </w:tc>
        <w:tc>
          <w:tcPr>
            <w:tcW w:w="1418" w:type="dxa"/>
            <w:vAlign w:val="center"/>
          </w:tcPr>
          <w:p w14:paraId="46A8718D" w14:textId="2E4625F9" w:rsidR="53270FB7" w:rsidRPr="000260E3" w:rsidRDefault="595B704C" w:rsidP="000260E3">
            <w:pPr>
              <w:spacing w:after="0"/>
              <w:jc w:val="center"/>
              <w:rPr>
                <w:rFonts w:eastAsia="Calibri" w:cs="Calibri"/>
                <w:sz w:val="28"/>
                <w:szCs w:val="28"/>
              </w:rPr>
            </w:pPr>
            <w:r w:rsidRPr="000260E3">
              <w:rPr>
                <w:rFonts w:cs="Calibri"/>
                <w:color w:val="000000" w:themeColor="text1"/>
                <w:sz w:val="24"/>
                <w:szCs w:val="24"/>
              </w:rPr>
              <w:lastRenderedPageBreak/>
              <w:t>x</w:t>
            </w:r>
          </w:p>
        </w:tc>
      </w:tr>
      <w:tr w:rsidR="001949A9" w:rsidRPr="007A78A5" w14:paraId="2EA72222" w14:textId="3718F87E" w:rsidTr="7B16C413">
        <w:trPr>
          <w:trHeight w:val="840"/>
          <w:jc w:val="center"/>
        </w:trPr>
        <w:tc>
          <w:tcPr>
            <w:tcW w:w="567" w:type="dxa"/>
            <w:shd w:val="clear" w:color="auto" w:fill="auto"/>
          </w:tcPr>
          <w:p w14:paraId="08AA27F9" w14:textId="59C4678B"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375"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444131FF" w14:textId="5D3CC4E0" w:rsidR="001949A9" w:rsidRPr="007A78A5" w:rsidRDefault="001949A9" w:rsidP="42ECB0A6">
            <w:pPr>
              <w:spacing w:after="0"/>
              <w:rPr>
                <w:rFonts w:eastAsia="Calibri" w:cs="Calibri"/>
                <w:b/>
                <w:bCs/>
                <w:color w:val="000000" w:themeColor="text1"/>
              </w:rPr>
            </w:pPr>
            <w:r w:rsidRPr="0C5D272A">
              <w:rPr>
                <w:rFonts w:eastAsia="Calibri" w:cs="Calibri"/>
                <w:b/>
                <w:bCs/>
                <w:color w:val="000000" w:themeColor="text1"/>
              </w:rPr>
              <w:t>Uwarunkowania dla modelowania</w:t>
            </w:r>
          </w:p>
        </w:tc>
        <w:tc>
          <w:tcPr>
            <w:tcW w:w="4564" w:type="dxa"/>
          </w:tcPr>
          <w:p w14:paraId="7769B499" w14:textId="36D1C4F4" w:rsidR="001949A9" w:rsidRPr="007A78A5" w:rsidRDefault="3301DA5B" w:rsidP="42ECB0A6">
            <w:pPr>
              <w:rPr>
                <w:rFonts w:cs="Calibri"/>
                <w:color w:val="000000" w:themeColor="text1"/>
              </w:rPr>
            </w:pPr>
            <w:r w:rsidRPr="09083C2C">
              <w:rPr>
                <w:rFonts w:cs="Calibri"/>
                <w:color w:val="000000" w:themeColor="text1"/>
              </w:rPr>
              <w:t xml:space="preserve">Zamawiający wymaga, aby koncepcja modernizacji Systemu Demonstracyjnego była zgodna z założeniami i ograniczeniami zawartymi w </w:t>
            </w:r>
            <w:r w:rsidR="26A5C1BE" w:rsidRPr="09083C2C">
              <w:rPr>
                <w:rFonts w:cs="Calibri"/>
                <w:color w:val="000000" w:themeColor="text1"/>
              </w:rPr>
              <w:t>Z</w:t>
            </w:r>
            <w:r w:rsidRPr="09083C2C">
              <w:rPr>
                <w:rFonts w:cs="Calibri"/>
                <w:color w:val="000000" w:themeColor="text1"/>
              </w:rPr>
              <w:t>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7B16C413">
        <w:trPr>
          <w:jc w:val="center"/>
        </w:trPr>
        <w:tc>
          <w:tcPr>
            <w:tcW w:w="567" w:type="dxa"/>
            <w:shd w:val="clear" w:color="auto" w:fill="auto"/>
          </w:tcPr>
          <w:p w14:paraId="26E68AB9" w14:textId="7829C223"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5.</w:t>
            </w:r>
          </w:p>
        </w:tc>
        <w:tc>
          <w:tcPr>
            <w:tcW w:w="1375"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564"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42B95C0" w:rsidR="001949A9" w:rsidRPr="007A78A5" w:rsidRDefault="001949A9" w:rsidP="00972038">
            <w:pPr>
              <w:rPr>
                <w:rFonts w:cs="Calibri"/>
                <w:color w:val="000000" w:themeColor="text1"/>
              </w:rPr>
            </w:pPr>
            <w:r w:rsidRPr="007A78A5">
              <w:rPr>
                <w:rFonts w:cs="Calibri"/>
                <w:color w:val="000000" w:themeColor="text1"/>
              </w:rPr>
              <w:t xml:space="preserve">Zamawiający umieścił opis definiujący, co uznawane jest za energię OZE w rozumieniu Przedsięwzięcia, w pkt </w:t>
            </w:r>
            <w:r w:rsidR="00C04D3B">
              <w:rPr>
                <w:rFonts w:cs="Calibri"/>
                <w:color w:val="000000" w:themeColor="text1"/>
              </w:rPr>
              <w:t>7</w:t>
            </w:r>
            <w:r w:rsidR="00C04D3B" w:rsidRPr="007A78A5">
              <w:rPr>
                <w:rFonts w:cs="Calibri"/>
                <w:color w:val="000000" w:themeColor="text1"/>
              </w:rPr>
              <w:t xml:space="preserve"> </w:t>
            </w:r>
            <w:r w:rsidRPr="007A78A5">
              <w:rPr>
                <w:rFonts w:cs="Calibri"/>
                <w:color w:val="000000" w:themeColor="text1"/>
              </w:rPr>
              <w:t>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7B16C413">
        <w:trPr>
          <w:jc w:val="center"/>
        </w:trPr>
        <w:tc>
          <w:tcPr>
            <w:tcW w:w="567" w:type="dxa"/>
            <w:shd w:val="clear" w:color="auto" w:fill="auto"/>
          </w:tcPr>
          <w:p w14:paraId="43B3FA22" w14:textId="121CE916"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6.</w:t>
            </w:r>
          </w:p>
        </w:tc>
        <w:tc>
          <w:tcPr>
            <w:tcW w:w="1375"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564" w:type="dxa"/>
          </w:tcPr>
          <w:p w14:paraId="2463E1C1" w14:textId="6890C2DD" w:rsidR="001949A9" w:rsidRPr="007A78A5" w:rsidRDefault="475E9D5D" w:rsidP="56955223">
            <w:pPr>
              <w:rPr>
                <w:color w:val="000000" w:themeColor="text1"/>
                <w:highlight w:val="green"/>
              </w:rPr>
            </w:pPr>
            <w:r>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441C6675" w14:textId="5CA57552" w:rsidR="2251C84C" w:rsidRDefault="2251C84C"/>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7B16C413">
        <w:trPr>
          <w:jc w:val="center"/>
        </w:trPr>
        <w:tc>
          <w:tcPr>
            <w:tcW w:w="394" w:type="dxa"/>
            <w:shd w:val="clear" w:color="auto" w:fill="auto"/>
          </w:tcPr>
          <w:p w14:paraId="04019679" w14:textId="4C1908EE"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lastRenderedPageBreak/>
              <w:t>7</w:t>
            </w:r>
            <w:r w:rsidR="001949A9">
              <w:rPr>
                <w:rFonts w:asciiTheme="minorHAnsi" w:hAnsiTheme="minorHAnsi" w:cstheme="minorBidi"/>
                <w:b/>
                <w:bCs/>
              </w:rPr>
              <w:t>.</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C5D272A">
              <w:rPr>
                <w:rFonts w:asciiTheme="minorHAnsi" w:hAnsiTheme="minorHAnsi" w:cstheme="minorBidi"/>
              </w:rPr>
              <w:t xml:space="preserve">Zamawiający wymaga, aby co najmniej 80% </w:t>
            </w:r>
            <w:r w:rsidRPr="0C5D272A">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7"/>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7"/>
              </w:numPr>
              <w:spacing w:after="0"/>
              <w:rPr>
                <w:rFonts w:asciiTheme="minorHAnsi" w:eastAsiaTheme="minorEastAsia" w:hAnsiTheme="minorHAnsi" w:cstheme="minorBidi"/>
              </w:rPr>
            </w:pPr>
            <w:proofErr w:type="spellStart"/>
            <w:r w:rsidRPr="007A78A5">
              <w:rPr>
                <w:rFonts w:eastAsia="Calibri" w:cs="Calibri"/>
              </w:rPr>
              <w:t>aerotermii</w:t>
            </w:r>
            <w:proofErr w:type="spellEnd"/>
            <w:r w:rsidRPr="007A78A5">
              <w:rPr>
                <w:rFonts w:eastAsia="Calibri" w:cs="Calibri"/>
              </w:rPr>
              <w:t>,</w:t>
            </w:r>
          </w:p>
          <w:p w14:paraId="0E2A10BD" w14:textId="421FEE23" w:rsidR="001949A9" w:rsidRPr="007A78A5" w:rsidRDefault="001949A9" w:rsidP="7B16C413">
            <w:pPr>
              <w:pStyle w:val="Akapitzlist"/>
              <w:numPr>
                <w:ilvl w:val="0"/>
                <w:numId w:val="27"/>
              </w:numPr>
              <w:spacing w:after="0"/>
              <w:rPr>
                <w:ins w:id="10" w:author="Autor"/>
                <w:rFonts w:asciiTheme="minorHAnsi" w:eastAsiaTheme="minorEastAsia" w:hAnsiTheme="minorHAnsi" w:cstheme="minorBidi"/>
              </w:rPr>
            </w:pPr>
            <w:del w:id="11" w:author="Autor">
              <w:r w:rsidRPr="7B16C413" w:rsidDel="001949A9">
                <w:rPr>
                  <w:rFonts w:asciiTheme="minorHAnsi" w:eastAsiaTheme="minorEastAsia" w:hAnsiTheme="minorHAnsi" w:cstheme="minorBidi"/>
                </w:rPr>
                <w:delText>s</w:delText>
              </w:r>
            </w:del>
            <w:ins w:id="12" w:author="Autor">
              <w:r w:rsidR="620A4A2D" w:rsidRPr="7B16C413">
                <w:rPr>
                  <w:rFonts w:asciiTheme="minorHAnsi" w:eastAsiaTheme="minorEastAsia" w:hAnsiTheme="minorHAnsi" w:cstheme="minorBidi"/>
                </w:rPr>
                <w:t>s</w:t>
              </w:r>
            </w:ins>
            <w:r w:rsidRPr="7B16C413">
              <w:rPr>
                <w:rFonts w:asciiTheme="minorHAnsi" w:eastAsiaTheme="minorEastAsia" w:hAnsiTheme="minorHAnsi" w:cstheme="minorBidi"/>
              </w:rPr>
              <w:t xml:space="preserve">ubstratów </w:t>
            </w:r>
            <w:ins w:id="13" w:author="Autor">
              <w:r w:rsidR="1D8300BA" w:rsidRPr="7B16C413">
                <w:rPr>
                  <w:rFonts w:asciiTheme="minorHAnsi" w:eastAsiaTheme="minorEastAsia" w:hAnsiTheme="minorHAnsi" w:cstheme="minorBidi"/>
                </w:rPr>
                <w:t xml:space="preserve">odpadowych </w:t>
              </w:r>
              <w:r w:rsidR="41EADFCD" w:rsidRPr="7B16C413">
                <w:rPr>
                  <w:rFonts w:asciiTheme="minorHAnsi" w:eastAsiaTheme="minorEastAsia" w:hAnsiTheme="minorHAnsi" w:cstheme="minorBidi"/>
                </w:rPr>
                <w:t xml:space="preserve">wskazanych w </w:t>
              </w:r>
              <w:r w:rsidR="11DDF32B" w:rsidRPr="7B16C413">
                <w:rPr>
                  <w:rFonts w:asciiTheme="minorHAnsi" w:eastAsiaTheme="minorEastAsia" w:hAnsiTheme="minorHAnsi" w:cstheme="minorBidi"/>
                </w:rPr>
                <w:t>Z</w:t>
              </w:r>
              <w:r w:rsidR="41EADFCD" w:rsidRPr="7B16C413">
                <w:rPr>
                  <w:rFonts w:asciiTheme="minorHAnsi" w:eastAsiaTheme="minorEastAsia" w:hAnsiTheme="minorHAnsi" w:cstheme="minorBidi"/>
                </w:rPr>
                <w:t>ałączniku nr 6</w:t>
              </w:r>
              <w:r w:rsidR="1D28120D" w:rsidRPr="7B16C413">
                <w:rPr>
                  <w:rFonts w:asciiTheme="minorHAnsi" w:eastAsiaTheme="minorEastAsia" w:hAnsiTheme="minorHAnsi" w:cstheme="minorBidi"/>
                </w:rPr>
                <w:t xml:space="preserve"> do Regulaminu</w:t>
              </w:r>
              <w:r w:rsidR="764249A0" w:rsidRPr="7B16C413">
                <w:rPr>
                  <w:rFonts w:asciiTheme="minorHAnsi" w:eastAsiaTheme="minorEastAsia" w:hAnsiTheme="minorHAnsi" w:cstheme="minorBidi"/>
                </w:rPr>
                <w:t>,</w:t>
              </w:r>
              <w:r w:rsidR="41EADFCD" w:rsidRPr="7B16C413">
                <w:rPr>
                  <w:rFonts w:asciiTheme="minorHAnsi" w:eastAsiaTheme="minorEastAsia" w:hAnsiTheme="minorHAnsi" w:cstheme="minorBidi"/>
                </w:rPr>
                <w:t xml:space="preserve"> </w:t>
              </w:r>
              <w:r w:rsidR="441C9C38" w:rsidRPr="7B16C413">
                <w:rPr>
                  <w:rFonts w:asciiTheme="minorHAnsi" w:eastAsiaTheme="minorEastAsia" w:hAnsiTheme="minorHAnsi" w:cstheme="minorBidi"/>
                </w:rPr>
                <w:t>do wykorzystania w urządzeniu służącym do ich przetwarzania na paliwo do skojarzonego wytwarzania energii</w:t>
              </w:r>
              <w:r w:rsidR="273568D7" w:rsidRPr="7B16C413">
                <w:rPr>
                  <w:rFonts w:asciiTheme="minorHAnsi" w:eastAsiaTheme="minorEastAsia" w:hAnsiTheme="minorHAnsi" w:cstheme="minorBidi"/>
                </w:rPr>
                <w:t xml:space="preserve">, </w:t>
              </w:r>
              <w:r w:rsidR="15BDD527" w:rsidRPr="7B16C413">
                <w:rPr>
                  <w:rFonts w:asciiTheme="minorHAnsi" w:eastAsiaTheme="minorEastAsia" w:hAnsiTheme="minorHAnsi" w:cstheme="minorBidi"/>
                </w:rPr>
                <w:t xml:space="preserve">(proces przetwarzania substratów musi zapewniać, że </w:t>
              </w:r>
              <w:r w:rsidR="273568D7" w:rsidRPr="7B16C413">
                <w:rPr>
                  <w:rFonts w:asciiTheme="minorHAnsi" w:eastAsiaTheme="minorEastAsia" w:hAnsiTheme="minorHAnsi" w:cstheme="minorBidi"/>
                </w:rPr>
                <w:t xml:space="preserve">substancje biogenne </w:t>
              </w:r>
              <w:r w:rsidR="19BC7A38" w:rsidRPr="7B16C413">
                <w:rPr>
                  <w:rFonts w:asciiTheme="minorHAnsi" w:eastAsiaTheme="minorEastAsia" w:hAnsiTheme="minorHAnsi" w:cstheme="minorBidi"/>
                </w:rPr>
                <w:t xml:space="preserve">będą </w:t>
              </w:r>
              <w:r w:rsidR="2FAE5FA2" w:rsidRPr="7B16C413">
                <w:rPr>
                  <w:rFonts w:asciiTheme="minorHAnsi" w:eastAsiaTheme="minorEastAsia" w:hAnsiTheme="minorHAnsi" w:cstheme="minorBidi"/>
                </w:rPr>
                <w:t xml:space="preserve">z punktu widzenia środowiska </w:t>
              </w:r>
              <w:r w:rsidR="273568D7" w:rsidRPr="7B16C413">
                <w:rPr>
                  <w:rFonts w:asciiTheme="minorHAnsi" w:eastAsiaTheme="minorEastAsia" w:hAnsiTheme="minorHAnsi" w:cstheme="minorBidi"/>
                </w:rPr>
                <w:t>w obiegu zamkniętym</w:t>
              </w:r>
              <w:r w:rsidR="356A2EA8" w:rsidRPr="7B16C413">
                <w:rPr>
                  <w:rFonts w:asciiTheme="minorHAnsi" w:eastAsiaTheme="minorEastAsia" w:hAnsiTheme="minorHAnsi" w:cstheme="minorBidi"/>
                </w:rPr>
                <w:t>)</w:t>
              </w:r>
            </w:ins>
          </w:p>
          <w:p w14:paraId="75DC4483" w14:textId="6B57F281" w:rsidR="001949A9" w:rsidRPr="007A78A5" w:rsidRDefault="001949A9" w:rsidP="7B16C413">
            <w:pPr>
              <w:pStyle w:val="Akapitzlist"/>
              <w:numPr>
                <w:ilvl w:val="0"/>
                <w:numId w:val="27"/>
              </w:numPr>
              <w:spacing w:after="0"/>
            </w:pPr>
            <w:del w:id="14" w:author="Autor">
              <w:r w:rsidRPr="7B16C413" w:rsidDel="001949A9">
                <w:rPr>
                  <w:rFonts w:asciiTheme="minorHAnsi" w:eastAsiaTheme="minorEastAsia" w:hAnsiTheme="minorHAnsi" w:cstheme="minorBidi"/>
                </w:rPr>
                <w:delText>pochodzenia rolniczego wykorzystywanych do produkcji biogazu</w:delText>
              </w:r>
            </w:del>
            <w:r w:rsidRPr="7B16C413">
              <w:rPr>
                <w:rFonts w:asciiTheme="minorHAnsi" w:eastAsiaTheme="minorEastAsia" w:hAnsiTheme="minorHAnsi" w:cstheme="minorBidi"/>
              </w:rPr>
              <w:t>,</w:t>
            </w:r>
          </w:p>
          <w:p w14:paraId="710EF7AE" w14:textId="63E957EB" w:rsidR="001949A9" w:rsidRPr="007A78A5" w:rsidRDefault="001949A9" w:rsidP="6CFE63B3">
            <w:pPr>
              <w:spacing w:after="0"/>
              <w:rPr>
                <w:rFonts w:asciiTheme="minorHAnsi" w:eastAsiaTheme="minorEastAsia" w:hAnsiTheme="minorHAnsi" w:cstheme="minorBidi"/>
              </w:rPr>
            </w:pPr>
            <w:r w:rsidRPr="6CFE63B3">
              <w:rPr>
                <w:rFonts w:eastAsia="Calibri" w:cs="Calibri"/>
              </w:rPr>
              <w:t>zwanych dalej łącznie lub z osobna „OZE”</w:t>
            </w:r>
          </w:p>
          <w:p w14:paraId="27038DB0" w14:textId="767E5681" w:rsidR="001949A9" w:rsidRPr="007A78A5" w:rsidRDefault="001949A9" w:rsidP="00212AFD">
            <w:pPr>
              <w:pStyle w:val="Akapitzlist"/>
              <w:numPr>
                <w:ilvl w:val="3"/>
                <w:numId w:val="26"/>
              </w:numPr>
              <w:spacing w:after="0"/>
              <w:ind w:left="744"/>
              <w:rPr>
                <w:rFonts w:eastAsia="Calibri" w:cs="Calibri"/>
              </w:rPr>
            </w:pPr>
            <w:r w:rsidRPr="0C5D272A">
              <w:rPr>
                <w:rFonts w:eastAsia="Calibri" w:cs="Calibri"/>
              </w:rPr>
              <w:t>lub z zakupionej energii elektrycznej:</w:t>
            </w:r>
          </w:p>
          <w:p w14:paraId="28F955BB" w14:textId="671281DC" w:rsidR="001949A9" w:rsidRPr="007A78A5" w:rsidRDefault="001949A9" w:rsidP="0C5D272A">
            <w:pPr>
              <w:pStyle w:val="Akapitzlist"/>
              <w:numPr>
                <w:ilvl w:val="1"/>
                <w:numId w:val="26"/>
              </w:numPr>
              <w:spacing w:after="0"/>
              <w:rPr>
                <w:rFonts w:asciiTheme="minorHAnsi" w:eastAsiaTheme="minorEastAsia" w:hAnsiTheme="minorHAnsi" w:cstheme="minorBidi"/>
              </w:rPr>
            </w:pPr>
            <w:r w:rsidRPr="0C5D272A">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6"/>
              </w:numPr>
              <w:spacing w:after="0"/>
            </w:pPr>
            <w:r w:rsidRPr="0C5D272A">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6"/>
              </w:numPr>
              <w:spacing w:after="0"/>
            </w:pPr>
            <w:r w:rsidRPr="0C5D272A">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01042FDB" w:rsidR="001949A9" w:rsidRPr="007A78A5" w:rsidDel="00DA1E8A" w:rsidRDefault="475E9D5D" w:rsidP="7F82A3B6">
            <w:pPr>
              <w:spacing w:before="120" w:after="0"/>
              <w:rPr>
                <w:rFonts w:eastAsia="Calibri" w:cs="Calibri"/>
              </w:rPr>
            </w:pPr>
            <w:r w:rsidRPr="77439E7B">
              <w:rPr>
                <w:rFonts w:eastAsia="Calibri" w:cs="Calibri"/>
              </w:rPr>
              <w:t>Do wyznaczenia udziału OZE, Zamawiający dopuszcza zaliczenie części zakupionej energii elektrycznej OZE, nie przekraczającej 15% ogólnej ilości energii pozyskanej przez Demonstrator Technologii.</w:t>
            </w:r>
          </w:p>
          <w:p w14:paraId="6E268334" w14:textId="2324840C" w:rsidR="001949A9" w:rsidRPr="007A78A5" w:rsidRDefault="7059D66C" w:rsidP="0C5D272A">
            <w:pPr>
              <w:spacing w:before="120" w:after="0"/>
              <w:rPr>
                <w:rFonts w:eastAsia="Calibri" w:cs="Calibri"/>
              </w:rPr>
            </w:pPr>
            <w:r w:rsidRPr="09083C2C">
              <w:rPr>
                <w:rFonts w:eastAsia="Calibri" w:cs="Calibri"/>
              </w:rPr>
              <w:t>Do wyznaczenia udziału OZE, Zamawiający dopuszcza zaliczenie zakupionej energii elektrycznej OZE pozyskanej przez Demonstrator Technologii pod warunkiem, że odległość pomi</w:t>
            </w:r>
            <w:r w:rsidR="05E696A5" w:rsidRPr="09083C2C">
              <w:rPr>
                <w:rFonts w:eastAsia="Calibri" w:cs="Calibri"/>
              </w:rPr>
              <w:t>ędzy urządzeniem wytwarzającym energię</w:t>
            </w:r>
            <w:r w:rsidR="00AE6888">
              <w:rPr>
                <w:rFonts w:eastAsia="Calibri" w:cs="Calibri"/>
              </w:rPr>
              <w:t xml:space="preserve"> (Źródłem)</w:t>
            </w:r>
            <w:r w:rsidR="05E696A5" w:rsidRPr="09083C2C">
              <w:rPr>
                <w:rFonts w:eastAsia="Calibri" w:cs="Calibri"/>
              </w:rPr>
              <w:t xml:space="preserve">, a Demonstratorem Technologii nie przekracza </w:t>
            </w:r>
            <w:r w:rsidR="04E1DDEB" w:rsidRPr="09083C2C">
              <w:rPr>
                <w:rFonts w:eastAsia="Calibri" w:cs="Calibri"/>
              </w:rPr>
              <w:t>4</w:t>
            </w:r>
            <w:r w:rsidR="05E696A5" w:rsidRPr="09083C2C">
              <w:rPr>
                <w:rFonts w:eastAsia="Calibri" w:cs="Calibri"/>
              </w:rPr>
              <w:t>0 km w linii prostej</w:t>
            </w:r>
            <w:r w:rsidR="3DCB010D" w:rsidRPr="09083C2C">
              <w:rPr>
                <w:rFonts w:eastAsia="Calibri" w:cs="Calibri"/>
              </w:rPr>
              <w:t>.</w:t>
            </w:r>
            <w:r w:rsidR="7067D35F" w:rsidRPr="09083C2C">
              <w:rPr>
                <w:rFonts w:eastAsia="Calibri" w:cs="Calibri"/>
              </w:rPr>
              <w:t xml:space="preserve"> </w:t>
            </w:r>
          </w:p>
          <w:p w14:paraId="4F4DD4DC" w14:textId="30056EA9" w:rsidR="001949A9" w:rsidRPr="007A78A5" w:rsidRDefault="001949A9" w:rsidP="0C5D272A">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33D5F0EB"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67B5D193" w:rsidR="001949A9" w:rsidRPr="007A78A5" w:rsidRDefault="001949A9" w:rsidP="0C5D272A">
            <w:pPr>
              <w:spacing w:before="240" w:after="0"/>
              <w:jc w:val="center"/>
              <w:rPr>
                <w:vertAlign w:val="subscript"/>
              </w:rPr>
            </w:pPr>
            <m:oMathPara>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hAnsi="Cambria Math"/>
                  </w:rPr>
                  <m:t>+</m:t>
                </m:r>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9083C2C">
              <w:tc>
                <w:tcPr>
                  <w:tcW w:w="1081" w:type="dxa"/>
                </w:tcPr>
                <w:p w14:paraId="3696EF96" w14:textId="5963C7DD" w:rsidR="001949A9" w:rsidRPr="007A78A5" w:rsidRDefault="00BA4D71" w:rsidP="0C5D272A">
                  <w:pPr>
                    <w:spacing w:after="0"/>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098C26AF" w:rsidR="001949A9" w:rsidRPr="007A78A5" w:rsidRDefault="001949A9" w:rsidP="225B309D">
                  <w:pPr>
                    <w:spacing w:after="120"/>
                    <w:rPr>
                      <w:rFonts w:eastAsia="Calibri" w:cs="Calibri"/>
                    </w:rPr>
                  </w:pPr>
                  <w:r w:rsidRPr="77439E7B">
                    <w:rPr>
                      <w:rFonts w:eastAsia="Calibri" w:cs="Calibri"/>
                    </w:rPr>
                    <w:t xml:space="preserve">suma zakupionej energii elektrycznej OZE od dostawców zewnętrznych i sklasyfikowanej jako pochodząca z odnawialnych źródeł energii w rozumieniu ustawy z dnia 20 lutego 2015 r. o odnawialnych źródłach energii - </w:t>
                  </w:r>
                  <w:r w:rsidRPr="77439E7B">
                    <w:rPr>
                      <w:rFonts w:asciiTheme="minorHAnsi" w:eastAsia="Calibri" w:hAnsiTheme="minorHAnsi" w:cstheme="minorBidi"/>
                    </w:rPr>
                    <w:t>z gwarancją lub świadectwem pochodzenia w rozumieniu tej ustawy</w:t>
                  </w:r>
                  <w:r w:rsidRPr="77439E7B">
                    <w:rPr>
                      <w:rFonts w:eastAsia="Calibri" w:cs="Calibri"/>
                    </w:rPr>
                    <w:t>;</w:t>
                  </w:r>
                </w:p>
                <w:p w14:paraId="17A1FE83" w14:textId="0ED09A26" w:rsidR="001949A9" w:rsidRPr="007A78A5" w:rsidRDefault="001949A9" w:rsidP="225B309D">
                  <w:pPr>
                    <w:spacing w:after="0" w:line="240" w:lineRule="auto"/>
                    <w:rPr>
                      <w:rFonts w:eastAsia="Calibri" w:cs="Calibri"/>
                    </w:rPr>
                  </w:pPr>
                  <w:proofErr w:type="spellStart"/>
                  <w:r w:rsidRPr="0C5D272A">
                    <w:rPr>
                      <w:rFonts w:eastAsia="Calibri" w:cs="Calibri"/>
                      <w:i/>
                      <w:iCs/>
                    </w:rPr>
                    <w:t>OZE</w:t>
                  </w:r>
                  <w:r w:rsidRPr="0C5D272A">
                    <w:rPr>
                      <w:rFonts w:eastAsia="Calibri" w:cs="Calibri"/>
                      <w:i/>
                      <w:iCs/>
                      <w:vertAlign w:val="subscript"/>
                    </w:rPr>
                    <w:t>zakup</w:t>
                  </w:r>
                  <w:proofErr w:type="spellEnd"/>
                  <w:r w:rsidRPr="0C5D272A">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proofErr w:type="spellStart"/>
                  <w:r w:rsidRPr="007A78A5">
                    <w:rPr>
                      <w:i/>
                      <w:iCs/>
                    </w:rPr>
                    <w:t>OZE</w:t>
                  </w:r>
                  <w:r w:rsidRPr="007A78A5">
                    <w:rPr>
                      <w:i/>
                      <w:iCs/>
                      <w:vertAlign w:val="subscript"/>
                    </w:rPr>
                    <w:t>zakup</w:t>
                  </w:r>
                  <w:proofErr w:type="spellEnd"/>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4E0EF6FB" w14:textId="0CE4DC26" w:rsidR="001949A9" w:rsidRPr="007A78A5" w:rsidRDefault="001949A9" w:rsidP="225B309D">
                  <w:pPr>
                    <w:spacing w:after="120"/>
                    <w:rPr>
                      <w:rFonts w:eastAsia="Calibri" w:cs="Calibri"/>
                    </w:rPr>
                  </w:pPr>
                  <w:r>
                    <w:t xml:space="preserve">Jeżeli suma zakupionej energii elektrycznej OZE przekracza próg 15% ogólnej ilości energii wprowadzonej do Demonstratora Technologii, nadmiar ponad 15% musi zostać ujęty w bilansie OZE jako </w:t>
                  </w:r>
                  <w:r w:rsidRPr="0C5D272A">
                    <w:rPr>
                      <w:i/>
                      <w:iCs/>
                    </w:rPr>
                    <w:t>CZARNA</w:t>
                  </w:r>
                </w:p>
              </w:tc>
            </w:tr>
            <w:tr w:rsidR="0C5D272A" w14:paraId="44D8A867" w14:textId="77777777" w:rsidTr="09083C2C">
              <w:tc>
                <w:tcPr>
                  <w:tcW w:w="1192" w:type="dxa"/>
                </w:tcPr>
                <w:p w14:paraId="5FC137CB" w14:textId="68EEE5A6" w:rsidR="4055BBA7" w:rsidRDefault="00BA4D71" w:rsidP="0C5D272A">
                  <m:oMathPara>
                    <m:oMath>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tc>
              <w:tc>
                <w:tcPr>
                  <w:tcW w:w="369" w:type="dxa"/>
                </w:tcPr>
                <w:p w14:paraId="13A66B24" w14:textId="3A11082D" w:rsidR="0C5D272A" w:rsidRDefault="0C5D272A" w:rsidP="0C5D272A">
                  <w:pPr>
                    <w:rPr>
                      <w:rFonts w:eastAsia="Calibri" w:cs="Calibri"/>
                    </w:rPr>
                  </w:pPr>
                </w:p>
              </w:tc>
              <w:tc>
                <w:tcPr>
                  <w:tcW w:w="7963" w:type="dxa"/>
                </w:tcPr>
                <w:p w14:paraId="669113CB" w14:textId="1046FFE4" w:rsidR="0C5D272A" w:rsidRDefault="3ABD806A" w:rsidP="0C5D272A">
                  <w:pPr>
                    <w:rPr>
                      <w:rFonts w:eastAsia="Calibri" w:cs="Calibri"/>
                    </w:rPr>
                  </w:pPr>
                  <w:r w:rsidRPr="09083C2C">
                    <w:rPr>
                      <w:rFonts w:eastAsia="Calibri" w:cs="Calibri"/>
                    </w:rPr>
                    <w:t xml:space="preserve">suma zakupionej energii elektrycznej OZE od </w:t>
                  </w:r>
                  <w:r w:rsidR="540EF428" w:rsidRPr="09083C2C">
                    <w:rPr>
                      <w:rFonts w:eastAsia="Calibri" w:cs="Calibri"/>
                    </w:rPr>
                    <w:t xml:space="preserve">lokalnych </w:t>
                  </w:r>
                  <w:r w:rsidRPr="09083C2C">
                    <w:rPr>
                      <w:rFonts w:eastAsia="Calibri" w:cs="Calibri"/>
                    </w:rPr>
                    <w:t xml:space="preserve">dostawców </w:t>
                  </w:r>
                  <w:r w:rsidR="260F1110" w:rsidRPr="09083C2C">
                    <w:rPr>
                      <w:rFonts w:eastAsia="Calibri" w:cs="Calibri"/>
                    </w:rPr>
                    <w:t>energii elektrycznej OZE</w:t>
                  </w:r>
                  <w:r w:rsidR="618EEC05" w:rsidRPr="09083C2C">
                    <w:rPr>
                      <w:rFonts w:eastAsia="Calibri" w:cs="Calibri"/>
                    </w:rPr>
                    <w:t xml:space="preserve"> jednoznacznie wskazanych</w:t>
                  </w:r>
                  <w:r w:rsidR="28D11A2B" w:rsidRPr="09083C2C">
                    <w:rPr>
                      <w:rFonts w:eastAsia="Calibri" w:cs="Calibri"/>
                    </w:rPr>
                    <w:t xml:space="preserve"> we Wniosku</w:t>
                  </w:r>
                  <w:r w:rsidR="618EEC05" w:rsidRPr="09083C2C">
                    <w:rPr>
                      <w:rFonts w:eastAsia="Calibri" w:cs="Calibri"/>
                    </w:rPr>
                    <w:t>,</w:t>
                  </w:r>
                  <w:r w:rsidR="7067D35F" w:rsidRPr="09083C2C">
                    <w:rPr>
                      <w:rFonts w:eastAsia="Calibri" w:cs="Calibri"/>
                    </w:rPr>
                    <w:t xml:space="preserve"> </w:t>
                  </w:r>
                  <w:r w:rsidR="702E40DA" w:rsidRPr="09083C2C">
                    <w:rPr>
                      <w:rFonts w:eastAsia="Calibri" w:cs="Calibri"/>
                    </w:rPr>
                    <w:t>oddan</w:t>
                  </w:r>
                  <w:r w:rsidR="7197A176" w:rsidRPr="09083C2C">
                    <w:rPr>
                      <w:rFonts w:eastAsia="Calibri" w:cs="Calibri"/>
                    </w:rPr>
                    <w:t>ych</w:t>
                  </w:r>
                  <w:r w:rsidR="702E40DA" w:rsidRPr="09083C2C">
                    <w:rPr>
                      <w:rFonts w:eastAsia="Calibri" w:cs="Calibri"/>
                    </w:rPr>
                    <w:t xml:space="preserve"> do eksploatacji nie później niż w dniu złożenia Wniosku</w:t>
                  </w:r>
                  <w:r w:rsidR="05F26DA2" w:rsidRPr="09083C2C">
                    <w:rPr>
                      <w:rFonts w:eastAsia="Calibri" w:cs="Calibri"/>
                    </w:rPr>
                    <w:t>,</w:t>
                  </w:r>
                  <w:r w:rsidRPr="09083C2C">
                    <w:rPr>
                      <w:rFonts w:eastAsia="Calibri" w:cs="Calibri"/>
                    </w:rPr>
                    <w:t xml:space="preserve"> z elektrowni odległej nie dalej niż 40</w:t>
                  </w:r>
                  <w:r w:rsidR="23699895" w:rsidRPr="09083C2C">
                    <w:rPr>
                      <w:rFonts w:eastAsia="Calibri" w:cs="Calibri"/>
                    </w:rPr>
                    <w:t xml:space="preserve"> </w:t>
                  </w:r>
                  <w:r w:rsidRPr="09083C2C">
                    <w:rPr>
                      <w:rFonts w:eastAsia="Calibri" w:cs="Calibri"/>
                    </w:rPr>
                    <w:t xml:space="preserve">km od Demonstratora Technologii </w:t>
                  </w:r>
                </w:p>
              </w:tc>
            </w:tr>
            <w:tr w:rsidR="001949A9" w:rsidRPr="007A78A5" w14:paraId="0B8C19E4" w14:textId="77777777" w:rsidTr="09083C2C">
              <w:tc>
                <w:tcPr>
                  <w:tcW w:w="1081" w:type="dxa"/>
                </w:tcPr>
                <w:p w14:paraId="2B4AF612" w14:textId="639109EE" w:rsidR="001949A9" w:rsidRPr="007A78A5" w:rsidRDefault="00BA4D7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9083C2C">
              <w:tc>
                <w:tcPr>
                  <w:tcW w:w="1081" w:type="dxa"/>
                </w:tcPr>
                <w:p w14:paraId="36409775" w14:textId="30ED6749" w:rsidR="001949A9" w:rsidRPr="007A78A5" w:rsidRDefault="00BA4D7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5DE9CB78" w:rsidR="001949A9" w:rsidRPr="007A78A5" w:rsidRDefault="001949A9" w:rsidP="04EFA7C4">
                  <w:pPr>
                    <w:spacing w:after="120"/>
                    <w:rPr>
                      <w:rFonts w:eastAsia="Calibri" w:cs="Calibri"/>
                    </w:rPr>
                  </w:pPr>
                  <w:r w:rsidRPr="6CFE63B3">
                    <w:rPr>
                      <w:rFonts w:eastAsia="Calibri" w:cs="Calibri"/>
                    </w:rPr>
                    <w:t xml:space="preserve">suma energii cieplnej i elektrycznej uzyskanych z biogazu rolniczego pochodzącego z produkcji własnej </w:t>
                  </w:r>
                </w:p>
              </w:tc>
            </w:tr>
            <w:tr w:rsidR="001949A9" w:rsidRPr="007A78A5" w14:paraId="0A9B0F5C" w14:textId="77777777" w:rsidTr="09083C2C">
              <w:tc>
                <w:tcPr>
                  <w:tcW w:w="1081" w:type="dxa"/>
                </w:tcPr>
                <w:p w14:paraId="6F58B30C" w14:textId="6A97AD24" w:rsidR="001949A9" w:rsidRPr="007A78A5" w:rsidRDefault="00BA4D7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594DB51" w:rsidR="001949A9" w:rsidRPr="007A78A5" w:rsidRDefault="001949A9" w:rsidP="42ECB0A6">
                  <w:pPr>
                    <w:spacing w:after="120"/>
                    <w:rPr>
                      <w:rFonts w:eastAsia="Calibri" w:cs="Calibri"/>
                    </w:rPr>
                  </w:pPr>
                  <w:r w:rsidRPr="0C5D272A">
                    <w:rPr>
                      <w:rFonts w:eastAsia="Calibri" w:cs="Calibri"/>
                    </w:rPr>
                    <w:t xml:space="preserve">energia wyprodukowana przez instalację fotowoltaiczną Demonstratora Technologii </w:t>
                  </w:r>
                </w:p>
              </w:tc>
            </w:tr>
            <w:tr w:rsidR="001949A9" w:rsidRPr="007A78A5" w14:paraId="0FEA5454" w14:textId="77777777" w:rsidTr="09083C2C">
              <w:tc>
                <w:tcPr>
                  <w:tcW w:w="1081" w:type="dxa"/>
                </w:tcPr>
                <w:p w14:paraId="46C0F5F3" w14:textId="0D497EFD" w:rsidR="001949A9" w:rsidRPr="007A78A5" w:rsidRDefault="00BA4D7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04AF853C" w:rsidR="001949A9" w:rsidRPr="007A78A5" w:rsidRDefault="001949A9" w:rsidP="42ECB0A6">
                  <w:pPr>
                    <w:spacing w:after="120"/>
                    <w:rPr>
                      <w:rFonts w:eastAsia="Calibri" w:cs="Calibri"/>
                    </w:rPr>
                  </w:pPr>
                  <w:r w:rsidRPr="0C5D272A">
                    <w:rPr>
                      <w:rFonts w:eastAsia="Calibri" w:cs="Calibri"/>
                    </w:rPr>
                    <w:t xml:space="preserve">energia wyprodukowana przez instalację wiatraków Demonstratora Technologii </w:t>
                  </w:r>
                </w:p>
              </w:tc>
            </w:tr>
            <w:tr w:rsidR="001949A9" w:rsidRPr="007A78A5" w14:paraId="73B052ED" w14:textId="77777777" w:rsidTr="09083C2C">
              <w:tc>
                <w:tcPr>
                  <w:tcW w:w="1081" w:type="dxa"/>
                </w:tcPr>
                <w:p w14:paraId="30A92880" w14:textId="32CE8D59" w:rsidR="001949A9" w:rsidRPr="007A78A5" w:rsidRDefault="00BA4D71"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C96F60F" w:rsidR="001949A9" w:rsidRPr="007A78A5" w:rsidRDefault="001949A9" w:rsidP="42ECB0A6">
                  <w:pPr>
                    <w:spacing w:after="120"/>
                    <w:rPr>
                      <w:rFonts w:eastAsia="Calibri" w:cs="Calibri"/>
                    </w:rPr>
                  </w:pPr>
                  <w:r w:rsidRPr="0C5D272A">
                    <w:rPr>
                      <w:rFonts w:eastAsia="Calibri" w:cs="Calibri"/>
                    </w:rPr>
                    <w:t>energia wyprodukowana przez kolektory słoneczne, Demonstratora Technologii</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6BE6F940">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6BE6F940">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1DFEC844" w:rsidR="001949A9" w:rsidRPr="007A78A5" w:rsidRDefault="001949A9" w:rsidP="225B309D">
                  <w:pPr>
                    <w:spacing w:after="120"/>
                    <w:rPr>
                      <w:rFonts w:eastAsia="Calibri" w:cs="Calibri"/>
                    </w:rPr>
                  </w:pPr>
                  <w:r w:rsidRPr="007A78A5">
                    <w:rPr>
                      <w:rFonts w:eastAsia="Calibri" w:cs="Calibri"/>
                    </w:rPr>
                    <w:t>suma wszystkich energii wprowadzonych do Demonstratora Technologii,</w:t>
                  </w:r>
                  <w:r w:rsidR="1A31FA10" w:rsidRPr="007A78A5">
                    <w:rPr>
                      <w:rFonts w:eastAsia="Calibri" w:cs="Calibri"/>
                    </w:rPr>
                    <w:t xml:space="preserve"> </w:t>
                  </w:r>
                  <w:r w:rsidRPr="007A78A5">
                    <w:rPr>
                      <w:rFonts w:eastAsia="Calibri" w:cs="Calibri"/>
                    </w:rPr>
                    <w:t xml:space="preserve">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W szczególności obejmuje energię elektryczną zakupioną od dostawców zewnętrznych, bez gwarancji lub św</w:t>
                  </w:r>
                  <w:proofErr w:type="spellStart"/>
                  <w:r w:rsidRPr="007A78A5">
                    <w:rPr>
                      <w:rFonts w:eastAsia="Calibri" w:cs="Calibri"/>
                    </w:rPr>
                    <w:t>iadectwa</w:t>
                  </w:r>
                  <w:proofErr w:type="spellEnd"/>
                  <w:r w:rsidRPr="007A78A5">
                    <w:rPr>
                      <w:rFonts w:eastAsia="Calibri" w:cs="Calibri"/>
                    </w:rPr>
                    <w:t xml:space="preserve"> pochodzenia OZE, energię chemiczną paliw: gaz, węgiel kamienny, inne kopalne, biomasa. </w:t>
                  </w:r>
                </w:p>
              </w:tc>
            </w:tr>
          </w:tbl>
          <w:p w14:paraId="6DF8F9E2" w14:textId="3CDE32B3" w:rsidR="001949A9" w:rsidRPr="007A78A5" w:rsidRDefault="001949A9" w:rsidP="21184546">
            <w:pPr>
              <w:spacing w:after="0"/>
              <w:rPr>
                <w:rFonts w:eastAsia="Calibri" w:cs="Calibri"/>
              </w:rPr>
            </w:pPr>
            <w:r w:rsidRPr="0C5D272A">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0F8902C5" w:rsidRPr="0C5D272A">
              <w:rPr>
                <w:rFonts w:eastAsia="Calibri" w:cs="Calibri"/>
              </w:rPr>
              <w:t>przedsięwzięciu</w:t>
            </w:r>
            <w:r w:rsidRPr="0C5D272A">
              <w:rPr>
                <w:rFonts w:eastAsia="Calibri" w:cs="Calibri"/>
              </w:rPr>
              <w:t>,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lastRenderedPageBreak/>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7B16C413">
        <w:trPr>
          <w:jc w:val="center"/>
        </w:trPr>
        <w:tc>
          <w:tcPr>
            <w:tcW w:w="540" w:type="dxa"/>
            <w:shd w:val="clear" w:color="auto" w:fill="auto"/>
          </w:tcPr>
          <w:p w14:paraId="60A7DD75" w14:textId="12C3FFE2" w:rsidR="001949A9" w:rsidRPr="007A78A5" w:rsidRDefault="00FF232D" w:rsidP="00BB786B">
            <w:pPr>
              <w:pStyle w:val="Akapitzlist"/>
              <w:spacing w:after="0"/>
              <w:ind w:left="57"/>
              <w:jc w:val="center"/>
              <w:rPr>
                <w:b/>
                <w:bCs/>
              </w:rPr>
            </w:pPr>
            <w:r>
              <w:rPr>
                <w:b/>
                <w:bCs/>
              </w:rPr>
              <w:lastRenderedPageBreak/>
              <w:t>8.</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7B16C413">
        <w:trPr>
          <w:jc w:val="center"/>
        </w:trPr>
        <w:tc>
          <w:tcPr>
            <w:tcW w:w="540" w:type="dxa"/>
            <w:shd w:val="clear" w:color="auto" w:fill="auto"/>
          </w:tcPr>
          <w:p w14:paraId="13A573B0" w14:textId="5AB35546" w:rsidR="001949A9" w:rsidRPr="007A78A5" w:rsidRDefault="00FF232D" w:rsidP="00BB786B">
            <w:pPr>
              <w:pStyle w:val="Akapitzlist"/>
              <w:spacing w:after="0"/>
              <w:ind w:left="57"/>
              <w:jc w:val="center"/>
              <w:rPr>
                <w:b/>
                <w:bCs/>
              </w:rPr>
            </w:pPr>
            <w:r>
              <w:rPr>
                <w:b/>
                <w:bCs/>
              </w:rPr>
              <w:t>9.</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 xml:space="preserve">Skalowalność i </w:t>
            </w:r>
            <w:proofErr w:type="spellStart"/>
            <w:r w:rsidRPr="007A78A5">
              <w:rPr>
                <w:rFonts w:cs="Calibri"/>
                <w:b/>
                <w:bCs/>
                <w:color w:val="000000" w:themeColor="text1"/>
              </w:rPr>
              <w:t>replikowalność</w:t>
            </w:r>
            <w:proofErr w:type="spellEnd"/>
          </w:p>
        </w:tc>
        <w:tc>
          <w:tcPr>
            <w:tcW w:w="6369" w:type="dxa"/>
          </w:tcPr>
          <w:p w14:paraId="1CF202B9" w14:textId="541DF167" w:rsidR="001949A9" w:rsidRPr="007A78A5" w:rsidRDefault="001949A9" w:rsidP="40B940F0">
            <w:pPr>
              <w:spacing w:after="0"/>
              <w:rPr>
                <w:rFonts w:cs="Calibri"/>
                <w:color w:val="000000" w:themeColor="text1"/>
              </w:rPr>
            </w:pPr>
            <w:r w:rsidRPr="2251C84C">
              <w:rPr>
                <w:rFonts w:cs="Calibri"/>
                <w:color w:val="000000" w:themeColor="text1"/>
              </w:rPr>
              <w:t xml:space="preserve">Zamawiający wymaga, aby opracowana Technologia zastosowana </w:t>
            </w:r>
            <w:r w:rsidR="00642B5A" w:rsidRPr="2251C84C">
              <w:rPr>
                <w:rFonts w:cs="Calibri"/>
                <w:color w:val="000000" w:themeColor="text1"/>
              </w:rPr>
              <w:t>w Demonstratorze Technologii</w:t>
            </w:r>
            <w:r w:rsidRPr="2251C84C">
              <w:rPr>
                <w:rFonts w:cs="Calibri"/>
                <w:color w:val="000000" w:themeColor="text1"/>
              </w:rPr>
              <w:t xml:space="preserve">, bez potrzeby zmian integralnych elementów wchodzących w skład instalacji, była skalowalna w górę, czyli mogła zostać zastosowana w innych systemach </w:t>
            </w:r>
            <w:r w:rsidR="0FD84E83" w:rsidRPr="2251C84C">
              <w:rPr>
                <w:rFonts w:cs="Calibri"/>
                <w:color w:val="000000" w:themeColor="text1"/>
              </w:rPr>
              <w:t>elektrociepłowniczych</w:t>
            </w:r>
            <w:r w:rsidRPr="2251C84C">
              <w:rPr>
                <w:rFonts w:cs="Calibri"/>
                <w:color w:val="000000" w:themeColor="text1"/>
              </w:rPr>
              <w:t xml:space="preserve"> do mocy zainstalowanej cieplnej </w:t>
            </w:r>
            <w:r w:rsidR="10A356F8" w:rsidRPr="2251C84C">
              <w:rPr>
                <w:rFonts w:cs="Calibri"/>
                <w:color w:val="000000" w:themeColor="text1"/>
              </w:rPr>
              <w:t>2</w:t>
            </w:r>
            <w:r w:rsidRPr="2251C84C">
              <w:rPr>
                <w:rFonts w:cs="Calibri"/>
                <w:color w:val="000000" w:themeColor="text1"/>
              </w:rPr>
              <w:t>0MW</w:t>
            </w:r>
            <w:r w:rsidRPr="2251C84C">
              <w:rPr>
                <w:rFonts w:cs="Calibri"/>
                <w:color w:val="000000" w:themeColor="text1"/>
                <w:vertAlign w:val="subscript"/>
              </w:rPr>
              <w:t>t</w:t>
            </w:r>
            <w:r w:rsidRPr="2251C84C">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7B16C413">
        <w:trPr>
          <w:jc w:val="center"/>
        </w:trPr>
        <w:tc>
          <w:tcPr>
            <w:tcW w:w="540" w:type="dxa"/>
            <w:shd w:val="clear" w:color="auto" w:fill="auto"/>
          </w:tcPr>
          <w:p w14:paraId="7CCBC011" w14:textId="79219744" w:rsidR="001949A9" w:rsidRPr="007A78A5" w:rsidRDefault="00FF232D" w:rsidP="00BB786B">
            <w:pPr>
              <w:pStyle w:val="Akapitzlist"/>
              <w:spacing w:after="0"/>
              <w:ind w:left="57"/>
              <w:jc w:val="center"/>
              <w:rPr>
                <w:b/>
                <w:bCs/>
              </w:rPr>
            </w:pPr>
            <w:r>
              <w:rPr>
                <w:b/>
                <w:bCs/>
              </w:rPr>
              <w:t>10.</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13"/>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14"/>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6BE6F940">
            <w:pPr>
              <w:spacing w:before="240"/>
              <w:rPr>
                <w:rFonts w:asciiTheme="minorHAnsi" w:eastAsiaTheme="minorEastAsia" w:hAnsiTheme="minorHAnsi" w:cstheme="minorBidi"/>
                <w:color w:val="000000" w:themeColor="text1"/>
              </w:rPr>
            </w:pPr>
            <w:r w:rsidRPr="000260E3">
              <w:rPr>
                <w:rFonts w:eastAsiaTheme="minorEastAsia"/>
                <w:color w:val="000000" w:themeColor="text1"/>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7B16C413">
        <w:trPr>
          <w:jc w:val="center"/>
        </w:trPr>
        <w:tc>
          <w:tcPr>
            <w:tcW w:w="540" w:type="dxa"/>
            <w:shd w:val="clear" w:color="auto" w:fill="auto"/>
          </w:tcPr>
          <w:p w14:paraId="6051A91B" w14:textId="6FD7F255" w:rsidR="001949A9" w:rsidRPr="007A78A5" w:rsidRDefault="00FF232D" w:rsidP="00BB786B">
            <w:pPr>
              <w:pStyle w:val="Akapitzlist"/>
              <w:spacing w:after="0"/>
              <w:ind w:left="57"/>
              <w:jc w:val="center"/>
              <w:rPr>
                <w:b/>
                <w:bCs/>
              </w:rPr>
            </w:pPr>
            <w:r>
              <w:rPr>
                <w:b/>
                <w:bCs/>
              </w:rPr>
              <w:t>11.</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1BC2DADE" w:rsidR="001949A9" w:rsidRPr="007A78A5" w:rsidRDefault="001949A9" w:rsidP="43F4696A">
            <w:pPr>
              <w:spacing w:line="257" w:lineRule="auto"/>
            </w:pPr>
            <w:r w:rsidRPr="0C5D272A">
              <w:rPr>
                <w:rFonts w:eastAsia="Calibri" w:cs="Calibri"/>
              </w:rPr>
              <w:t xml:space="preserve">Jeżeli w ramach tworzenia </w:t>
            </w:r>
            <w:r w:rsidRPr="0C5D272A">
              <w:rPr>
                <w:rFonts w:cs="Calibri"/>
                <w:color w:val="000000" w:themeColor="text1"/>
              </w:rPr>
              <w:t>Rozwiązania</w:t>
            </w:r>
            <w:r w:rsidRPr="0C5D272A">
              <w:rPr>
                <w:rFonts w:eastAsia="Calibri" w:cs="Calibri"/>
              </w:rPr>
              <w:t xml:space="preserve"> Wykonawca planuje wykorzystać instalację fotowoltaiczną, Zamawiający wymaga, aby moduły fotowoltaiczne wykorzystane w </w:t>
            </w:r>
            <w:r w:rsidR="2D602B39" w:rsidRPr="0C5D272A">
              <w:rPr>
                <w:rFonts w:eastAsia="Calibri" w:cs="Calibri"/>
              </w:rPr>
              <w:t xml:space="preserve">przedsięwzięciu </w:t>
            </w:r>
            <w:r w:rsidRPr="0C5D272A">
              <w:rPr>
                <w:rFonts w:eastAsia="Calibri" w:cs="Calibri"/>
              </w:rPr>
              <w:t xml:space="preserve">posiadały: </w:t>
            </w:r>
          </w:p>
          <w:p w14:paraId="333910FC" w14:textId="58CB0A6B"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8"/>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9"/>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415028A4" w:rsidR="001949A9" w:rsidRPr="007A78A5" w:rsidRDefault="32586190" w:rsidP="2251C84C">
            <w:pPr>
              <w:spacing w:line="257" w:lineRule="auto"/>
              <w:rPr>
                <w:rFonts w:eastAsia="Calibri" w:cs="Calibri"/>
              </w:rPr>
            </w:pPr>
            <w:r w:rsidRPr="09083C2C">
              <w:rPr>
                <w:rFonts w:eastAsia="Calibri" w:cs="Calibri"/>
              </w:rPr>
              <w:t>Po wykonaniu montażu instalacji fotowoltaicznej należy przeprowadzić testy końcowe oraz próby zdefiniowane w normie PN–HD 60364–6:2016–07 lub równoważną.</w:t>
            </w:r>
            <w:r w:rsidR="7067D35F" w:rsidRPr="09083C2C">
              <w:rPr>
                <w:rFonts w:eastAsia="Calibri" w:cs="Calibri"/>
              </w:rPr>
              <w:t xml:space="preserve"> </w:t>
            </w:r>
          </w:p>
          <w:p w14:paraId="26829A62" w14:textId="1D2760E8" w:rsidR="001949A9" w:rsidRPr="00FF232D" w:rsidRDefault="001949A9" w:rsidP="00FF232D">
            <w:pPr>
              <w:spacing w:line="257" w:lineRule="auto"/>
              <w:rPr>
                <w:rFonts w:eastAsia="Calibri" w:cs="Calibri"/>
              </w:rPr>
            </w:pPr>
            <w:r w:rsidRPr="0C5D272A">
              <w:rPr>
                <w:rFonts w:eastAsia="Calibri" w:cs="Calibri"/>
              </w:rPr>
              <w:lastRenderedPageBreak/>
              <w:t>Wszystkie prace oraz pomiary muszą zostać wykonane przez osoby posiadające</w:t>
            </w:r>
            <w:r w:rsidR="5B8D2CAD" w:rsidRPr="0C5D272A">
              <w:rPr>
                <w:rFonts w:eastAsia="Calibri" w:cs="Calibri"/>
              </w:rPr>
              <w:t xml:space="preserve"> aktualne</w:t>
            </w:r>
            <w:r w:rsidRPr="0C5D272A">
              <w:rPr>
                <w:rFonts w:eastAsia="Calibri" w:cs="Calibri"/>
              </w:rPr>
              <w:t xml:space="preserve"> </w:t>
            </w:r>
            <w:r w:rsidR="3D02C951" w:rsidRPr="0C5D272A">
              <w:rPr>
                <w:rFonts w:eastAsia="Calibri" w:cs="Calibri"/>
              </w:rPr>
              <w:t xml:space="preserve">świadectwo </w:t>
            </w:r>
            <w:r w:rsidR="1439A3CF" w:rsidRPr="0C5D272A">
              <w:rPr>
                <w:rFonts w:eastAsia="Calibri" w:cs="Calibri"/>
              </w:rPr>
              <w:t>kwalifikacji</w:t>
            </w:r>
            <w:r w:rsidRPr="0C5D272A">
              <w:rPr>
                <w:rFonts w:eastAsia="Calibri" w:cs="Calibri"/>
              </w:rPr>
              <w:t>.</w:t>
            </w:r>
          </w:p>
          <w:p w14:paraId="2AC51F2E" w14:textId="667A2B7B" w:rsidR="001949A9" w:rsidRPr="007A78A5" w:rsidRDefault="001949A9" w:rsidP="7B16C413">
            <w:pPr>
              <w:spacing w:after="0"/>
              <w:rPr>
                <w:ins w:id="15" w:author="Autor"/>
                <w:del w:id="16" w:author="Autor"/>
                <w:rFonts w:cs="Calibri"/>
                <w:color w:val="000000" w:themeColor="text1"/>
              </w:rPr>
            </w:pPr>
            <w:r w:rsidRPr="7B16C413">
              <w:rPr>
                <w:rFonts w:cs="Calibri"/>
                <w:color w:val="000000" w:themeColor="text1"/>
              </w:rPr>
              <w:t>Zamawiający wymaga, aby według deklaracji producenta, zastosowane panele fotowoltaiczne po upływie 25 lat eksploatacji gwarantowały moc na poziomie 80% początkowej.</w:t>
            </w:r>
            <w:r w:rsidR="1A31FA10" w:rsidRPr="7B16C413">
              <w:rPr>
                <w:rFonts w:cs="Calibri"/>
                <w:color w:val="000000" w:themeColor="text1"/>
              </w:rPr>
              <w:t xml:space="preserve"> </w:t>
            </w:r>
            <w:r w:rsidR="020EE6A0" w:rsidRPr="7B16C413">
              <w:rPr>
                <w:rFonts w:cs="Calibri"/>
                <w:color w:val="000000" w:themeColor="text1"/>
              </w:rPr>
              <w:t>Niedopuszczalne jest łączenie</w:t>
            </w:r>
            <w:r w:rsidR="0098B5C5" w:rsidRPr="7B16C413">
              <w:rPr>
                <w:rFonts w:cs="Calibri"/>
                <w:color w:val="000000" w:themeColor="text1"/>
              </w:rPr>
              <w:t xml:space="preserve"> zarówno szeregowe jak i równoległe</w:t>
            </w:r>
            <w:r w:rsidR="020EE6A0" w:rsidRPr="7B16C413">
              <w:rPr>
                <w:rFonts w:cs="Calibri"/>
                <w:color w:val="000000" w:themeColor="text1"/>
              </w:rPr>
              <w:t xml:space="preserve"> paneli fotowoltaicznych różnych producentów.</w:t>
            </w:r>
            <w:r w:rsidR="03B5A2D5" w:rsidRPr="7B16C413">
              <w:rPr>
                <w:rFonts w:cs="Calibri"/>
                <w:color w:val="000000" w:themeColor="text1"/>
              </w:rPr>
              <w:t xml:space="preserve"> </w:t>
            </w:r>
          </w:p>
          <w:p w14:paraId="03B603D9" w14:textId="6048E89A" w:rsidR="001949A9" w:rsidRPr="007A78A5" w:rsidRDefault="001949A9" w:rsidP="7B16C413">
            <w:pPr>
              <w:spacing w:after="0"/>
              <w:rPr>
                <w:rFonts w:cs="Calibri"/>
                <w:color w:val="000000" w:themeColor="text1"/>
              </w:rPr>
            </w:pP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lastRenderedPageBreak/>
              <w:t>X</w:t>
            </w:r>
          </w:p>
        </w:tc>
      </w:tr>
      <w:tr w:rsidR="001949A9" w14:paraId="7885F279" w14:textId="1F6A49EF" w:rsidTr="7B16C413">
        <w:trPr>
          <w:jc w:val="center"/>
        </w:trPr>
        <w:tc>
          <w:tcPr>
            <w:tcW w:w="540" w:type="dxa"/>
            <w:shd w:val="clear" w:color="auto" w:fill="auto"/>
          </w:tcPr>
          <w:p w14:paraId="4CD65AE5" w14:textId="37D939EE" w:rsidR="001949A9" w:rsidRPr="007A78A5" w:rsidRDefault="00FF232D" w:rsidP="00BB786B">
            <w:pPr>
              <w:pStyle w:val="Akapitzlist"/>
              <w:spacing w:after="0"/>
              <w:ind w:left="0"/>
              <w:jc w:val="center"/>
              <w:rPr>
                <w:b/>
                <w:bCs/>
              </w:rPr>
            </w:pPr>
            <w:r>
              <w:rPr>
                <w:b/>
                <w:bCs/>
              </w:rPr>
              <w:t>12</w:t>
            </w:r>
            <w:r w:rsidR="001949A9">
              <w:rPr>
                <w:b/>
                <w:bCs/>
              </w:rPr>
              <w:t>.</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0D24689" w:rsidR="001949A9" w:rsidRPr="007A78A5" w:rsidRDefault="001949A9" w:rsidP="4B667E5C">
            <w:pPr>
              <w:rPr>
                <w:rFonts w:cs="Calibri"/>
                <w:color w:val="000000" w:themeColor="text1"/>
              </w:rPr>
            </w:pPr>
            <w:r w:rsidRPr="0C5D272A">
              <w:rPr>
                <w:rFonts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 xml:space="preserve">Rozwiązania planuje </w:t>
            </w:r>
            <w:r w:rsidRPr="0C5D272A">
              <w:rPr>
                <w:rFonts w:eastAsia="Calibri" w:cs="Calibri"/>
              </w:rPr>
              <w:t>wykorzystać</w:t>
            </w:r>
            <w:r w:rsidRPr="0C5D272A">
              <w:rPr>
                <w:rFonts w:cs="Calibri"/>
                <w:color w:val="000000" w:themeColor="text1"/>
              </w:rPr>
              <w:t xml:space="preserve"> instalację kolektorów słonecznych, Zamawiający wymaga, aby kolektory słoneczne wykorzystane w </w:t>
            </w:r>
            <w:r w:rsidR="389D33E5" w:rsidRPr="0C5D272A">
              <w:rPr>
                <w:rFonts w:cs="Calibri"/>
                <w:color w:val="000000" w:themeColor="text1"/>
              </w:rPr>
              <w:t>przedsięwzięciu</w:t>
            </w:r>
            <w:r w:rsidRPr="0C5D272A">
              <w:rPr>
                <w:rFonts w:cs="Calibri"/>
                <w:color w:val="000000" w:themeColor="text1"/>
              </w:rPr>
              <w:t xml:space="preserve"> posiadały ocenę zgodności z wymaganiami norm: PN-EN 12975-1+A1:2010 E – Wymagania oraz PN-EN ISO 9806:2017-12E – Metody badań,</w:t>
            </w:r>
            <w:r w:rsidRPr="0C5D272A">
              <w:rPr>
                <w:rFonts w:eastAsia="Calibri" w:cs="Calibri"/>
              </w:rPr>
              <w:t xml:space="preserve"> nowelizacjami</w:t>
            </w:r>
            <w:r w:rsidRPr="0C5D272A">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7B16C413">
        <w:trPr>
          <w:jc w:val="center"/>
        </w:trPr>
        <w:tc>
          <w:tcPr>
            <w:tcW w:w="540" w:type="dxa"/>
            <w:shd w:val="clear" w:color="auto" w:fill="auto"/>
          </w:tcPr>
          <w:p w14:paraId="1F38E79B" w14:textId="0F473176" w:rsidR="001949A9" w:rsidRPr="007A78A5" w:rsidRDefault="00FF232D" w:rsidP="00BB786B">
            <w:pPr>
              <w:pStyle w:val="Akapitzlist"/>
              <w:spacing w:after="0"/>
              <w:ind w:left="0"/>
              <w:jc w:val="center"/>
              <w:rPr>
                <w:b/>
                <w:bCs/>
              </w:rPr>
            </w:pPr>
            <w:r>
              <w:rPr>
                <w:b/>
                <w:bCs/>
              </w:rPr>
              <w:t>13</w:t>
            </w:r>
            <w:r w:rsidR="001949A9">
              <w:rPr>
                <w:b/>
                <w:bCs/>
              </w:rPr>
              <w:t>.</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70B8211E" w:rsidR="001949A9" w:rsidRPr="007A78A5" w:rsidRDefault="001949A9" w:rsidP="42ECB0A6">
            <w:pPr>
              <w:rPr>
                <w:rFonts w:eastAsia="Calibri" w:cs="Calibri"/>
                <w:color w:val="000000" w:themeColor="text1"/>
              </w:rPr>
            </w:pPr>
            <w:r w:rsidRPr="0C5D272A">
              <w:rPr>
                <w:rFonts w:eastAsia="Calibri"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Rozwiązania</w:t>
            </w:r>
            <w:r w:rsidRPr="0C5D272A">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r w:rsidR="328834A0" w:rsidRPr="0C5D272A">
              <w:rPr>
                <w:rFonts w:eastAsia="Calibri" w:cs="Calibri"/>
                <w:color w:val="000000" w:themeColor="text1"/>
              </w:rPr>
              <w:t xml:space="preserve"> (dotyczy r</w:t>
            </w:r>
            <w:r w:rsidR="712D19D1" w:rsidRPr="0C5D272A">
              <w:rPr>
                <w:rFonts w:eastAsia="Calibri" w:cs="Calibri"/>
                <w:color w:val="000000" w:themeColor="text1"/>
              </w:rPr>
              <w:t>ównież</w:t>
            </w:r>
            <w:r w:rsidR="328834A0" w:rsidRPr="0C5D272A">
              <w:rPr>
                <w:rFonts w:eastAsia="Calibri" w:cs="Calibri"/>
                <w:color w:val="000000" w:themeColor="text1"/>
              </w:rPr>
              <w:t xml:space="preserve"> akumulatorów)</w:t>
            </w:r>
            <w:r w:rsidRPr="0C5D272A">
              <w:rPr>
                <w:rFonts w:eastAsia="Calibri" w:cs="Calibri"/>
                <w:color w:val="000000" w:themeColor="text1"/>
              </w:rPr>
              <w: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7B16C413">
        <w:trPr>
          <w:jc w:val="center"/>
        </w:trPr>
        <w:tc>
          <w:tcPr>
            <w:tcW w:w="540" w:type="dxa"/>
            <w:shd w:val="clear" w:color="auto" w:fill="auto"/>
          </w:tcPr>
          <w:p w14:paraId="02165BBC" w14:textId="44DEA76F" w:rsidR="001949A9" w:rsidRPr="007A78A5" w:rsidRDefault="00FF232D" w:rsidP="00BB786B">
            <w:pPr>
              <w:pStyle w:val="Akapitzlist"/>
              <w:spacing w:after="0"/>
              <w:ind w:left="0"/>
              <w:jc w:val="center"/>
              <w:rPr>
                <w:b/>
                <w:bCs/>
              </w:rPr>
            </w:pPr>
            <w:r>
              <w:rPr>
                <w:b/>
                <w:bCs/>
              </w:rPr>
              <w:t>14</w:t>
            </w:r>
            <w:r w:rsidR="001949A9">
              <w:rPr>
                <w:b/>
                <w:bCs/>
              </w:rPr>
              <w:t>.</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lastRenderedPageBreak/>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lastRenderedPageBreak/>
              <w:t>X</w:t>
            </w:r>
          </w:p>
        </w:tc>
      </w:tr>
      <w:tr w:rsidR="001949A9" w14:paraId="09E09DDE" w14:textId="0F464804" w:rsidTr="7B16C413">
        <w:trPr>
          <w:jc w:val="center"/>
        </w:trPr>
        <w:tc>
          <w:tcPr>
            <w:tcW w:w="540" w:type="dxa"/>
            <w:shd w:val="clear" w:color="auto" w:fill="auto"/>
          </w:tcPr>
          <w:p w14:paraId="6F8C8165" w14:textId="563D4D61" w:rsidR="001949A9" w:rsidRPr="007A78A5" w:rsidRDefault="00FF232D" w:rsidP="00BB786B">
            <w:pPr>
              <w:pStyle w:val="Akapitzlist"/>
              <w:spacing w:after="0"/>
              <w:ind w:left="0"/>
              <w:jc w:val="center"/>
              <w:rPr>
                <w:b/>
                <w:bCs/>
              </w:rPr>
            </w:pPr>
            <w:r>
              <w:rPr>
                <w:b/>
                <w:bCs/>
              </w:rPr>
              <w:t>15</w:t>
            </w:r>
            <w:r w:rsidR="001949A9">
              <w:rPr>
                <w:b/>
                <w:bCs/>
              </w:rPr>
              <w:t>.</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DE8DFA5" w:rsidR="001949A9" w:rsidRPr="007A78A5" w:rsidRDefault="001949A9" w:rsidP="0CC48BBD">
            <w:pPr>
              <w:rPr>
                <w:rFonts w:eastAsia="Calibri" w:cs="Calibri"/>
                <w:color w:val="222222"/>
              </w:rPr>
            </w:pPr>
            <w:r w:rsidRPr="0C5D272A">
              <w:rPr>
                <w:rFonts w:eastAsia="Calibri" w:cs="Calibri"/>
                <w:color w:val="222222"/>
              </w:rPr>
              <w:t xml:space="preserve">Jeżeli w ramach </w:t>
            </w:r>
            <w:r w:rsidRPr="0C5D272A">
              <w:rPr>
                <w:rFonts w:eastAsia="Calibri" w:cs="Calibri"/>
              </w:rPr>
              <w:t xml:space="preserve">tworzenia </w:t>
            </w:r>
            <w:r w:rsidRPr="0C5D272A">
              <w:rPr>
                <w:rFonts w:cs="Calibri"/>
                <w:color w:val="000000" w:themeColor="text1"/>
              </w:rPr>
              <w:t xml:space="preserve">Rozwiązania </w:t>
            </w:r>
            <w:r w:rsidRPr="0C5D272A">
              <w:rPr>
                <w:rFonts w:eastAsia="Calibri" w:cs="Calibri"/>
                <w:color w:val="222222"/>
              </w:rPr>
              <w:t xml:space="preserve">Wykonawca przedstawi zamiar wykorzystania kotłów elektrodowych, Zamawiający wymaga </w:t>
            </w:r>
            <w:r w:rsidR="4C70E9E0" w:rsidRPr="00530E5C">
              <w:rPr>
                <w:rFonts w:eastAsia="Calibri" w:cs="Calibri"/>
                <w:color w:val="222222"/>
              </w:rPr>
              <w:t>spełnienia</w:t>
            </w:r>
            <w:r w:rsidRPr="0C5D272A">
              <w:rPr>
                <w:rFonts w:eastAsia="Calibri" w:cs="Calibri"/>
                <w:color w:val="222222"/>
              </w:rPr>
              <w:t xml:space="preserve"> poniższych wymogów:</w:t>
            </w:r>
          </w:p>
          <w:p w14:paraId="2B5FD924" w14:textId="4471AC9F" w:rsidR="001949A9" w:rsidRPr="007A78A5" w:rsidRDefault="001949A9" w:rsidP="702317BB">
            <w:pPr>
              <w:pStyle w:val="Akapitzlist"/>
              <w:numPr>
                <w:ilvl w:val="0"/>
                <w:numId w:val="16"/>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6"/>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7B16C413">
        <w:tblPrEx>
          <w:jc w:val="left"/>
        </w:tblPrEx>
        <w:tc>
          <w:tcPr>
            <w:tcW w:w="540" w:type="dxa"/>
          </w:tcPr>
          <w:p w14:paraId="192483DF" w14:textId="237BDB1F" w:rsidR="001949A9" w:rsidRPr="007A78A5" w:rsidRDefault="00FF232D" w:rsidP="00BB786B">
            <w:pPr>
              <w:pStyle w:val="Akapitzlist"/>
              <w:spacing w:after="0"/>
              <w:ind w:left="0"/>
              <w:jc w:val="center"/>
              <w:rPr>
                <w:b/>
                <w:bCs/>
              </w:rPr>
            </w:pPr>
            <w:r>
              <w:rPr>
                <w:b/>
                <w:bCs/>
              </w:rPr>
              <w:t>16</w:t>
            </w:r>
            <w:r w:rsidR="001949A9">
              <w:rPr>
                <w:b/>
                <w:bCs/>
              </w:rPr>
              <w:t>.</w:t>
            </w:r>
          </w:p>
        </w:tc>
        <w:tc>
          <w:tcPr>
            <w:tcW w:w="1536" w:type="dxa"/>
          </w:tcPr>
          <w:p w14:paraId="28E3CDEA"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465F63EC" w14:textId="77777777" w:rsidR="001949A9" w:rsidRPr="007A78A5" w:rsidRDefault="001949A9" w:rsidP="00D906E1">
            <w:pPr>
              <w:rPr>
                <w:rFonts w:cs="Calibri"/>
                <w:b/>
                <w:bCs/>
                <w:color w:val="000000" w:themeColor="text1"/>
              </w:rPr>
            </w:pPr>
            <w:r w:rsidRPr="007A78A5">
              <w:rPr>
                <w:rFonts w:cs="Calibri"/>
                <w:b/>
                <w:bCs/>
                <w:color w:val="000000" w:themeColor="text1"/>
              </w:rPr>
              <w:t>Wykorzystanie biogazu pochodzenia rolniczego</w:t>
            </w:r>
          </w:p>
        </w:tc>
        <w:tc>
          <w:tcPr>
            <w:tcW w:w="6369" w:type="dxa"/>
          </w:tcPr>
          <w:p w14:paraId="54892D60" w14:textId="0AE93745" w:rsidR="001949A9" w:rsidRPr="007A78A5" w:rsidRDefault="001949A9" w:rsidP="00D906E1">
            <w:pPr>
              <w:rPr>
                <w:rFonts w:cs="Calibri"/>
                <w:color w:val="000000" w:themeColor="text1"/>
              </w:rPr>
            </w:pPr>
            <w:r w:rsidRPr="007A78A5">
              <w:rPr>
                <w:rFonts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w:t>
            </w:r>
            <w:proofErr w:type="spellStart"/>
            <w:r w:rsidRPr="007A78A5">
              <w:rPr>
                <w:rFonts w:cs="Calibri"/>
                <w:color w:val="000000" w:themeColor="text1"/>
              </w:rPr>
              <w:t>późn</w:t>
            </w:r>
            <w:proofErr w:type="spellEnd"/>
            <w:r w:rsidRPr="007A78A5">
              <w:rPr>
                <w:rFonts w:cs="Calibri"/>
                <w:color w:val="000000" w:themeColor="text1"/>
              </w:rPr>
              <w:t xml:space="preserve">. zm.). </w:t>
            </w:r>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7B16C413">
        <w:tblPrEx>
          <w:jc w:val="left"/>
        </w:tblPrEx>
        <w:tc>
          <w:tcPr>
            <w:tcW w:w="540" w:type="dxa"/>
          </w:tcPr>
          <w:p w14:paraId="40DD80B4" w14:textId="33F02DA8" w:rsidR="001949A9" w:rsidRPr="007A78A5" w:rsidRDefault="00FF232D" w:rsidP="00BB786B">
            <w:pPr>
              <w:pStyle w:val="Akapitzlist"/>
              <w:spacing w:after="0"/>
              <w:ind w:left="0"/>
              <w:jc w:val="center"/>
              <w:rPr>
                <w:b/>
                <w:bCs/>
              </w:rPr>
            </w:pPr>
            <w:r>
              <w:rPr>
                <w:b/>
                <w:bCs/>
              </w:rPr>
              <w:t>17</w:t>
            </w:r>
            <w:r w:rsidR="001949A9">
              <w:rPr>
                <w:b/>
                <w:bCs/>
              </w:rPr>
              <w:t>.</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68CD433B" w14:textId="52413555" w:rsidR="001949A9" w:rsidRPr="00A21F3C" w:rsidRDefault="001949A9" w:rsidP="00D906E1">
            <w:pPr>
              <w:rPr>
                <w:rFonts w:eastAsia="Calibri" w:cs="Calibri"/>
              </w:rPr>
            </w:pPr>
            <w:r w:rsidRPr="007A78A5">
              <w:rPr>
                <w:rFonts w:eastAsia="Calibri" w:cs="Calibri"/>
                <w:b/>
                <w:bCs/>
                <w:color w:val="000000" w:themeColor="text1"/>
              </w:rPr>
              <w:t>Magazyny biogazu</w:t>
            </w: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7B16C413">
        <w:trPr>
          <w:jc w:val="center"/>
        </w:trPr>
        <w:tc>
          <w:tcPr>
            <w:tcW w:w="540" w:type="dxa"/>
            <w:shd w:val="clear" w:color="auto" w:fill="auto"/>
          </w:tcPr>
          <w:p w14:paraId="1A46DD82" w14:textId="1A154096" w:rsidR="001949A9" w:rsidRPr="007A78A5" w:rsidRDefault="00FF232D" w:rsidP="00BB786B">
            <w:pPr>
              <w:pStyle w:val="Akapitzlist"/>
              <w:spacing w:after="0"/>
              <w:ind w:left="0"/>
              <w:jc w:val="center"/>
              <w:rPr>
                <w:b/>
                <w:bCs/>
              </w:rPr>
            </w:pPr>
            <w:r>
              <w:rPr>
                <w:b/>
                <w:bCs/>
              </w:rPr>
              <w:t>18</w:t>
            </w:r>
            <w:r w:rsidR="001949A9">
              <w:rPr>
                <w:b/>
                <w:bCs/>
              </w:rPr>
              <w:t>.</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lastRenderedPageBreak/>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lastRenderedPageBreak/>
              <w:t>-</w:t>
            </w:r>
          </w:p>
        </w:tc>
      </w:tr>
      <w:tr w:rsidR="001949A9" w14:paraId="191CD447" w14:textId="573733F2" w:rsidTr="7B16C413">
        <w:trPr>
          <w:jc w:val="center"/>
        </w:trPr>
        <w:tc>
          <w:tcPr>
            <w:tcW w:w="540" w:type="dxa"/>
            <w:shd w:val="clear" w:color="auto" w:fill="auto"/>
          </w:tcPr>
          <w:p w14:paraId="0ACFFA59" w14:textId="2784558B" w:rsidR="001949A9" w:rsidRPr="007A78A5" w:rsidRDefault="00FF232D" w:rsidP="00BB786B">
            <w:pPr>
              <w:pStyle w:val="Akapitzlist"/>
              <w:spacing w:after="0"/>
              <w:ind w:left="0"/>
              <w:jc w:val="center"/>
              <w:rPr>
                <w:b/>
                <w:bCs/>
              </w:rPr>
            </w:pPr>
            <w:r>
              <w:rPr>
                <w:b/>
                <w:bCs/>
              </w:rPr>
              <w:t>19</w:t>
            </w:r>
            <w:r w:rsidR="001949A9">
              <w:rPr>
                <w:b/>
                <w:bCs/>
              </w:rPr>
              <w:t>.</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03291ED6" w:rsidR="001949A9" w:rsidRPr="007A78A5" w:rsidRDefault="001949A9" w:rsidP="7F82A3B6">
            <w:pPr>
              <w:spacing w:line="257" w:lineRule="auto"/>
              <w:rPr>
                <w:rStyle w:val="Domylnaczcionkaakapitu10000000"/>
              </w:rPr>
            </w:pPr>
            <w:r w:rsidRPr="0C5D272A">
              <w:rPr>
                <w:rFonts w:eastAsia="Calibri" w:cs="Calibri"/>
              </w:rPr>
              <w:t xml:space="preserve">Zamawiający wymaga zapewnienia </w:t>
            </w:r>
            <w:r w:rsidRPr="0C5D272A">
              <w:rPr>
                <w:rStyle w:val="Domylnaczcionkaakapitu10000000"/>
              </w:rPr>
              <w:t>ciepłej wody użytkowej na potrzeby Odbiorców w ilości nie mniejszej niż (</w:t>
            </w:r>
            <w:r w:rsidR="76F7F711" w:rsidRPr="0C5D272A">
              <w:rPr>
                <w:rStyle w:val="Domylnaczcionkaakapitu10000000"/>
              </w:rPr>
              <w:t>1</w:t>
            </w:r>
            <w:r w:rsidRPr="0C5D272A">
              <w:rPr>
                <w:rStyle w:val="Domylnaczcionkaakapitu10000000"/>
              </w:rPr>
              <w:t>,</w:t>
            </w:r>
            <w:r w:rsidR="377FFD68" w:rsidRPr="0C5D272A">
              <w:rPr>
                <w:rStyle w:val="Domylnaczcionkaakapitu10000000"/>
              </w:rPr>
              <w:t>6</w:t>
            </w:r>
            <w:r w:rsidRPr="0C5D272A">
              <w:rPr>
                <w:rStyle w:val="Domylnaczcionkaakapitu10000000"/>
              </w:rPr>
              <w:t>l/m</w:t>
            </w:r>
            <w:r w:rsidRPr="0C5D272A">
              <w:rPr>
                <w:rStyle w:val="Domylnaczcionkaakapitu10000000"/>
                <w:vertAlign w:val="superscript"/>
              </w:rPr>
              <w:t>2</w:t>
            </w:r>
            <w:r w:rsidRPr="0C5D272A">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187A515A" w:rsidR="001949A9" w:rsidRPr="007A78A5" w:rsidRDefault="5562AC2C" w:rsidP="00310C40">
            <w:pPr>
              <w:spacing w:line="257" w:lineRule="auto"/>
              <w:jc w:val="center"/>
            </w:pPr>
            <w:r>
              <w:t>-</w:t>
            </w:r>
          </w:p>
        </w:tc>
      </w:tr>
      <w:tr w:rsidR="001949A9" w14:paraId="56637DD6" w14:textId="128EC0C6" w:rsidTr="7B16C413">
        <w:trPr>
          <w:jc w:val="center"/>
        </w:trPr>
        <w:tc>
          <w:tcPr>
            <w:tcW w:w="540" w:type="dxa"/>
            <w:shd w:val="clear" w:color="auto" w:fill="auto"/>
          </w:tcPr>
          <w:p w14:paraId="68E49F75" w14:textId="2447E038" w:rsidR="001949A9" w:rsidRPr="007A78A5" w:rsidRDefault="00FF232D" w:rsidP="00BB786B">
            <w:pPr>
              <w:pStyle w:val="Akapitzlist"/>
              <w:spacing w:after="0"/>
              <w:ind w:left="0"/>
              <w:jc w:val="center"/>
              <w:rPr>
                <w:b/>
                <w:bCs/>
              </w:rPr>
            </w:pPr>
            <w:r>
              <w:rPr>
                <w:b/>
                <w:bCs/>
              </w:rPr>
              <w:t>20</w:t>
            </w:r>
            <w:r w:rsidR="001949A9">
              <w:rPr>
                <w:b/>
                <w:bCs/>
              </w:rPr>
              <w:t>.</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562DEA3A" w:rsidR="001949A9" w:rsidRPr="007A78A5" w:rsidRDefault="001949A9" w:rsidP="1EA56BC2">
            <w:pPr>
              <w:rPr>
                <w:rFonts w:eastAsia="Calibri" w:cs="Calibri"/>
                <w:b/>
                <w:bCs/>
              </w:rPr>
            </w:pPr>
            <w:r w:rsidRPr="0C5D272A">
              <w:rPr>
                <w:rFonts w:asciiTheme="minorHAnsi" w:hAnsiTheme="minorHAnsi" w:cstheme="minorBidi"/>
              </w:rPr>
              <w:t xml:space="preserve">Zamawiający wymaga, aby w systemie Demonstratora Technologii zapewniono Odbiorcom komfort cieplny zgodnie z wymogami określonymi zapisami </w:t>
            </w:r>
            <w:r w:rsidRPr="0C5D272A">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C5D272A">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7B16C413">
        <w:tblPrEx>
          <w:jc w:val="left"/>
        </w:tblPrEx>
        <w:tc>
          <w:tcPr>
            <w:tcW w:w="540" w:type="dxa"/>
          </w:tcPr>
          <w:p w14:paraId="745408CF" w14:textId="0099CE7F" w:rsidR="001949A9" w:rsidRPr="007A78A5" w:rsidRDefault="00FF232D" w:rsidP="00BB786B">
            <w:pPr>
              <w:pStyle w:val="Akapitzlist"/>
              <w:spacing w:after="0"/>
              <w:ind w:left="0"/>
              <w:jc w:val="center"/>
              <w:rPr>
                <w:b/>
                <w:bCs/>
              </w:rPr>
            </w:pPr>
            <w:r>
              <w:rPr>
                <w:b/>
                <w:bCs/>
              </w:rPr>
              <w:t>21</w:t>
            </w:r>
            <w:r w:rsidR="001949A9">
              <w:rPr>
                <w:b/>
                <w:bCs/>
              </w:rPr>
              <w:t>.</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439E7B">
            <w:pPr>
              <w:rPr>
                <w:rFonts w:asciiTheme="minorHAnsi" w:hAnsiTheme="minorHAnsi" w:cstheme="minorBidi"/>
                <w:b/>
                <w:bCs/>
              </w:rPr>
            </w:pPr>
            <w:r w:rsidRPr="77439E7B">
              <w:rPr>
                <w:rFonts w:cs="Calibri"/>
                <w:b/>
                <w:bCs/>
                <w:color w:val="000000" w:themeColor="text1"/>
              </w:rPr>
              <w:t xml:space="preserve">Spójność </w:t>
            </w:r>
            <w:r w:rsidRPr="77439E7B">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7B16C413">
        <w:tblPrEx>
          <w:jc w:val="left"/>
        </w:tblPrEx>
        <w:tc>
          <w:tcPr>
            <w:tcW w:w="540" w:type="dxa"/>
          </w:tcPr>
          <w:p w14:paraId="0958556B" w14:textId="23097DCB" w:rsidR="001949A9" w:rsidRPr="007A78A5" w:rsidRDefault="00FF232D" w:rsidP="00BB786B">
            <w:pPr>
              <w:pStyle w:val="Akapitzlist"/>
              <w:spacing w:after="0"/>
              <w:ind w:left="0"/>
              <w:jc w:val="center"/>
              <w:rPr>
                <w:b/>
                <w:bCs/>
              </w:rPr>
            </w:pPr>
            <w:r>
              <w:rPr>
                <w:b/>
                <w:bCs/>
              </w:rPr>
              <w:t>22</w:t>
            </w:r>
            <w:r w:rsidR="001949A9">
              <w:rPr>
                <w:b/>
                <w:bCs/>
              </w:rPr>
              <w:t>.</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2CA04344" w:rsidR="001949A9" w:rsidRPr="007A78A5" w:rsidRDefault="001949A9" w:rsidP="6BE6F940">
            <w:pPr>
              <w:spacing w:after="0"/>
              <w:rPr>
                <w:rFonts w:asciiTheme="minorHAnsi" w:hAnsiTheme="minorHAnsi" w:cstheme="minorBidi"/>
              </w:rPr>
            </w:pPr>
            <w:r w:rsidRPr="6BE6F940">
              <w:rPr>
                <w:rFonts w:cs="Calibri"/>
              </w:rPr>
              <w:t>Zamawiający wymaga, aby ciepła woda użytkowa była dostarczana do Odbiorców Końcowych</w:t>
            </w:r>
            <w:r w:rsidRPr="6BE6F940">
              <w:rPr>
                <w:rFonts w:asciiTheme="minorHAnsi" w:hAnsiTheme="minorHAnsi" w:cstheme="minorBidi"/>
              </w:rPr>
              <w:t xml:space="preserve"> objętych dostawami ciepła z systemu</w:t>
            </w:r>
            <w:r w:rsidR="1A31FA10" w:rsidRPr="6BE6F940">
              <w:rPr>
                <w:rFonts w:asciiTheme="minorHAnsi" w:hAnsiTheme="minorHAnsi" w:cstheme="minorBidi"/>
              </w:rPr>
              <w:t xml:space="preserve"> </w:t>
            </w:r>
            <w:r w:rsidRPr="6BE6F940">
              <w:rPr>
                <w:rFonts w:asciiTheme="minorHAnsi" w:hAnsiTheme="minorHAnsi" w:cstheme="minorBidi"/>
              </w:rPr>
              <w:t xml:space="preserve">Demonstratora Technologii, o łącznej Powierzchni Użytkowej wynoszącej </w:t>
            </w:r>
            <w:r w:rsidRPr="6BE6F940">
              <w:rPr>
                <w:rFonts w:cs="Calibri"/>
              </w:rPr>
              <w:t>co najmniej 15 000,00 m</w:t>
            </w:r>
            <w:r w:rsidRPr="6BE6F940">
              <w:rPr>
                <w:rFonts w:cs="Calibri"/>
                <w:vertAlign w:val="superscript"/>
              </w:rPr>
              <w:t>2</w:t>
            </w:r>
            <w:r w:rsidRPr="6BE6F940">
              <w:rPr>
                <w:rFonts w:cs="Calibri"/>
              </w:rPr>
              <w:t xml:space="preserve"> </w:t>
            </w:r>
            <w:r w:rsidRPr="6BE6F940">
              <w:rPr>
                <w:rFonts w:asciiTheme="minorHAnsi" w:hAnsiTheme="minorHAnsi" w:cstheme="minorBidi"/>
              </w:rPr>
              <w:t>(szczegółowe wymagania dot. Temperatury i ilości ciepłej wody użytkowej zostały przedstawione w opisie Wymagania Obligatoryjnego nr 31</w:t>
            </w:r>
            <w:r w:rsidRPr="6BE6F940">
              <w:rPr>
                <w:rFonts w:asciiTheme="minorHAnsi" w:hAnsiTheme="minorHAnsi" w:cstheme="minorBidi"/>
                <w:i/>
                <w:iCs/>
              </w:rPr>
              <w:t>- Temperatura ciepłej wody użytkow</w:t>
            </w:r>
            <w:r w:rsidRPr="6BE6F940">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B18E972" w:rsidR="001949A9" w:rsidRPr="007A78A5" w:rsidRDefault="001949A9" w:rsidP="063AD85E">
            <w:r w:rsidRPr="0C5D272A">
              <w:rPr>
                <w:rFonts w:eastAsia="Calibri" w:cs="Calibri"/>
              </w:rPr>
              <w:t xml:space="preserve">Wykonawca oblicza całkowitą Powierzchnię Użytkową Lokali, do których dostarczana jest ciepła woda użytkowa ogrzewana ciepłem z systemu </w:t>
            </w:r>
            <w:r w:rsidRPr="0C5D272A">
              <w:rPr>
                <w:rFonts w:asciiTheme="minorHAnsi" w:hAnsiTheme="minorHAnsi" w:cstheme="minorBidi"/>
              </w:rPr>
              <w:t>Demonstratora Technologii</w:t>
            </w:r>
            <w:r w:rsidRPr="0C5D272A">
              <w:rPr>
                <w:rFonts w:eastAsia="Calibri" w:cs="Calibri"/>
              </w:rPr>
              <w:t xml:space="preserve"> z zastosowaniem poniższego wzoru:</w:t>
            </w:r>
          </w:p>
          <w:p w14:paraId="32775F56" w14:textId="77777777" w:rsidR="001949A9" w:rsidRPr="007A78A5" w:rsidRDefault="00BA4D7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337F033E" w:rsidR="001949A9" w:rsidRPr="007A78A5" w:rsidRDefault="001949A9" w:rsidP="063AD85E">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do których dostarczana jest ciepła woda użytkowa ogrzewana ciepłem 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A4C0908" w:rsidR="001949A9" w:rsidRPr="007A78A5" w:rsidRDefault="00BA4D71"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do którego dostarczana jest ciepła woda użytkowa ogrzewana ciepłem z systemu</w:t>
            </w:r>
            <w:r w:rsidR="1A31FA10" w:rsidRPr="6BE6F940">
              <w:rPr>
                <w:rFonts w:asciiTheme="minorHAnsi" w:hAnsiTheme="minorHAnsi" w:cstheme="minorBidi"/>
              </w:rPr>
              <w:t xml:space="preserve"> </w:t>
            </w:r>
            <w:r w:rsidR="001949A9" w:rsidRPr="6BE6F940">
              <w:rPr>
                <w:rFonts w:asciiTheme="minorHAnsi" w:hAnsiTheme="minorHAnsi" w:cstheme="minorBidi"/>
              </w:rPr>
              <w:t>Demonstratora Technologii</w:t>
            </w:r>
            <w:r w:rsidR="001949A9" w:rsidRPr="007A78A5">
              <w:rPr>
                <w:rFonts w:eastAsia="Calibri" w:cs="Calibri"/>
              </w:rPr>
              <w:t>,</w:t>
            </w:r>
          </w:p>
          <w:p w14:paraId="2ACED548" w14:textId="5B28B3D6" w:rsidR="001949A9" w:rsidRPr="007A78A5" w:rsidRDefault="32586190" w:rsidP="063AD85E">
            <w:pPr>
              <w:spacing w:after="0" w:line="257" w:lineRule="auto"/>
              <w:ind w:left="397" w:hanging="284"/>
            </w:pPr>
            <w:r w:rsidRPr="09083C2C">
              <w:rPr>
                <w:rFonts w:ascii="Cambria Math" w:eastAsia="Cambria Math" w:hAnsi="Cambria Math" w:cs="Cambria Math"/>
                <w:i/>
                <w:iCs/>
              </w:rPr>
              <w:t>P</w:t>
            </w:r>
            <w:r w:rsidRPr="09083C2C">
              <w:rPr>
                <w:rFonts w:ascii="Cambria Math" w:eastAsia="Cambria Math" w:hAnsi="Cambria Math" w:cs="Cambria Math"/>
                <w:i/>
                <w:iCs/>
                <w:vertAlign w:val="subscript"/>
              </w:rPr>
              <w:t>CWU</w:t>
            </w:r>
            <w:r w:rsidRPr="09083C2C">
              <w:rPr>
                <w:rFonts w:eastAsia="Calibri" w:cs="Calibri"/>
              </w:rPr>
              <w:t xml:space="preserve"> – całkowita użytkowa powierzchnia wszystkich </w:t>
            </w:r>
            <w:r w:rsidRPr="09083C2C">
              <w:rPr>
                <w:rFonts w:ascii="Cambria Math" w:eastAsia="Cambria Math" w:hAnsi="Cambria Math" w:cs="Cambria Math"/>
                <w:i/>
                <w:iCs/>
              </w:rPr>
              <w:t>N</w:t>
            </w:r>
            <w:r w:rsidRPr="09083C2C">
              <w:rPr>
                <w:rFonts w:asciiTheme="minorHAnsi" w:eastAsiaTheme="minorEastAsia" w:hAnsiTheme="minorHAnsi" w:cstheme="minorBidi"/>
              </w:rPr>
              <w:t xml:space="preserve"> Lokali Mieszkalnych i Użytkowych, do których dostarczana jest ciepła woda użytkowa</w:t>
            </w:r>
            <w:r w:rsidRPr="09083C2C">
              <w:rPr>
                <w:rFonts w:eastAsia="Calibri" w:cs="Calibri"/>
              </w:rPr>
              <w:t xml:space="preserve">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lastRenderedPageBreak/>
              <w:t>-</w:t>
            </w:r>
          </w:p>
        </w:tc>
      </w:tr>
      <w:tr w:rsidR="001949A9" w:rsidRPr="1EA56BC2" w14:paraId="063BBDB8" w14:textId="0549CEC4" w:rsidTr="7B16C413">
        <w:tblPrEx>
          <w:jc w:val="left"/>
        </w:tblPrEx>
        <w:tc>
          <w:tcPr>
            <w:tcW w:w="540" w:type="dxa"/>
          </w:tcPr>
          <w:p w14:paraId="6A5BF1CE" w14:textId="35D4D5D7" w:rsidR="001949A9" w:rsidRPr="007A78A5" w:rsidRDefault="00FF232D" w:rsidP="00BB786B">
            <w:pPr>
              <w:pStyle w:val="Akapitzlist"/>
              <w:spacing w:after="0"/>
              <w:ind w:left="0"/>
              <w:jc w:val="center"/>
              <w:rPr>
                <w:b/>
                <w:bCs/>
              </w:rPr>
            </w:pPr>
            <w:r>
              <w:rPr>
                <w:b/>
                <w:bCs/>
              </w:rPr>
              <w:t>23</w:t>
            </w:r>
            <w:r w:rsidR="001949A9">
              <w:rPr>
                <w:b/>
                <w:bCs/>
              </w:rPr>
              <w:t>.</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423BBC" w:rsidR="001949A9" w:rsidRPr="007A78A5" w:rsidRDefault="001949A9" w:rsidP="0C5D272A">
            <w:pPr>
              <w:spacing w:after="0"/>
              <w:rPr>
                <w:rFonts w:asciiTheme="minorHAnsi" w:hAnsiTheme="minorHAnsi" w:cstheme="minorBidi"/>
              </w:rPr>
            </w:pPr>
            <w:r w:rsidRPr="0C5D272A">
              <w:rPr>
                <w:rFonts w:asciiTheme="minorHAnsi" w:hAnsiTheme="minorHAnsi" w:cstheme="minorBidi"/>
              </w:rPr>
              <w:t xml:space="preserve">Zamawiający wymaga, aby Demonstrator Technologii dostarczał ciepło do </w:t>
            </w:r>
            <w:r w:rsidRPr="0C5D272A">
              <w:rPr>
                <w:rFonts w:cs="Calibri"/>
              </w:rPr>
              <w:t xml:space="preserve">Odbiorców Końcowych </w:t>
            </w:r>
            <w:r w:rsidRPr="0C5D272A">
              <w:rPr>
                <w:rFonts w:asciiTheme="minorHAnsi" w:hAnsiTheme="minorHAnsi" w:cstheme="minorBidi"/>
              </w:rPr>
              <w:t>objętych dostawami ciepła z systemu Demonstratora Technologii o łącznej Powierzchni Użytkowej wynoszącej co najmniej 15 000 m</w:t>
            </w:r>
            <w:r w:rsidRPr="0C5D272A">
              <w:rPr>
                <w:rFonts w:asciiTheme="minorHAnsi" w:hAnsiTheme="minorHAnsi" w:cstheme="minorBidi"/>
                <w:vertAlign w:val="superscript"/>
              </w:rPr>
              <w:t>2</w:t>
            </w:r>
            <w:r w:rsidRPr="0C5D272A">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60CAC6FB" w:rsidR="001949A9" w:rsidRPr="007A78A5" w:rsidRDefault="001949A9" w:rsidP="0C5D272A">
            <w:pPr>
              <w:spacing w:after="0" w:line="257" w:lineRule="auto"/>
            </w:pPr>
            <w:r w:rsidRPr="6BE6F940">
              <w:rPr>
                <w:rFonts w:eastAsia="Calibri" w:cs="Calibri"/>
              </w:rPr>
              <w:t>Wykonawca oblicza sumę Powierzchni Użytkowych Lokali ogrzewanych ciepłem z</w:t>
            </w:r>
            <w:r w:rsidR="1A31FA10" w:rsidRPr="6BE6F940">
              <w:rPr>
                <w:rFonts w:eastAsia="Calibri" w:cs="Calibri"/>
              </w:rPr>
              <w:t xml:space="preserve"> </w:t>
            </w:r>
            <w:r w:rsidR="33B6B80C" w:rsidRPr="6BE6F940">
              <w:rPr>
                <w:rFonts w:eastAsia="Calibri" w:cs="Calibri"/>
              </w:rPr>
              <w:t>systemu</w:t>
            </w:r>
            <w:r w:rsidR="2CA8CC8D" w:rsidRPr="6BE6F940">
              <w:rPr>
                <w:rFonts w:eastAsia="Calibri" w:cs="Calibri"/>
              </w:rPr>
              <w:t xml:space="preserve"> </w:t>
            </w:r>
            <w:r w:rsidR="07C16C6E" w:rsidRPr="6BE6F940">
              <w:rPr>
                <w:rFonts w:eastAsia="Calibri" w:cs="Calibri"/>
              </w:rPr>
              <w:t>Demonstrator</w:t>
            </w:r>
            <w:r w:rsidR="2AA04447" w:rsidRPr="6BE6F940">
              <w:rPr>
                <w:rFonts w:eastAsia="Calibri" w:cs="Calibri"/>
              </w:rPr>
              <w:t>a</w:t>
            </w:r>
            <w:r w:rsidR="07C16C6E" w:rsidRPr="6BE6F940">
              <w:rPr>
                <w:rFonts w:eastAsia="Calibri" w:cs="Calibri"/>
              </w:rPr>
              <w:t xml:space="preserve"> Technologii</w:t>
            </w:r>
            <w:r w:rsidRPr="6BE6F940">
              <w:rPr>
                <w:rFonts w:eastAsia="Calibri" w:cs="Calibri"/>
              </w:rPr>
              <w:t xml:space="preserve"> z zastosowaniem poniższego wzoru:</w:t>
            </w:r>
          </w:p>
          <w:p w14:paraId="69CD5E1F" w14:textId="77777777" w:rsidR="001949A9" w:rsidRPr="007A78A5" w:rsidRDefault="00BA4D7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E4067A5" w:rsidR="001949A9" w:rsidRPr="007A78A5" w:rsidRDefault="001949A9" w:rsidP="0C5D272A">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ogrzewanych ciepłem z systemu</w:t>
            </w:r>
            <w:r w:rsidR="1A31FA10" w:rsidRPr="6BE6F940">
              <w:rPr>
                <w:rFonts w:eastAsia="Calibri" w:cs="Calibri"/>
              </w:rPr>
              <w:t xml:space="preserve"> </w:t>
            </w:r>
            <w:r w:rsidRPr="6BE6F940">
              <w:rPr>
                <w:rFonts w:eastAsia="Calibri" w:cs="Calibri"/>
              </w:rPr>
              <w:t>Demonstratora Technologii,</w:t>
            </w:r>
            <w:r w:rsidRPr="6BE6F940">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67D50453" w:rsidR="001949A9" w:rsidRPr="007A78A5" w:rsidRDefault="00BA4D71"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ogrzewanego ciepłem z systemu</w:t>
            </w:r>
            <w:r w:rsidR="1A31FA10" w:rsidRPr="007A78A5">
              <w:rPr>
                <w:rFonts w:eastAsia="Calibri" w:cs="Calibri"/>
              </w:rPr>
              <w:t xml:space="preserve"> </w:t>
            </w:r>
            <w:r w:rsidR="001949A9" w:rsidRPr="007A78A5">
              <w:rPr>
                <w:rFonts w:eastAsia="Calibri" w:cs="Calibri"/>
              </w:rPr>
              <w:t>Demonstratora Technologii</w:t>
            </w:r>
            <w:r w:rsidR="001949A9" w:rsidRPr="6BE6F940">
              <w:rPr>
                <w:rFonts w:ascii="Cambria Math" w:eastAsia="Cambria Math" w:hAnsi="Cambria Math" w:cs="Cambria Math"/>
                <w:i/>
                <w:iCs/>
              </w:rPr>
              <w:t>,</w:t>
            </w:r>
          </w:p>
          <w:p w14:paraId="628BE492" w14:textId="7213C6C1" w:rsidR="001949A9" w:rsidRPr="007A78A5" w:rsidRDefault="001949A9" w:rsidP="6BE6F940">
            <w:pPr>
              <w:spacing w:after="0"/>
              <w:ind w:left="397" w:hanging="284"/>
              <w:rPr>
                <w:rFonts w:asciiTheme="minorHAnsi" w:hAnsiTheme="minorHAnsi" w:cstheme="minorBid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C</w:t>
            </w:r>
            <w:r w:rsidRPr="6BE6F940">
              <w:rPr>
                <w:rFonts w:eastAsia="Calibri" w:cs="Calibri"/>
              </w:rPr>
              <w:t xml:space="preserve"> – całkowita użytkowa powierzchnia wszystkich </w:t>
            </w:r>
            <w:r w:rsidRPr="6BE6F940">
              <w:rPr>
                <w:rFonts w:eastAsia="Calibri" w:cs="Calibri"/>
                <w:i/>
                <w:iCs/>
              </w:rPr>
              <w:t>N</w:t>
            </w:r>
            <w:r w:rsidRPr="6BE6F940">
              <w:rPr>
                <w:rFonts w:eastAsia="Calibri" w:cs="Calibri"/>
              </w:rPr>
              <w:t xml:space="preserve"> Lokali ogrzewanych ciepłem z systemu</w:t>
            </w:r>
            <w:r w:rsidR="1A31FA10" w:rsidRPr="6BE6F940">
              <w:rPr>
                <w:rFonts w:eastAsia="Calibri" w:cs="Calibri"/>
              </w:rPr>
              <w:t xml:space="preserve"> </w:t>
            </w:r>
            <w:r w:rsidRPr="6BE6F940">
              <w:rPr>
                <w:rFonts w:eastAsia="Calibri" w:cs="Calibri"/>
              </w:rPr>
              <w:t>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7B16C413">
        <w:tblPrEx>
          <w:jc w:val="left"/>
        </w:tblPrEx>
        <w:tc>
          <w:tcPr>
            <w:tcW w:w="540" w:type="dxa"/>
          </w:tcPr>
          <w:p w14:paraId="3CE9EC06" w14:textId="60E248F1" w:rsidR="001949A9" w:rsidRPr="007A78A5" w:rsidRDefault="00FF232D" w:rsidP="00BB786B">
            <w:pPr>
              <w:pStyle w:val="Akapitzlist"/>
              <w:spacing w:after="0"/>
              <w:ind w:left="0"/>
              <w:jc w:val="center"/>
              <w:rPr>
                <w:b/>
                <w:bCs/>
              </w:rPr>
            </w:pPr>
            <w:r>
              <w:rPr>
                <w:b/>
                <w:bCs/>
              </w:rPr>
              <w:t>24</w:t>
            </w:r>
            <w:r w:rsidR="001949A9">
              <w:rPr>
                <w:b/>
                <w:bCs/>
              </w:rPr>
              <w:t>.</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BA4D71"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7BBCDBD0" w:rsidR="001949A9" w:rsidRPr="007A78A5" w:rsidRDefault="001949A9" w:rsidP="063AD85E">
            <w:pPr>
              <w:spacing w:after="0" w:line="257" w:lineRule="auto"/>
              <w:ind w:left="397" w:hanging="284"/>
              <w:rPr>
                <w:rFonts w:eastAsia="Calibri" w:cs="Calibr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M</w:t>
            </w:r>
            <w:r w:rsidRPr="6BE6F940">
              <w:rPr>
                <w:rFonts w:eastAsia="Calibri" w:cs="Calibri"/>
              </w:rPr>
              <w:t xml:space="preserve"> – całkowita użytkowa powierzchnia wszystkich Lokali Mieszkalnych ogrzewanych ciepłem </w:t>
            </w:r>
            <w:r w:rsidRPr="6BE6F940">
              <w:rPr>
                <w:rFonts w:asciiTheme="minorHAnsi" w:hAnsiTheme="minorHAnsi" w:cstheme="minorBidi"/>
              </w:rPr>
              <w:t>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59083ACC" w14:textId="215303C2" w:rsidR="001949A9" w:rsidRPr="007A78A5" w:rsidRDefault="001949A9" w:rsidP="063AD85E">
            <w:pPr>
              <w:spacing w:after="0"/>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użytkowa powierzchnia wszystkich </w:t>
            </w:r>
            <w:r w:rsidRPr="0C5D272A">
              <w:rPr>
                <w:rFonts w:eastAsia="Calibri" w:cs="Calibri"/>
                <w:i/>
                <w:iCs/>
              </w:rPr>
              <w:t>N</w:t>
            </w:r>
            <w:r w:rsidRPr="0C5D272A">
              <w:rPr>
                <w:rFonts w:eastAsia="Calibri" w:cs="Calibri"/>
              </w:rPr>
              <w:t xml:space="preserve"> Lokali Mieszkalnych i Użytkowych ogrzewanych ciepłem </w:t>
            </w:r>
            <w:r w:rsidRPr="0C5D272A">
              <w:rPr>
                <w:rFonts w:asciiTheme="minorHAnsi" w:hAnsiTheme="minorHAnsi" w:cstheme="minorBidi"/>
              </w:rPr>
              <w:t>z systemu ciepłowniczego Demonstratora Technologii</w:t>
            </w:r>
            <w:r w:rsidRPr="0C5D272A">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BA4D7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99E33E2" w:rsidR="001949A9" w:rsidRPr="007A78A5" w:rsidRDefault="001949A9" w:rsidP="0C5D272A">
            <w:pPr>
              <w:spacing w:after="0" w:line="257" w:lineRule="auto"/>
              <w:ind w:left="397" w:hanging="284"/>
            </w:pPr>
            <w:r w:rsidRPr="0C5D272A">
              <w:rPr>
                <w:rFonts w:ascii="Cambria Math" w:eastAsia="Cambria Math" w:hAnsi="Cambria Math" w:cs="Cambria Math"/>
                <w:i/>
                <w:iCs/>
              </w:rPr>
              <w:t>L</w:t>
            </w:r>
            <w:r w:rsidRPr="0C5D272A">
              <w:rPr>
                <w:rFonts w:eastAsia="Calibri" w:cs="Calibri"/>
              </w:rPr>
              <w:t xml:space="preserve">– liczba wszystkich Lokali Mieszkalnych ogrzewanych ciepłem z systemu </w:t>
            </w:r>
            <w:r w:rsidRPr="0C5D272A">
              <w:rPr>
                <w:rFonts w:asciiTheme="minorHAnsi" w:hAnsiTheme="minorHAnsi" w:cstheme="minorBidi"/>
              </w:rPr>
              <w:t>Demonstratora Technologii</w:t>
            </w:r>
            <w:r w:rsidRPr="0C5D272A">
              <w:rPr>
                <w:rFonts w:eastAsia="Calibri" w:cs="Calibri"/>
              </w:rPr>
              <w:t>,</w:t>
            </w:r>
            <w:r w:rsidRPr="0C5D272A">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153924F2" w:rsidR="001949A9" w:rsidRPr="007A78A5" w:rsidRDefault="00BA4D71"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C5D272A">
              <w:rPr>
                <w:rFonts w:ascii="Cambria Math" w:eastAsia="Cambria Math" w:hAnsi="Cambria Math" w:cs="Cambria Math"/>
                <w:i/>
                <w:iCs/>
              </w:rPr>
              <w:t>j</w:t>
            </w:r>
            <w:r w:rsidR="001949A9" w:rsidRPr="007A78A5">
              <w:rPr>
                <w:rFonts w:eastAsia="Calibri" w:cs="Calibri"/>
              </w:rPr>
              <w:t>, ogrzewanego ciepłem z systemu c</w:t>
            </w:r>
            <w:r w:rsidR="001949A9" w:rsidRPr="0C5D272A">
              <w:rPr>
                <w:rFonts w:asciiTheme="minorHAnsi" w:hAnsiTheme="minorHAnsi" w:cstheme="minorBidi"/>
              </w:rPr>
              <w:t xml:space="preserve"> Demonstratora Technologii</w:t>
            </w:r>
            <w:r w:rsidR="001949A9" w:rsidRPr="0C5D272A">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1F2288B5" w:rsidR="001949A9" w:rsidRPr="007A78A5" w:rsidRDefault="32586190" w:rsidP="063AD85E">
            <w:pPr>
              <w:spacing w:after="0" w:line="257" w:lineRule="auto"/>
            </w:pPr>
            <w:r w:rsidRPr="09083C2C">
              <w:rPr>
                <w:rFonts w:eastAsia="Calibri" w:cs="Calibri"/>
              </w:rPr>
              <w:t>Obliczenia Powierzchni Użytkowej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 xml:space="preserve"> </w:t>
            </w:r>
            <w:r w:rsidRPr="09083C2C">
              <w:rPr>
                <w:rFonts w:ascii="Cambria Math" w:eastAsia="Calibri" w:hAnsi="Cambria Math" w:cs="Calibri"/>
                <w:i/>
                <w:iCs/>
              </w:rPr>
              <w:t>P</w:t>
            </w:r>
            <w:r w:rsidRPr="09083C2C">
              <w:rPr>
                <w:rFonts w:ascii="Cambria Math" w:eastAsia="Calibri" w:hAnsi="Cambria Math" w:cs="Calibri"/>
                <w:i/>
                <w:iCs/>
                <w:vertAlign w:val="subscript"/>
              </w:rPr>
              <w:t>C</w:t>
            </w:r>
            <w:r w:rsidRPr="09083C2C">
              <w:rPr>
                <w:rFonts w:ascii="Cambria Math" w:eastAsia="Calibri" w:hAnsi="Cambria Math" w:cs="Calibri"/>
                <w:i/>
                <w:iCs/>
              </w:rPr>
              <w:t xml:space="preserve"> </w:t>
            </w:r>
            <w:r w:rsidRPr="09083C2C">
              <w:rPr>
                <w:rFonts w:asciiTheme="minorHAnsi" w:eastAsiaTheme="minorEastAsia" w:hAnsiTheme="minorHAnsi" w:cstheme="minorBidi"/>
              </w:rPr>
              <w:t>należy</w:t>
            </w:r>
            <w:r w:rsidRPr="09083C2C">
              <w:rPr>
                <w:rFonts w:eastAsia="Calibri" w:cs="Calibri"/>
              </w:rPr>
              <w:t xml:space="preserve"> wykonać z zastosowaniem poniższego wzoru:</w:t>
            </w:r>
          </w:p>
          <w:p w14:paraId="18312951" w14:textId="77777777" w:rsidR="001949A9" w:rsidRPr="007A78A5" w:rsidRDefault="00BA4D71"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FC2B039" w:rsidR="001949A9" w:rsidRPr="007A78A5" w:rsidRDefault="32586190" w:rsidP="0C5D272A">
            <w:pPr>
              <w:spacing w:after="0" w:line="257" w:lineRule="auto"/>
              <w:ind w:left="397" w:hanging="284"/>
            </w:pPr>
            <w:r w:rsidRPr="09083C2C">
              <w:rPr>
                <w:rFonts w:ascii="Cambria Math" w:eastAsia="Cambria Math" w:hAnsi="Cambria Math" w:cs="Cambria Math"/>
                <w:i/>
                <w:iCs/>
              </w:rPr>
              <w:t>N</w:t>
            </w:r>
            <w:r w:rsidRPr="09083C2C">
              <w:rPr>
                <w:rFonts w:eastAsia="Calibri" w:cs="Calibri"/>
              </w:rPr>
              <w:t xml:space="preserve"> – liczba wszystkich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r w:rsidRPr="09083C2C">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2C921E55" w:rsidR="001949A9" w:rsidRPr="007A78A5" w:rsidRDefault="00BA4D71"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32586190" w:rsidRPr="007A78A5">
              <w:rPr>
                <w:rFonts w:eastAsia="Calibri" w:cs="Calibri"/>
              </w:rPr>
              <w:t xml:space="preserve">– Powierzchnia Użytkowa Lokalu Mieszkalnego albo Użytkowego oznaczonego indeksem </w:t>
            </w:r>
            <w:r w:rsidR="32586190" w:rsidRPr="09083C2C">
              <w:rPr>
                <w:rFonts w:ascii="Cambria Math" w:eastAsia="Cambria Math" w:hAnsi="Cambria Math" w:cs="Cambria Math"/>
                <w:i/>
                <w:iCs/>
              </w:rPr>
              <w:t>i</w:t>
            </w:r>
            <w:r w:rsidR="32586190" w:rsidRPr="007A78A5">
              <w:rPr>
                <w:rFonts w:eastAsia="Calibri" w:cs="Calibri"/>
              </w:rPr>
              <w:t>, ogrzewanego ciepłem z systemu</w:t>
            </w:r>
            <w:r w:rsidR="7067D35F" w:rsidRPr="09083C2C" w:rsidDel="4FAE7817">
              <w:rPr>
                <w:rFonts w:asciiTheme="minorHAnsi" w:hAnsiTheme="minorHAnsi" w:cstheme="minorBidi"/>
              </w:rPr>
              <w:t xml:space="preserve"> </w:t>
            </w:r>
            <w:r w:rsidR="32586190" w:rsidRPr="09083C2C">
              <w:rPr>
                <w:rFonts w:asciiTheme="minorHAnsi" w:hAnsiTheme="minorHAnsi" w:cstheme="minorBidi"/>
              </w:rPr>
              <w:t>Demonstratora Technologii</w:t>
            </w:r>
            <w:r w:rsidR="32586190" w:rsidRPr="09083C2C">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lastRenderedPageBreak/>
              <w:t>-</w:t>
            </w:r>
          </w:p>
        </w:tc>
      </w:tr>
      <w:tr w:rsidR="001949A9" w:rsidRPr="17D276A9" w14:paraId="797514AD" w14:textId="34BE392D" w:rsidTr="7B16C413">
        <w:tblPrEx>
          <w:jc w:val="left"/>
        </w:tblPrEx>
        <w:tc>
          <w:tcPr>
            <w:tcW w:w="540" w:type="dxa"/>
          </w:tcPr>
          <w:p w14:paraId="50A80599" w14:textId="33143D79" w:rsidR="001949A9" w:rsidRPr="007A78A5" w:rsidRDefault="00FF232D" w:rsidP="00BB786B">
            <w:pPr>
              <w:pStyle w:val="Akapitzlist"/>
              <w:spacing w:after="0"/>
              <w:ind w:left="0"/>
              <w:jc w:val="center"/>
              <w:rPr>
                <w:b/>
                <w:bCs/>
              </w:rPr>
            </w:pPr>
            <w:r>
              <w:rPr>
                <w:b/>
                <w:bCs/>
              </w:rPr>
              <w:t>25</w:t>
            </w:r>
            <w:r w:rsidR="001949A9">
              <w:rPr>
                <w:b/>
                <w:bCs/>
              </w:rPr>
              <w:t>.</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 xml:space="preserve">Warunki ogólne dotyczące biogazowni oraz warunki techniczne rurociągów do </w:t>
            </w:r>
            <w:proofErr w:type="spellStart"/>
            <w:r w:rsidRPr="007A78A5">
              <w:rPr>
                <w:rFonts w:eastAsia="Calibri" w:cs="Calibri"/>
                <w:b/>
                <w:bCs/>
                <w:color w:val="000000" w:themeColor="text1"/>
              </w:rPr>
              <w:t>przesyłu</w:t>
            </w:r>
            <w:proofErr w:type="spellEnd"/>
            <w:r w:rsidRPr="007A78A5">
              <w:rPr>
                <w:rFonts w:eastAsia="Calibri" w:cs="Calibri"/>
                <w:b/>
                <w:bCs/>
                <w:color w:val="000000" w:themeColor="text1"/>
              </w:rPr>
              <w:t xml:space="preserve"> biogazu/</w:t>
            </w:r>
            <w:proofErr w:type="spellStart"/>
            <w:r w:rsidRPr="007A78A5">
              <w:rPr>
                <w:rFonts w:eastAsia="Calibri" w:cs="Calibri"/>
                <w:b/>
                <w:bCs/>
                <w:color w:val="000000" w:themeColor="text1"/>
              </w:rPr>
              <w:t>biometanu</w:t>
            </w:r>
            <w:proofErr w:type="spellEnd"/>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63C86574" w:rsidR="001949A9" w:rsidRPr="007A78A5" w:rsidRDefault="001949A9" w:rsidP="00B76585">
            <w:pPr>
              <w:spacing w:after="0"/>
              <w:rPr>
                <w:rFonts w:cs="Calibri"/>
                <w:color w:val="000000" w:themeColor="text1"/>
              </w:rPr>
            </w:pPr>
            <w:r w:rsidRPr="0C5D272A">
              <w:rPr>
                <w:rFonts w:cs="Calibri"/>
                <w:color w:val="000000" w:themeColor="text1"/>
              </w:rPr>
              <w:t xml:space="preserve">Jeżeli w ramach realizacji przedsięwzięcia Wykonawca planuje wybudować rurociąg, Zamawiający wymaga, aby rurociąg do </w:t>
            </w:r>
            <w:proofErr w:type="spellStart"/>
            <w:r w:rsidRPr="0C5D272A">
              <w:rPr>
                <w:rFonts w:cs="Calibri"/>
                <w:color w:val="000000" w:themeColor="text1"/>
              </w:rPr>
              <w:t>przesyłu</w:t>
            </w:r>
            <w:proofErr w:type="spellEnd"/>
            <w:r w:rsidRPr="0C5D272A">
              <w:rPr>
                <w:rFonts w:cs="Calibri"/>
                <w:color w:val="000000" w:themeColor="text1"/>
              </w:rPr>
              <w:t xml:space="preserve"> biogazu/</w:t>
            </w:r>
            <w:proofErr w:type="spellStart"/>
            <w:r w:rsidRPr="0C5D272A">
              <w:rPr>
                <w:rFonts w:cs="Calibri"/>
                <w:color w:val="000000" w:themeColor="text1"/>
              </w:rPr>
              <w:t>biometanu</w:t>
            </w:r>
            <w:proofErr w:type="spellEnd"/>
            <w:r w:rsidRPr="0C5D272A">
              <w:rPr>
                <w:rFonts w:cs="Calibri"/>
                <w:color w:val="000000" w:themeColor="text1"/>
              </w:rPr>
              <w:t xml:space="preserve"> w biogazowni spełniał wymagania Rozporządzenia Ministra Gospodarki z dnia 26 kwietnia 2013 r. w sprawie warunków technicznych, jakim powinny odpowiadać sieci gazowe i ich usytuowanie (Dz. U. 2013 poz. 640 z </w:t>
            </w:r>
            <w:proofErr w:type="spellStart"/>
            <w:r w:rsidRPr="0C5D272A">
              <w:rPr>
                <w:rFonts w:cs="Calibri"/>
                <w:color w:val="000000" w:themeColor="text1"/>
              </w:rPr>
              <w:t>późn</w:t>
            </w:r>
            <w:proofErr w:type="spellEnd"/>
            <w:r w:rsidRPr="0C5D272A">
              <w:rPr>
                <w:rFonts w:cs="Calibri"/>
                <w:color w:val="000000" w:themeColor="text1"/>
              </w:rPr>
              <w:t xml:space="preserve">.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7B16C413">
        <w:tblPrEx>
          <w:jc w:val="left"/>
        </w:tblPrEx>
        <w:tc>
          <w:tcPr>
            <w:tcW w:w="540" w:type="dxa"/>
          </w:tcPr>
          <w:p w14:paraId="1BA73639" w14:textId="0D9BBA55" w:rsidR="001949A9" w:rsidRPr="007A78A5" w:rsidRDefault="00FF232D" w:rsidP="00BB786B">
            <w:pPr>
              <w:pStyle w:val="Akapitzlist"/>
              <w:spacing w:after="0"/>
              <w:ind w:left="0"/>
              <w:jc w:val="center"/>
              <w:rPr>
                <w:b/>
                <w:bCs/>
              </w:rPr>
            </w:pPr>
            <w:r>
              <w:rPr>
                <w:b/>
                <w:bCs/>
              </w:rPr>
              <w:t>26</w:t>
            </w:r>
            <w:r w:rsidR="001949A9">
              <w:rPr>
                <w:b/>
                <w:bCs/>
              </w:rPr>
              <w:t>.</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proofErr w:type="spellStart"/>
            <w:r w:rsidRPr="007A78A5">
              <w:rPr>
                <w:rFonts w:cs="Calibri"/>
                <w:b/>
                <w:bCs/>
                <w:color w:val="000000" w:themeColor="text1"/>
              </w:rPr>
              <w:t>Bezodorowość</w:t>
            </w:r>
            <w:proofErr w:type="spellEnd"/>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 xml:space="preserve">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w:t>
            </w:r>
            <w:proofErr w:type="spellStart"/>
            <w:r w:rsidRPr="007A78A5">
              <w:rPr>
                <w:rFonts w:cs="Calibri"/>
                <w:color w:val="000000" w:themeColor="text1"/>
              </w:rPr>
              <w:t>Bezodorowości</w:t>
            </w:r>
            <w:proofErr w:type="spellEnd"/>
            <w:r w:rsidRPr="007A78A5">
              <w:rPr>
                <w:rFonts w:cs="Calibri"/>
                <w:color w:val="000000" w:themeColor="text1"/>
              </w:rPr>
              <w:t xml:space="preserve">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7B16C413">
        <w:tblPrEx>
          <w:jc w:val="left"/>
        </w:tblPrEx>
        <w:tc>
          <w:tcPr>
            <w:tcW w:w="540" w:type="dxa"/>
          </w:tcPr>
          <w:p w14:paraId="465872A1" w14:textId="01589015" w:rsidR="001949A9" w:rsidRPr="007A78A5" w:rsidRDefault="00FF232D" w:rsidP="00BB786B">
            <w:pPr>
              <w:pStyle w:val="Akapitzlist"/>
              <w:spacing w:after="0"/>
              <w:ind w:left="0"/>
              <w:jc w:val="center"/>
              <w:rPr>
                <w:b/>
                <w:bCs/>
              </w:rPr>
            </w:pPr>
            <w:r>
              <w:rPr>
                <w:b/>
                <w:bCs/>
              </w:rPr>
              <w:lastRenderedPageBreak/>
              <w:t>27</w:t>
            </w:r>
            <w:r w:rsidR="001949A9">
              <w:rPr>
                <w:b/>
                <w:bCs/>
              </w:rPr>
              <w:t>.</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07920744" w:rsidR="001949A9" w:rsidRPr="007A78A5" w:rsidRDefault="32586190" w:rsidP="09083C2C">
            <w:pPr>
              <w:spacing w:after="0"/>
              <w:rPr>
                <w:rFonts w:asciiTheme="minorHAnsi" w:hAnsiTheme="minorHAnsi" w:cstheme="minorBidi"/>
              </w:rPr>
            </w:pPr>
            <w:r w:rsidRPr="09083C2C">
              <w:rPr>
                <w:rFonts w:cs="Calibri"/>
                <w:b/>
                <w:bCs/>
                <w:color w:val="000000" w:themeColor="text1"/>
              </w:rPr>
              <w:t>Utrzymanie Udziału</w:t>
            </w:r>
            <w:r w:rsidRPr="09083C2C">
              <w:rPr>
                <w:rFonts w:asciiTheme="minorHAnsi" w:hAnsiTheme="minorHAnsi" w:cstheme="minorBidi"/>
                <w:b/>
                <w:bCs/>
              </w:rPr>
              <w:t xml:space="preserve"> Odnawialnych Źródeł Energii w</w:t>
            </w:r>
            <w:r w:rsidR="7067D35F" w:rsidRPr="09083C2C">
              <w:rPr>
                <w:rFonts w:asciiTheme="minorHAnsi" w:hAnsiTheme="minorHAnsi" w:cstheme="minorBidi"/>
                <w:b/>
                <w:bCs/>
              </w:rPr>
              <w:t xml:space="preserve"> </w:t>
            </w:r>
            <w:r w:rsidRPr="09083C2C">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7B16C413">
        <w:tblPrEx>
          <w:jc w:val="left"/>
        </w:tblPrEx>
        <w:tc>
          <w:tcPr>
            <w:tcW w:w="540" w:type="dxa"/>
          </w:tcPr>
          <w:p w14:paraId="05DC6FA5" w14:textId="34EFC1AA" w:rsidR="001949A9" w:rsidRPr="007A78A5" w:rsidRDefault="00FF232D" w:rsidP="00BB786B">
            <w:pPr>
              <w:pStyle w:val="Akapitzlist"/>
              <w:spacing w:after="0"/>
              <w:ind w:left="0"/>
              <w:jc w:val="center"/>
              <w:rPr>
                <w:b/>
                <w:bCs/>
              </w:rPr>
            </w:pPr>
            <w:r>
              <w:rPr>
                <w:b/>
                <w:bCs/>
              </w:rPr>
              <w:t>28</w:t>
            </w:r>
            <w:r w:rsidR="001949A9">
              <w:rPr>
                <w:b/>
                <w:bCs/>
              </w:rPr>
              <w:t>.</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1632B749" w:rsidR="001949A9" w:rsidRPr="007A78A5" w:rsidRDefault="58F4C950" w:rsidP="063AD85E">
            <w:pPr>
              <w:rPr>
                <w:rFonts w:cs="Calibri"/>
                <w:color w:val="000000" w:themeColor="text1"/>
              </w:rPr>
            </w:pPr>
            <w:r w:rsidRPr="09083C2C">
              <w:rPr>
                <w:rFonts w:cs="Calibri"/>
                <w:color w:val="000000" w:themeColor="text1"/>
              </w:rPr>
              <w:t>Zamawiający wymaga zapewnienia prawidłowego funkcjonowania procesu technologicznego</w:t>
            </w:r>
            <w:r w:rsidR="7067D35F" w:rsidRPr="09083C2C">
              <w:rPr>
                <w:rFonts w:cs="Calibri"/>
                <w:color w:val="000000" w:themeColor="text1"/>
              </w:rPr>
              <w:t xml:space="preserve"> </w:t>
            </w:r>
            <w:r w:rsidR="11AC35BD" w:rsidRPr="09083C2C">
              <w:rPr>
                <w:rFonts w:cs="Calibri"/>
                <w:color w:val="000000" w:themeColor="text1"/>
              </w:rPr>
              <w:t xml:space="preserve">Systemu Demonstracyjnego i </w:t>
            </w:r>
            <w:r w:rsidRPr="09083C2C">
              <w:rPr>
                <w:rFonts w:asciiTheme="minorHAnsi" w:hAnsiTheme="minorHAnsi" w:cstheme="minorBidi"/>
              </w:rPr>
              <w:t>Demonstratora Technologii</w:t>
            </w:r>
            <w:r w:rsidRPr="09083C2C">
              <w:rPr>
                <w:rFonts w:cs="Calibri"/>
                <w:color w:val="000000" w:themeColor="text1"/>
              </w:rPr>
              <w:t>, utrzymywania parametrów pracy (tj. ciągłości pracy, spełnienia wymagań co do udziału OZE, zakresu i jakości świadczonych usług oraz Wielkości</w:t>
            </w:r>
            <w:r w:rsidRPr="09083C2C">
              <w:rPr>
                <w:rFonts w:asciiTheme="minorHAnsi" w:hAnsiTheme="minorHAnsi" w:cstheme="minorBidi"/>
              </w:rPr>
              <w:t xml:space="preserve"> Demonstratora Technologii</w:t>
            </w:r>
            <w:r w:rsidRPr="09083C2C">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7B16C413">
        <w:tblPrEx>
          <w:jc w:val="left"/>
        </w:tblPrEx>
        <w:tc>
          <w:tcPr>
            <w:tcW w:w="540" w:type="dxa"/>
          </w:tcPr>
          <w:p w14:paraId="431CC684" w14:textId="3F0B5E4E" w:rsidR="001949A9" w:rsidRPr="007A78A5" w:rsidRDefault="00FF232D" w:rsidP="00BB786B">
            <w:pPr>
              <w:pStyle w:val="Akapitzlist"/>
              <w:spacing w:after="0"/>
              <w:ind w:left="0"/>
              <w:jc w:val="center"/>
              <w:rPr>
                <w:b/>
                <w:bCs/>
              </w:rPr>
            </w:pPr>
            <w:r>
              <w:rPr>
                <w:b/>
                <w:bCs/>
              </w:rPr>
              <w:t>29</w:t>
            </w:r>
            <w:r w:rsidR="001949A9">
              <w:rPr>
                <w:b/>
                <w:bCs/>
              </w:rPr>
              <w:t>.</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31871370" w:rsidR="001949A9" w:rsidRPr="007A78A5" w:rsidRDefault="001949A9" w:rsidP="77439E7B">
            <w:pPr>
              <w:rPr>
                <w:rFonts w:cs="Calibri"/>
                <w:b/>
                <w:bCs/>
                <w:color w:val="000000" w:themeColor="text1"/>
              </w:rPr>
            </w:pPr>
            <w:r w:rsidRPr="77439E7B">
              <w:rPr>
                <w:rFonts w:cs="Calibri"/>
                <w:b/>
                <w:bCs/>
                <w:color w:val="000000" w:themeColor="text1"/>
              </w:rPr>
              <w:t>Ograniczenie emisji</w:t>
            </w:r>
            <w:r w:rsidR="52311F28" w:rsidRPr="77439E7B">
              <w:rPr>
                <w:rFonts w:cs="Calibri"/>
                <w:b/>
                <w:bCs/>
                <w:color w:val="000000" w:themeColor="text1"/>
              </w:rPr>
              <w:t xml:space="preserve"> zanieczyszczeń</w:t>
            </w:r>
            <w:r w:rsidRPr="77439E7B">
              <w:rPr>
                <w:rFonts w:cs="Calibri"/>
                <w:b/>
                <w:bCs/>
                <w:color w:val="000000" w:themeColor="text1"/>
              </w:rPr>
              <w:t xml:space="preserve"> i ochrona przed hałasem</w:t>
            </w:r>
            <w:r w:rsidR="38C19888" w:rsidRPr="77439E7B">
              <w:rPr>
                <w:rFonts w:cs="Calibri"/>
                <w:b/>
                <w:bCs/>
                <w:color w:val="000000" w:themeColor="text1"/>
              </w:rPr>
              <w:t xml:space="preserve"> w Kogeneracji OZE</w:t>
            </w:r>
          </w:p>
        </w:tc>
        <w:tc>
          <w:tcPr>
            <w:tcW w:w="6369" w:type="dxa"/>
          </w:tcPr>
          <w:p w14:paraId="2C87ABDF" w14:textId="60B4CD16" w:rsidR="001949A9" w:rsidRPr="007A78A5" w:rsidRDefault="1204D377" w:rsidP="77439E7B">
            <w:pPr>
              <w:spacing w:after="0"/>
              <w:rPr>
                <w:rFonts w:cs="Calibri"/>
                <w:color w:val="000000" w:themeColor="text1"/>
              </w:rPr>
            </w:pPr>
            <w:r w:rsidRPr="77439E7B">
              <w:rPr>
                <w:rFonts w:cs="Calibri"/>
                <w:color w:val="000000" w:themeColor="text1"/>
              </w:rPr>
              <w:t xml:space="preserve">Zamawiający wymaga spełnienia przez układ Kogeneracji OZE obowiązujących norm i uregulowań prawnych dotyczących </w:t>
            </w:r>
            <w:r w:rsidR="0A160EC4" w:rsidRPr="77439E7B">
              <w:rPr>
                <w:rFonts w:cs="Calibri"/>
                <w:color w:val="000000" w:themeColor="text1"/>
              </w:rPr>
              <w:t>ograniczenia emisji zanieczyszczeń</w:t>
            </w:r>
            <w:r w:rsidR="1067CD9F" w:rsidRPr="77439E7B">
              <w:rPr>
                <w:rFonts w:cs="Calibri"/>
                <w:color w:val="000000" w:themeColor="text1"/>
              </w:rPr>
              <w:t xml:space="preserve"> i ochrony przed hałasem</w:t>
            </w:r>
            <w:r w:rsidRPr="77439E7B">
              <w:rPr>
                <w:rFonts w:cs="Calibri"/>
                <w:color w:val="000000" w:themeColor="text1"/>
              </w:rPr>
              <w:t>.</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7B16C413">
        <w:tblPrEx>
          <w:jc w:val="left"/>
        </w:tblPrEx>
        <w:tc>
          <w:tcPr>
            <w:tcW w:w="540" w:type="dxa"/>
          </w:tcPr>
          <w:p w14:paraId="0A409D41" w14:textId="173826AC" w:rsidR="001949A9" w:rsidRPr="007A78A5" w:rsidRDefault="00FF232D" w:rsidP="00BB786B">
            <w:pPr>
              <w:pStyle w:val="Akapitzlist"/>
              <w:spacing w:after="0"/>
              <w:ind w:left="0"/>
              <w:jc w:val="center"/>
              <w:rPr>
                <w:b/>
                <w:bCs/>
              </w:rPr>
            </w:pPr>
            <w:r>
              <w:rPr>
                <w:b/>
                <w:bCs/>
              </w:rPr>
              <w:t>30</w:t>
            </w:r>
            <w:r w:rsidR="001949A9">
              <w:rPr>
                <w:b/>
                <w:bCs/>
              </w:rPr>
              <w:t>.</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0830B0A2" w:rsidR="001949A9" w:rsidRPr="007A78A5" w:rsidRDefault="32586190" w:rsidP="063AD85E">
            <w:pPr>
              <w:spacing w:after="0"/>
            </w:pPr>
            <w:r w:rsidRPr="09083C2C">
              <w:rPr>
                <w:rFonts w:cs="Calibri"/>
                <w:color w:val="000000" w:themeColor="text1"/>
              </w:rPr>
              <w:t xml:space="preserve">Zamawiający wymaga zapewnienia w trakcie realizacji Umowy pełnej ochrony BHP i ppoż. we wszystkich obiektach wchodzących w skład oddawanej do użytku </w:t>
            </w:r>
            <w:r w:rsidRPr="09083C2C">
              <w:rPr>
                <w:rFonts w:asciiTheme="minorHAnsi" w:hAnsiTheme="minorHAnsi" w:cstheme="minorBidi"/>
              </w:rPr>
              <w:t>instalacji Demonstratora Technologii</w:t>
            </w:r>
            <w:r w:rsidRPr="09083C2C">
              <w:rPr>
                <w:rFonts w:cs="Calibri"/>
                <w:color w:val="000000" w:themeColor="text1"/>
              </w:rPr>
              <w:t>, zgodnie z obowiązującymi przepisami. Zamawiający wymaga również wyposażenia nowych obiektów wchodzących w skład</w:t>
            </w:r>
            <w:r w:rsidR="7067D35F" w:rsidRPr="09083C2C">
              <w:rPr>
                <w:rFonts w:cs="Calibri"/>
                <w:color w:val="000000" w:themeColor="text1"/>
              </w:rPr>
              <w:t xml:space="preserve"> </w:t>
            </w:r>
            <w:r w:rsidRPr="09083C2C">
              <w:rPr>
                <w:rFonts w:asciiTheme="minorHAnsi" w:hAnsiTheme="minorHAnsi" w:cstheme="minorBidi"/>
              </w:rPr>
              <w:t>Demonstrator</w:t>
            </w:r>
            <w:r w:rsidR="06CDA626" w:rsidRPr="09083C2C">
              <w:rPr>
                <w:rFonts w:asciiTheme="minorHAnsi" w:hAnsiTheme="minorHAnsi" w:cstheme="minorBidi"/>
              </w:rPr>
              <w:t>a</w:t>
            </w:r>
            <w:r w:rsidRPr="09083C2C">
              <w:rPr>
                <w:rFonts w:asciiTheme="minorHAnsi" w:hAnsiTheme="minorHAnsi" w:cstheme="minorBidi"/>
              </w:rPr>
              <w:t xml:space="preserve"> Technologii</w:t>
            </w:r>
            <w:r w:rsidRPr="09083C2C">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w:t>
            </w:r>
            <w:r w:rsidR="368C27DB" w:rsidRPr="09083C2C">
              <w:rPr>
                <w:rFonts w:cs="Calibri"/>
                <w:color w:val="000000" w:themeColor="text1"/>
              </w:rPr>
              <w:t>podmioty</w:t>
            </w:r>
            <w:r w:rsidRPr="09083C2C">
              <w:rPr>
                <w:rFonts w:cs="Calibri"/>
                <w:color w:val="000000" w:themeColor="text1"/>
              </w:rPr>
              <w:t>).</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7B16C413">
        <w:tblPrEx>
          <w:jc w:val="left"/>
        </w:tblPrEx>
        <w:tc>
          <w:tcPr>
            <w:tcW w:w="540" w:type="dxa"/>
          </w:tcPr>
          <w:p w14:paraId="46FC68C7" w14:textId="18005118" w:rsidR="001949A9" w:rsidRPr="00BB786B" w:rsidRDefault="00FF232D" w:rsidP="00BB786B">
            <w:pPr>
              <w:spacing w:after="0"/>
              <w:jc w:val="center"/>
              <w:rPr>
                <w:b/>
                <w:bCs/>
              </w:rPr>
            </w:pPr>
            <w:r>
              <w:rPr>
                <w:b/>
                <w:bCs/>
              </w:rPr>
              <w:t>31</w:t>
            </w:r>
            <w:r w:rsidR="001949A9">
              <w:rPr>
                <w:b/>
                <w:bCs/>
              </w:rPr>
              <w:t>.</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7B16C413">
        <w:tblPrEx>
          <w:jc w:val="left"/>
        </w:tblPrEx>
        <w:tc>
          <w:tcPr>
            <w:tcW w:w="540" w:type="dxa"/>
          </w:tcPr>
          <w:p w14:paraId="614AA119" w14:textId="1B6DE0F2" w:rsidR="001949A9" w:rsidRPr="007A78A5" w:rsidRDefault="00FF232D" w:rsidP="00BB786B">
            <w:pPr>
              <w:pStyle w:val="Akapitzlist"/>
              <w:spacing w:after="0"/>
              <w:ind w:left="0"/>
              <w:jc w:val="center"/>
              <w:rPr>
                <w:b/>
                <w:bCs/>
              </w:rPr>
            </w:pPr>
            <w:r>
              <w:rPr>
                <w:b/>
                <w:bCs/>
              </w:rPr>
              <w:t>32</w:t>
            </w:r>
            <w:r w:rsidR="001949A9">
              <w:rPr>
                <w:b/>
                <w:bCs/>
              </w:rPr>
              <w:t>.</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666FF9B5" w:rsidR="001949A9" w:rsidRPr="007A78A5" w:rsidRDefault="001949A9"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 xml:space="preserve">Dla kolektorów słonecznych - zbiorczy licznik </w:t>
            </w:r>
            <w:r w:rsidR="3E5C8917" w:rsidRPr="0C5D272A">
              <w:rPr>
                <w:rFonts w:cs="Calibri"/>
                <w:color w:val="000000" w:themeColor="text1"/>
              </w:rPr>
              <w:t>ciepła</w:t>
            </w:r>
          </w:p>
          <w:p w14:paraId="7AE1F3EC" w14:textId="7BD701D7" w:rsidR="001949A9" w:rsidRPr="007A78A5" w:rsidRDefault="7BF055E0"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Dla pomp ciepła - licznik zużywanej energii elektrycznej oraz licznik produkowane</w:t>
            </w:r>
            <w:r w:rsidR="7108E74D" w:rsidRPr="0C5D272A">
              <w:rPr>
                <w:rFonts w:cs="Calibri"/>
                <w:color w:val="000000" w:themeColor="text1"/>
              </w:rPr>
              <w:t xml:space="preserve">go </w:t>
            </w:r>
            <w:r w:rsidRPr="0C5D272A">
              <w:rPr>
                <w:rFonts w:cs="Calibri"/>
                <w:color w:val="000000" w:themeColor="text1"/>
              </w:rPr>
              <w:t>c</w:t>
            </w:r>
            <w:r w:rsidR="21C6F4C3" w:rsidRPr="0C5D272A">
              <w:rPr>
                <w:rFonts w:cs="Calibri"/>
                <w:color w:val="000000" w:themeColor="text1"/>
              </w:rPr>
              <w:t>iepła</w:t>
            </w:r>
          </w:p>
          <w:p w14:paraId="4957AF34"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 xml:space="preserve">Dla biogazowni – licznik przepływowy biogazu i </w:t>
            </w:r>
            <w:proofErr w:type="spellStart"/>
            <w:r w:rsidRPr="007A78A5">
              <w:rPr>
                <w:rFonts w:cs="Calibri"/>
                <w:color w:val="000000" w:themeColor="text1"/>
              </w:rPr>
              <w:t>biometanu</w:t>
            </w:r>
            <w:proofErr w:type="spellEnd"/>
            <w:r w:rsidRPr="007A78A5">
              <w:rPr>
                <w:rFonts w:cs="Calibri"/>
                <w:color w:val="000000" w:themeColor="text1"/>
              </w:rPr>
              <w:t>, licznik generowanej energii elektrycznej, licznik generowanego ciepła</w:t>
            </w:r>
          </w:p>
          <w:p w14:paraId="43E92B24" w14:textId="026E8068" w:rsidR="001949A9" w:rsidRPr="007A78A5" w:rsidRDefault="001949A9" w:rsidP="00B76585">
            <w:pPr>
              <w:pStyle w:val="Akapitzlist"/>
              <w:numPr>
                <w:ilvl w:val="0"/>
                <w:numId w:val="34"/>
              </w:numPr>
              <w:spacing w:after="0"/>
              <w:rPr>
                <w:color w:val="000000" w:themeColor="text1"/>
              </w:rPr>
            </w:pPr>
            <w:r w:rsidRPr="0C5D272A">
              <w:rPr>
                <w:rFonts w:cs="Calibri"/>
                <w:color w:val="000000" w:themeColor="text1"/>
              </w:rPr>
              <w:t>Dla magazynu ciepła - licznik ciepła pobieranego z magazynu, pomiar temperatury/temperatur właściwy dla konstrukcji magazyn</w:t>
            </w:r>
            <w:r w:rsidR="36BCA065" w:rsidRPr="0C5D272A">
              <w:rPr>
                <w:rFonts w:cs="Calibri"/>
                <w:color w:val="000000" w:themeColor="text1"/>
              </w:rPr>
              <w:t>u</w:t>
            </w:r>
          </w:p>
          <w:p w14:paraId="11A37E5C" w14:textId="62B389BD" w:rsidR="27B7B9C1" w:rsidRDefault="27B7B9C1" w:rsidP="0C5D272A">
            <w:pPr>
              <w:pStyle w:val="Akapitzlist"/>
              <w:numPr>
                <w:ilvl w:val="0"/>
                <w:numId w:val="34"/>
              </w:numPr>
              <w:spacing w:after="0"/>
              <w:rPr>
                <w:color w:val="000000" w:themeColor="text1"/>
              </w:rPr>
            </w:pPr>
            <w:r w:rsidRPr="0C5D272A">
              <w:rPr>
                <w:rFonts w:cs="Calibri"/>
                <w:color w:val="000000" w:themeColor="text1"/>
              </w:rPr>
              <w:lastRenderedPageBreak/>
              <w:t>Dla elektrolizera – licznik</w:t>
            </w:r>
            <w:r w:rsidR="5431400A" w:rsidRPr="0C5D272A">
              <w:rPr>
                <w:rFonts w:cs="Calibri"/>
                <w:color w:val="000000" w:themeColor="text1"/>
              </w:rPr>
              <w:t>i</w:t>
            </w:r>
            <w:r w:rsidRPr="0C5D272A">
              <w:rPr>
                <w:rFonts w:cs="Calibri"/>
                <w:color w:val="000000" w:themeColor="text1"/>
              </w:rPr>
              <w:t xml:space="preserve"> wykorzystanej energii, licznik wyprodukowanego wodoru</w:t>
            </w:r>
          </w:p>
          <w:p w14:paraId="15A0E73A" w14:textId="651FA981" w:rsidR="27B7B9C1" w:rsidRDefault="2DBC6000" w:rsidP="0C5D272A">
            <w:pPr>
              <w:pStyle w:val="Akapitzlist"/>
              <w:numPr>
                <w:ilvl w:val="0"/>
                <w:numId w:val="34"/>
              </w:numPr>
              <w:spacing w:after="0"/>
              <w:rPr>
                <w:color w:val="000000" w:themeColor="text1"/>
              </w:rPr>
            </w:pPr>
            <w:r w:rsidRPr="2245775B">
              <w:rPr>
                <w:rFonts w:cs="Calibri"/>
                <w:color w:val="000000" w:themeColor="text1"/>
              </w:rPr>
              <w:t>Dla ogniwa paliwowego</w:t>
            </w:r>
            <w:r w:rsidR="1A70F7EA" w:rsidRPr="2245775B">
              <w:rPr>
                <w:rFonts w:cs="Calibri"/>
                <w:color w:val="000000" w:themeColor="text1"/>
              </w:rPr>
              <w:t xml:space="preserve"> – licznik wykorzystanego wodoru, licznik</w:t>
            </w:r>
            <w:r w:rsidR="516C9794" w:rsidRPr="2245775B">
              <w:rPr>
                <w:rFonts w:cs="Calibri"/>
                <w:color w:val="000000" w:themeColor="text1"/>
              </w:rPr>
              <w:t>i</w:t>
            </w:r>
            <w:r w:rsidR="1A70F7EA" w:rsidRPr="2245775B">
              <w:rPr>
                <w:rFonts w:cs="Calibri"/>
                <w:color w:val="000000" w:themeColor="text1"/>
              </w:rPr>
              <w:t xml:space="preserve"> wyprodukowanej </w:t>
            </w:r>
            <w:r w:rsidR="2A08EAD9" w:rsidRPr="2245775B">
              <w:rPr>
                <w:rFonts w:cs="Calibri"/>
                <w:color w:val="000000" w:themeColor="text1"/>
              </w:rPr>
              <w:t>i w</w:t>
            </w:r>
            <w:r w:rsidR="6EBFDE32" w:rsidRPr="2245775B">
              <w:rPr>
                <w:rFonts w:cs="Calibri"/>
                <w:color w:val="000000" w:themeColor="text1"/>
              </w:rPr>
              <w:t>y</w:t>
            </w:r>
            <w:r w:rsidR="2A08EAD9" w:rsidRPr="2245775B">
              <w:rPr>
                <w:rFonts w:cs="Calibri"/>
                <w:color w:val="000000" w:themeColor="text1"/>
              </w:rPr>
              <w:t xml:space="preserve">prowadzonej </w:t>
            </w:r>
            <w:r w:rsidR="1A70F7EA" w:rsidRPr="2245775B">
              <w:rPr>
                <w:rFonts w:cs="Calibri"/>
                <w:color w:val="000000" w:themeColor="text1"/>
              </w:rPr>
              <w:t>energii</w:t>
            </w:r>
          </w:p>
          <w:p w14:paraId="6328E855"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34"/>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34"/>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10"/>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nasłonecznienie</w:t>
            </w:r>
          </w:p>
          <w:p w14:paraId="10BF2516" w14:textId="6440CD73" w:rsidR="001949A9" w:rsidRPr="007A78A5" w:rsidRDefault="001949A9" w:rsidP="0D925E83">
            <w:pPr>
              <w:spacing w:after="0"/>
              <w:rPr>
                <w:rFonts w:cs="Calibri"/>
                <w:color w:val="000000" w:themeColor="text1"/>
              </w:rPr>
            </w:pPr>
            <w:r w:rsidRPr="0C5D272A">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w:t>
            </w:r>
            <w:r w:rsidR="5A5D35ED" w:rsidRPr="0C5D272A">
              <w:rPr>
                <w:rFonts w:cs="Calibri"/>
                <w:color w:val="000000" w:themeColor="text1"/>
              </w:rPr>
              <w:t>w płaszczyźnie i</w:t>
            </w:r>
            <w:r w:rsidR="30A1159F" w:rsidRPr="0C5D272A">
              <w:rPr>
                <w:rFonts w:cs="Calibri"/>
                <w:color w:val="000000" w:themeColor="text1"/>
              </w:rPr>
              <w:t xml:space="preserve">ch </w:t>
            </w:r>
            <w:r w:rsidRPr="0C5D272A">
              <w:rPr>
                <w:rFonts w:cs="Calibri"/>
                <w:color w:val="000000" w:themeColor="text1"/>
              </w:rPr>
              <w:t xml:space="preserve">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0E67C409" w14:textId="40BA416A" w:rsidTr="7B16C413">
        <w:tblPrEx>
          <w:jc w:val="left"/>
        </w:tblPrEx>
        <w:tc>
          <w:tcPr>
            <w:tcW w:w="540" w:type="dxa"/>
          </w:tcPr>
          <w:p w14:paraId="72C8CAFE" w14:textId="07A3EF36" w:rsidR="001949A9" w:rsidRPr="007A78A5" w:rsidRDefault="00FF232D" w:rsidP="00BB786B">
            <w:pPr>
              <w:pStyle w:val="Akapitzlist"/>
              <w:spacing w:after="0"/>
              <w:ind w:left="0"/>
              <w:jc w:val="center"/>
              <w:rPr>
                <w:b/>
                <w:bCs/>
              </w:rPr>
            </w:pPr>
            <w:r>
              <w:rPr>
                <w:b/>
                <w:bCs/>
              </w:rPr>
              <w:t>33</w:t>
            </w:r>
            <w:r w:rsidR="001949A9">
              <w:rPr>
                <w:b/>
                <w:bCs/>
              </w:rPr>
              <w:t>.</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proofErr w:type="spellStart"/>
            <w:r w:rsidRPr="0D925E83">
              <w:rPr>
                <w:rFonts w:cs="Calibri"/>
                <w:i/>
                <w:iCs/>
                <w:color w:val="000000" w:themeColor="text1"/>
              </w:rPr>
              <w:t>supervisory</w:t>
            </w:r>
            <w:proofErr w:type="spellEnd"/>
            <w:r w:rsidRPr="0D925E83">
              <w:rPr>
                <w:rFonts w:cs="Calibri"/>
                <w:i/>
                <w:iCs/>
                <w:color w:val="000000" w:themeColor="text1"/>
              </w:rPr>
              <w:t xml:space="preserve"> </w:t>
            </w:r>
            <w:proofErr w:type="spellStart"/>
            <w:r w:rsidRPr="0D925E83">
              <w:rPr>
                <w:rFonts w:cs="Calibri"/>
                <w:i/>
                <w:iCs/>
                <w:color w:val="000000" w:themeColor="text1"/>
              </w:rPr>
              <w:t>control</w:t>
            </w:r>
            <w:proofErr w:type="spellEnd"/>
            <w:r w:rsidRPr="0D925E83">
              <w:rPr>
                <w:rFonts w:cs="Calibri"/>
                <w:i/>
                <w:iCs/>
                <w:color w:val="000000" w:themeColor="text1"/>
              </w:rPr>
              <w:t xml:space="preserve"> and data </w:t>
            </w:r>
            <w:proofErr w:type="spellStart"/>
            <w:r w:rsidRPr="0D925E83">
              <w:rPr>
                <w:rFonts w:cs="Calibri"/>
                <w:i/>
                <w:iCs/>
                <w:color w:val="000000" w:themeColor="text1"/>
              </w:rPr>
              <w:t>acquisition</w:t>
            </w:r>
            <w:proofErr w:type="spellEnd"/>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w:t>
            </w:r>
            <w:proofErr w:type="spellStart"/>
            <w:r w:rsidRPr="0D925E83">
              <w:rPr>
                <w:rFonts w:cs="Calibri"/>
                <w:color w:val="000000" w:themeColor="text1"/>
              </w:rPr>
              <w:t>AKPiA</w:t>
            </w:r>
            <w:proofErr w:type="spellEnd"/>
            <w:r w:rsidRPr="0D925E83">
              <w:rPr>
                <w:rFonts w:cs="Calibri"/>
                <w:color w:val="000000" w:themeColor="text1"/>
              </w:rPr>
              <w:t>”.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770DB543"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sterowanie procesami technologicznymi oraz wszystkimi urządzeniami wchodzącymi w </w:t>
            </w:r>
            <w:r w:rsidRPr="0C5D272A">
              <w:rPr>
                <w:rFonts w:asciiTheme="minorHAnsi" w:hAnsiTheme="minorHAnsi" w:cstheme="minorBidi"/>
              </w:rPr>
              <w:t>skład Demonstrator</w:t>
            </w:r>
            <w:r w:rsidR="60C3CC51" w:rsidRPr="0C5D272A">
              <w:rPr>
                <w:rFonts w:asciiTheme="minorHAnsi" w:hAnsiTheme="minorHAnsi" w:cstheme="minorBidi"/>
              </w:rPr>
              <w:t>a</w:t>
            </w:r>
            <w:r w:rsidRPr="0C5D272A">
              <w:rPr>
                <w:rFonts w:asciiTheme="minorHAnsi" w:hAnsiTheme="minorHAnsi" w:cstheme="minorBidi"/>
              </w:rPr>
              <w:t xml:space="preserve"> Technologii</w:t>
            </w:r>
            <w:r w:rsidRPr="0C5D272A">
              <w:rPr>
                <w:rFonts w:cs="Calibri"/>
                <w:color w:val="000000" w:themeColor="text1"/>
              </w:rPr>
              <w:t>,</w:t>
            </w:r>
          </w:p>
          <w:p w14:paraId="5C418B3A" w14:textId="747D48AB"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t>monitoring online parametrów procesu technologicznego systemu ciepłowniczego</w:t>
            </w:r>
            <w:r w:rsidR="0458578C" w:rsidRPr="0C5D272A">
              <w:rPr>
                <w:rFonts w:cs="Calibri"/>
                <w:color w:val="000000" w:themeColor="text1"/>
              </w:rPr>
              <w:t xml:space="preserve"> i elektrociepłowniczego</w:t>
            </w:r>
            <w:r w:rsidRPr="0C5D272A">
              <w:rPr>
                <w:rFonts w:cs="Calibri"/>
                <w:color w:val="000000" w:themeColor="text1"/>
              </w:rPr>
              <w:t>,</w:t>
            </w:r>
          </w:p>
          <w:p w14:paraId="59870E67" w14:textId="2516B369"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lastRenderedPageBreak/>
              <w:t>zdalny dostęp do systemu dla Zamawiającego (i Użytkownika) z funkcją odczytu aktualnych i historycznych danych parametrów procesu technologicznego systemu ciepłowniczego</w:t>
            </w:r>
            <w:r w:rsidR="74926707" w:rsidRPr="0C5D272A">
              <w:rPr>
                <w:rFonts w:cs="Calibri"/>
                <w:color w:val="000000" w:themeColor="text1"/>
              </w:rPr>
              <w:t xml:space="preserve"> i elektrociepłowniczego</w:t>
            </w:r>
            <w:r w:rsidRPr="0C5D272A">
              <w:rPr>
                <w:rFonts w:cs="Calibri"/>
                <w:color w:val="000000" w:themeColor="text1"/>
              </w:rPr>
              <w:t>,</w:t>
            </w:r>
          </w:p>
          <w:p w14:paraId="2D40798F" w14:textId="77777777" w:rsidR="001949A9" w:rsidRPr="007A78A5" w:rsidRDefault="001949A9" w:rsidP="00B76585">
            <w:pPr>
              <w:pStyle w:val="Akapitzlist"/>
              <w:numPr>
                <w:ilvl w:val="0"/>
                <w:numId w:val="33"/>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72ED8C92"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raportowanie dobowego, miesięcznego i rocznego (sezonowego) współczynnika udziału OZE </w:t>
            </w:r>
            <w:r w:rsidRPr="0C5D272A">
              <w:rPr>
                <w:rFonts w:asciiTheme="minorHAnsi" w:hAnsiTheme="minorHAnsi" w:cstheme="minorBidi"/>
              </w:rPr>
              <w:t>w Demonstratorze Technologii</w:t>
            </w:r>
            <w:r w:rsidRPr="0C5D272A">
              <w:rPr>
                <w:rFonts w:cs="Calibri"/>
                <w:color w:val="000000" w:themeColor="text1"/>
              </w:rPr>
              <w:t xml:space="preserve"> </w:t>
            </w:r>
            <w:r w:rsidR="540AA37D" w:rsidRPr="0C5D272A">
              <w:rPr>
                <w:rFonts w:cs="Calibri"/>
                <w:color w:val="000000" w:themeColor="text1"/>
              </w:rPr>
              <w:t xml:space="preserve">widoczne </w:t>
            </w:r>
            <w:r w:rsidRPr="0C5D272A">
              <w:rPr>
                <w:rFonts w:cs="Calibri"/>
                <w:color w:val="000000" w:themeColor="text1"/>
              </w:rPr>
              <w:t>również przez zdalny dostęp,</w:t>
            </w:r>
          </w:p>
          <w:p w14:paraId="23E29F10"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3833AB5A" w:rsidR="001949A9" w:rsidRPr="007A78A5" w:rsidRDefault="32586190" w:rsidP="09083C2C">
            <w:pPr>
              <w:pStyle w:val="Akapitzlist"/>
              <w:numPr>
                <w:ilvl w:val="0"/>
                <w:numId w:val="33"/>
              </w:numPr>
              <w:spacing w:after="0"/>
              <w:rPr>
                <w:rFonts w:asciiTheme="minorHAnsi" w:eastAsiaTheme="minorEastAsia" w:hAnsiTheme="minorHAnsi" w:cstheme="minorBidi"/>
                <w:color w:val="000000" w:themeColor="text1"/>
              </w:rPr>
            </w:pPr>
            <w:r w:rsidRPr="09083C2C">
              <w:rPr>
                <w:color w:val="000000" w:themeColor="text1"/>
              </w:rPr>
              <w:t>dostęp do aktualnego stanu pracy Demonstratora poprzez API w celu realizacji prezentacji na stronie internetowej Zamawiającego w czasie rzeczywistym (uwzględniając między innymi takie parametry jak udział OZE,</w:t>
            </w:r>
            <w:r w:rsidR="7067D35F" w:rsidRPr="09083C2C">
              <w:rPr>
                <w:color w:val="000000" w:themeColor="text1"/>
              </w:rPr>
              <w:t xml:space="preserve"> </w:t>
            </w:r>
            <w:r w:rsidRPr="09083C2C">
              <w:rPr>
                <w:color w:val="000000" w:themeColor="text1"/>
              </w:rPr>
              <w:t>przepływ ciepła pomiędzy poszczególnymi elementami instalacji, parametry temperaturowe mediów transportujących ciepło, zużycie</w:t>
            </w:r>
            <w:r w:rsidR="4CE5B110" w:rsidRPr="09083C2C">
              <w:rPr>
                <w:color w:val="000000" w:themeColor="text1"/>
              </w:rPr>
              <w:t xml:space="preserve"> i</w:t>
            </w:r>
            <w:r w:rsidR="7067D35F" w:rsidRPr="09083C2C">
              <w:rPr>
                <w:color w:val="000000" w:themeColor="text1"/>
              </w:rPr>
              <w:t xml:space="preserve"> </w:t>
            </w:r>
            <w:r w:rsidR="016F1648" w:rsidRPr="09083C2C">
              <w:rPr>
                <w:color w:val="000000" w:themeColor="text1"/>
              </w:rPr>
              <w:t xml:space="preserve">produkcja </w:t>
            </w:r>
            <w:r w:rsidRPr="09083C2C">
              <w:rPr>
                <w:color w:val="000000" w:themeColor="text1"/>
              </w:rPr>
              <w:t>energii elektrycznej poprzez poszczególne elementy instalacji, zużywana energia cieplna na potrzeby CU oraz CWU</w:t>
            </w:r>
            <w:r w:rsidR="5CB693B3" w:rsidRPr="09083C2C">
              <w:rPr>
                <w:color w:val="000000" w:themeColor="text1"/>
              </w:rPr>
              <w:t xml:space="preserve"> oraz procesów własnych ciepłowni lub elektrociepłowni</w:t>
            </w:r>
            <w:r w:rsidRPr="09083C2C">
              <w:rPr>
                <w:color w:val="000000" w:themeColor="text1"/>
              </w:rPr>
              <w:t>),</w:t>
            </w:r>
          </w:p>
          <w:p w14:paraId="2985D5CC" w14:textId="13A75A71" w:rsidR="001949A9" w:rsidRPr="007A78A5" w:rsidRDefault="001949A9" w:rsidP="7F82A3B6">
            <w:pPr>
              <w:pStyle w:val="Akapitzlist"/>
              <w:numPr>
                <w:ilvl w:val="0"/>
                <w:numId w:val="33"/>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46980C1A" w14:textId="09DDB1D4" w:rsidTr="7B16C413">
        <w:tblPrEx>
          <w:jc w:val="left"/>
        </w:tblPrEx>
        <w:tc>
          <w:tcPr>
            <w:tcW w:w="540" w:type="dxa"/>
          </w:tcPr>
          <w:p w14:paraId="3DD84757" w14:textId="5627E087" w:rsidR="001949A9" w:rsidRPr="00BB786B" w:rsidRDefault="00FF232D" w:rsidP="00BB786B">
            <w:pPr>
              <w:jc w:val="center"/>
              <w:rPr>
                <w:b/>
                <w:bCs/>
              </w:rPr>
            </w:pPr>
            <w:r>
              <w:rPr>
                <w:b/>
                <w:bCs/>
              </w:rPr>
              <w:t>34</w:t>
            </w:r>
            <w:r w:rsidR="001949A9">
              <w:rPr>
                <w:b/>
                <w:bCs/>
              </w:rPr>
              <w:t>.</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1E36BD8B" w:rsidR="001949A9" w:rsidRPr="007A78A5" w:rsidRDefault="001949A9" w:rsidP="063AD85E">
            <w:pPr>
              <w:spacing w:after="0"/>
              <w:rPr>
                <w:rFonts w:cs="Calibri"/>
                <w:color w:val="000000" w:themeColor="text1"/>
              </w:rPr>
            </w:pPr>
            <w:r w:rsidRPr="0C5D272A">
              <w:rPr>
                <w:rFonts w:cs="Calibri"/>
                <w:color w:val="000000" w:themeColor="text1"/>
              </w:rPr>
              <w:t xml:space="preserve">Zamawiający wymaga od Wykonawcy zapewnienia, w ramach Wynagrodzenia Podstawowego Etapu II, Użytkownikowi serwisu </w:t>
            </w:r>
            <w:r w:rsidRPr="0C5D272A">
              <w:rPr>
                <w:rFonts w:asciiTheme="minorHAnsi" w:hAnsiTheme="minorHAnsi" w:cstheme="minorBidi"/>
              </w:rPr>
              <w:t>gwarancyjnego Demonstratora Technologii</w:t>
            </w:r>
            <w:r w:rsidRPr="0C5D272A">
              <w:rPr>
                <w:rFonts w:cs="Calibri"/>
                <w:color w:val="000000" w:themeColor="text1"/>
              </w:rPr>
              <w:t xml:space="preserve"> przez okres co najmniej 2 lat (24 miesiące) licząc od dnia podpisania protokołu odbioru </w:t>
            </w:r>
            <w:r w:rsidRPr="0C5D272A">
              <w:rPr>
                <w:rFonts w:asciiTheme="minorHAnsi" w:hAnsiTheme="minorHAnsi" w:cstheme="minorBidi"/>
              </w:rPr>
              <w:t>końcowego Demonstratora Technologii</w:t>
            </w:r>
            <w:r w:rsidRPr="0C5D272A">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C5D272A">
              <w:rPr>
                <w:rFonts w:asciiTheme="minorHAnsi" w:hAnsiTheme="minorHAnsi" w:cstheme="minorBidi"/>
              </w:rPr>
              <w:t>serwisowych Demonstratora Technologii</w:t>
            </w:r>
            <w:r w:rsidRPr="0C5D272A">
              <w:rPr>
                <w:rFonts w:cs="Calibri"/>
                <w:color w:val="000000" w:themeColor="text1"/>
              </w:rPr>
              <w:t xml:space="preserve"> oraz elementów wchodzących w je</w:t>
            </w:r>
            <w:r w:rsidR="04720940" w:rsidRPr="0C5D272A">
              <w:rPr>
                <w:rFonts w:cs="Calibri"/>
                <w:color w:val="000000" w:themeColor="text1"/>
              </w:rPr>
              <w:t>go</w:t>
            </w:r>
            <w:r w:rsidRPr="0C5D272A">
              <w:rPr>
                <w:rFonts w:cs="Calibri"/>
                <w:color w:val="000000" w:themeColor="text1"/>
              </w:rPr>
              <w:t xml:space="preserve">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7B16C413">
        <w:tblPrEx>
          <w:jc w:val="left"/>
        </w:tblPrEx>
        <w:tc>
          <w:tcPr>
            <w:tcW w:w="540" w:type="dxa"/>
          </w:tcPr>
          <w:p w14:paraId="521529AB" w14:textId="6C1927A8" w:rsidR="001949A9" w:rsidRPr="007A78A5" w:rsidRDefault="00FF232D" w:rsidP="00BB786B">
            <w:pPr>
              <w:pStyle w:val="Akapitzlist"/>
              <w:spacing w:after="0"/>
              <w:ind w:left="0"/>
              <w:jc w:val="center"/>
              <w:rPr>
                <w:b/>
                <w:bCs/>
              </w:rPr>
            </w:pPr>
            <w:r>
              <w:rPr>
                <w:b/>
                <w:bCs/>
              </w:rPr>
              <w:t>35</w:t>
            </w:r>
            <w:r w:rsidR="001949A9">
              <w:rPr>
                <w:b/>
                <w:bCs/>
              </w:rPr>
              <w:t>.</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xml:space="preserve">.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w:t>
            </w:r>
            <w:r w:rsidRPr="007A78A5">
              <w:rPr>
                <w:rFonts w:eastAsia="Calibri" w:cs="Calibri"/>
                <w:color w:val="000000" w:themeColor="text1"/>
              </w:rPr>
              <w:lastRenderedPageBreak/>
              <w:t>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lastRenderedPageBreak/>
              <w:t>-</w:t>
            </w:r>
          </w:p>
        </w:tc>
      </w:tr>
      <w:tr w:rsidR="001949A9" w14:paraId="19FABAC0" w14:textId="1275F477" w:rsidTr="7B16C413">
        <w:tblPrEx>
          <w:jc w:val="left"/>
        </w:tblPrEx>
        <w:tc>
          <w:tcPr>
            <w:tcW w:w="540" w:type="dxa"/>
          </w:tcPr>
          <w:p w14:paraId="3C4001A0" w14:textId="54C4514C" w:rsidR="001949A9" w:rsidRPr="007A78A5" w:rsidRDefault="00FF232D" w:rsidP="00BB786B">
            <w:pPr>
              <w:pStyle w:val="Akapitzlist"/>
              <w:spacing w:after="0"/>
              <w:ind w:left="0"/>
              <w:jc w:val="center"/>
              <w:rPr>
                <w:b/>
                <w:bCs/>
              </w:rPr>
            </w:pPr>
            <w:r>
              <w:rPr>
                <w:b/>
                <w:bCs/>
              </w:rPr>
              <w:t>36</w:t>
            </w:r>
            <w:r w:rsidR="001949A9">
              <w:rPr>
                <w:b/>
                <w:bCs/>
              </w:rPr>
              <w:t>.</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t>-</w:t>
            </w:r>
          </w:p>
        </w:tc>
      </w:tr>
      <w:tr w:rsidR="001949A9" w:rsidRPr="00081B45" w14:paraId="12FBB34C" w14:textId="1F0A3817" w:rsidTr="7B16C413">
        <w:trPr>
          <w:jc w:val="center"/>
        </w:trPr>
        <w:tc>
          <w:tcPr>
            <w:tcW w:w="540" w:type="dxa"/>
            <w:shd w:val="clear" w:color="auto" w:fill="auto"/>
          </w:tcPr>
          <w:p w14:paraId="3E96A5F0" w14:textId="144B53E0" w:rsidR="001949A9" w:rsidRPr="00BB786B" w:rsidRDefault="00FF232D" w:rsidP="00BB786B">
            <w:pPr>
              <w:spacing w:after="0"/>
              <w:jc w:val="center"/>
              <w:rPr>
                <w:b/>
                <w:bCs/>
              </w:rPr>
            </w:pPr>
            <w:r>
              <w:rPr>
                <w:b/>
                <w:bCs/>
              </w:rPr>
              <w:t>37</w:t>
            </w:r>
            <w:r w:rsidR="001949A9">
              <w:rPr>
                <w:b/>
                <w:bCs/>
              </w:rPr>
              <w:t>.</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rsidDel="009142D8" w14:paraId="62E7B28C" w14:textId="2B066141" w:rsidTr="7B16C413">
        <w:trPr>
          <w:jc w:val="center"/>
        </w:trPr>
        <w:tc>
          <w:tcPr>
            <w:tcW w:w="540" w:type="dxa"/>
            <w:shd w:val="clear" w:color="auto" w:fill="auto"/>
          </w:tcPr>
          <w:p w14:paraId="694393F0" w14:textId="027A2B3D" w:rsidR="00885CF9" w:rsidDel="009142D8" w:rsidRDefault="00FF232D" w:rsidP="00BB786B">
            <w:pPr>
              <w:spacing w:after="0"/>
              <w:jc w:val="center"/>
              <w:rPr>
                <w:b/>
                <w:bCs/>
              </w:rPr>
            </w:pPr>
            <w:r>
              <w:rPr>
                <w:b/>
                <w:bCs/>
              </w:rPr>
              <w:t>38</w:t>
            </w:r>
            <w:r w:rsidR="109BC8E8" w:rsidRPr="2245775B">
              <w:rPr>
                <w:b/>
                <w:bCs/>
              </w:rPr>
              <w:t>.</w:t>
            </w:r>
          </w:p>
        </w:tc>
        <w:tc>
          <w:tcPr>
            <w:tcW w:w="1536" w:type="dxa"/>
            <w:shd w:val="clear" w:color="auto" w:fill="auto"/>
          </w:tcPr>
          <w:p w14:paraId="608F53E6" w14:textId="6C0EC920" w:rsidR="00885CF9" w:rsidRPr="007A78A5" w:rsidDel="009142D8" w:rsidRDefault="322DDEF9" w:rsidP="0E74BBAE">
            <w:pPr>
              <w:spacing w:after="0"/>
              <w:rPr>
                <w:b/>
                <w:bCs/>
                <w:color w:val="000000" w:themeColor="text1"/>
              </w:rPr>
            </w:pPr>
            <w:r w:rsidRPr="77439E7B">
              <w:rPr>
                <w:b/>
                <w:bCs/>
                <w:color w:val="000000" w:themeColor="text1"/>
              </w:rPr>
              <w:t>Demonstrator</w:t>
            </w:r>
          </w:p>
        </w:tc>
        <w:tc>
          <w:tcPr>
            <w:tcW w:w="2182" w:type="dxa"/>
            <w:shd w:val="clear" w:color="auto" w:fill="auto"/>
          </w:tcPr>
          <w:p w14:paraId="7592861A" w14:textId="4CC65259" w:rsidR="00885CF9" w:rsidRPr="007A78A5" w:rsidDel="009142D8" w:rsidRDefault="109BC8E8" w:rsidP="77AC746D">
            <w:pPr>
              <w:spacing w:after="0"/>
              <w:rPr>
                <w:rFonts w:cs="Calibri"/>
                <w:b/>
                <w:bCs/>
                <w:color w:val="000000" w:themeColor="text1"/>
              </w:rPr>
            </w:pPr>
            <w:r w:rsidRPr="2245775B">
              <w:rPr>
                <w:rFonts w:cs="Calibri"/>
                <w:b/>
                <w:bCs/>
                <w:color w:val="000000" w:themeColor="text1"/>
              </w:rPr>
              <w:t>Skala demonstracji determinowana budżetem</w:t>
            </w:r>
          </w:p>
        </w:tc>
        <w:tc>
          <w:tcPr>
            <w:tcW w:w="6369" w:type="dxa"/>
          </w:tcPr>
          <w:p w14:paraId="5693EA96" w14:textId="653CF813" w:rsidR="00885CF9" w:rsidRPr="000260E3" w:rsidDel="009142D8" w:rsidRDefault="442BD355">
            <w:pPr>
              <w:spacing w:after="0"/>
              <w:rPr>
                <w:rFonts w:cs="Calibri"/>
                <w:color w:val="000000" w:themeColor="text1"/>
                <w:highlight w:val="yellow"/>
              </w:rPr>
            </w:pPr>
            <w:r w:rsidRPr="7EF36E49">
              <w:rPr>
                <w:rFonts w:cs="Calibri"/>
                <w:color w:val="000000" w:themeColor="text1"/>
              </w:rPr>
              <w:t xml:space="preserve"> </w:t>
            </w:r>
            <w:r w:rsidR="07CAAD9F" w:rsidRPr="7EF36E49">
              <w:rPr>
                <w:rFonts w:cs="Calibri"/>
                <w:color w:val="000000" w:themeColor="text1"/>
              </w:rPr>
              <w:t>Maksymalna w</w:t>
            </w:r>
            <w:r w:rsidRPr="7EF36E49">
              <w:rPr>
                <w:rFonts w:cs="Calibri"/>
                <w:color w:val="000000" w:themeColor="text1"/>
              </w:rPr>
              <w:t xml:space="preserve">artość </w:t>
            </w:r>
            <w:r w:rsidR="1B710D51" w:rsidRPr="7EF36E49">
              <w:rPr>
                <w:rFonts w:cs="Calibri"/>
                <w:color w:val="000000" w:themeColor="text1"/>
              </w:rPr>
              <w:t>budżetu</w:t>
            </w:r>
            <w:r w:rsidR="38C7FA39" w:rsidRPr="7EF36E49">
              <w:rPr>
                <w:rFonts w:cs="Calibri"/>
                <w:color w:val="000000" w:themeColor="text1"/>
              </w:rPr>
              <w:t xml:space="preserve"> Etapu II </w:t>
            </w:r>
            <w:r w:rsidRPr="7EF36E49">
              <w:rPr>
                <w:rFonts w:cs="Calibri"/>
                <w:color w:val="000000" w:themeColor="text1"/>
              </w:rPr>
              <w:t xml:space="preserve">w celu stworzenia Demonstratora, nie </w:t>
            </w:r>
            <w:r w:rsidR="70032CA7" w:rsidRPr="7EF36E49">
              <w:rPr>
                <w:rFonts w:cs="Calibri"/>
                <w:color w:val="000000" w:themeColor="text1"/>
              </w:rPr>
              <w:t xml:space="preserve">może </w:t>
            </w:r>
            <w:r w:rsidRPr="7EF36E49">
              <w:rPr>
                <w:rFonts w:cs="Calibri"/>
                <w:color w:val="000000" w:themeColor="text1"/>
              </w:rPr>
              <w:t>przekr</w:t>
            </w:r>
            <w:r w:rsidR="298A3DAC" w:rsidRPr="7EF36E49">
              <w:rPr>
                <w:rFonts w:cs="Calibri"/>
                <w:color w:val="000000" w:themeColor="text1"/>
              </w:rPr>
              <w:t>oczyć</w:t>
            </w:r>
            <w:r w:rsidR="502E2F47" w:rsidRPr="7EF36E49">
              <w:rPr>
                <w:rFonts w:cs="Calibri"/>
                <w:color w:val="000000" w:themeColor="text1"/>
              </w:rPr>
              <w:t xml:space="preserve"> 46,8 mln zł</w:t>
            </w:r>
            <w:r w:rsidR="6614D3EF" w:rsidRPr="7EF36E49">
              <w:rPr>
                <w:rFonts w:cs="Calibri"/>
                <w:color w:val="000000" w:themeColor="text1"/>
              </w:rPr>
              <w:t xml:space="preserve"> brutto</w:t>
            </w:r>
            <w:r w:rsidR="413059F1" w:rsidRPr="7EF36E49">
              <w:rPr>
                <w:rFonts w:cs="Calibri"/>
                <w:color w:val="000000" w:themeColor="text1"/>
              </w:rPr>
              <w:t>, z zastrzeżeniem zdania kolejnego</w:t>
            </w:r>
            <w:r w:rsidR="502E2F47" w:rsidRPr="7EF36E49">
              <w:rPr>
                <w:rFonts w:cs="Calibri"/>
                <w:color w:val="000000" w:themeColor="text1"/>
              </w:rPr>
              <w:t>.</w:t>
            </w:r>
            <w:r w:rsidR="7067D35F" w:rsidRPr="7EF36E49">
              <w:rPr>
                <w:rFonts w:cs="Calibri"/>
                <w:color w:val="000000" w:themeColor="text1"/>
              </w:rPr>
              <w:t xml:space="preserve"> </w:t>
            </w:r>
            <w:r w:rsidR="2879817A" w:rsidRPr="7EF36E49">
              <w:rPr>
                <w:rFonts w:cs="Calibri"/>
                <w:color w:val="000000" w:themeColor="text1"/>
              </w:rPr>
              <w:t xml:space="preserve"> </w:t>
            </w:r>
            <w:r w:rsidR="2879817A" w:rsidRPr="7EF36E49">
              <w:rPr>
                <w:rFonts w:asciiTheme="minorHAnsi" w:hAnsiTheme="minorHAnsi" w:cstheme="minorBidi"/>
                <w:color w:val="000000" w:themeColor="text1"/>
              </w:rPr>
              <w:t>Wykonawca, w ramach dzielenia korzyści i ryzyka związanego z realizacją Umowy, może bez zgody NCBR sfinansować działania objęte Harmonogramem Rzeczowo-Finansowym dla Etapu II w części odpowiadającej nie więcej niż 25% łącznej wartości budżetu Etapu II (obejmującego wynagrodzenie brutto płatne przez NCBR oraz środki pochodzące z innych źródeł) ze wszelkich źródeł, w tym środków własnych, środków pozyskanych od podmiotów powiązanych lub instytucji</w:t>
            </w:r>
            <w:r w:rsidR="7067D35F" w:rsidRPr="7EF36E49">
              <w:rPr>
                <w:rFonts w:asciiTheme="minorHAnsi" w:hAnsiTheme="minorHAnsi" w:cstheme="minorBidi"/>
                <w:color w:val="000000" w:themeColor="text1"/>
              </w:rPr>
              <w:t xml:space="preserve"> </w:t>
            </w:r>
            <w:r w:rsidR="2879817A" w:rsidRPr="7EF36E49">
              <w:rPr>
                <w:rFonts w:asciiTheme="minorHAnsi" w:hAnsiTheme="minorHAnsi" w:cstheme="minorBidi"/>
                <w:color w:val="000000" w:themeColor="text1"/>
              </w:rPr>
              <w:t xml:space="preserve">finansowych lub </w:t>
            </w:r>
            <w:r w:rsidR="2879817A" w:rsidRPr="7EF36E49">
              <w:rPr>
                <w:rFonts w:asciiTheme="minorHAnsi" w:hAnsiTheme="minorHAnsi"/>
                <w:color w:val="000000" w:themeColor="text1"/>
              </w:rPr>
              <w:t>pochodzących z budżetu Unii Europejskiej lub ze środków publicznych z innych tytułów niż niniejsza Umowa</w:t>
            </w:r>
            <w:r w:rsidR="696D136E" w:rsidRPr="7EF36E49">
              <w:rPr>
                <w:rFonts w:asciiTheme="minorHAnsi" w:hAnsiTheme="minorHAnsi"/>
                <w:color w:val="000000" w:themeColor="text1"/>
              </w:rPr>
              <w:t xml:space="preserve">, z zastrzeżeniem ART. 14 </w:t>
            </w:r>
            <w:r w:rsidR="696D136E" w:rsidRPr="7EF36E49">
              <w:rPr>
                <w:rFonts w:asciiTheme="minorHAnsi" w:hAnsiTheme="minorHAnsi" w:cstheme="minorBidi"/>
                <w:color w:val="000000" w:themeColor="text1"/>
              </w:rPr>
              <w:t>§</w:t>
            </w:r>
            <w:r w:rsidR="696D136E" w:rsidRPr="7EF36E49">
              <w:rPr>
                <w:rFonts w:asciiTheme="minorHAnsi" w:hAnsiTheme="minorHAnsi"/>
                <w:color w:val="000000" w:themeColor="text1"/>
              </w:rPr>
              <w:t>6 wzoru Umowy.</w:t>
            </w:r>
          </w:p>
          <w:p w14:paraId="112F94B3" w14:textId="20630857" w:rsidR="00885CF9" w:rsidRPr="000260E3" w:rsidDel="009142D8" w:rsidRDefault="00885CF9" w:rsidP="15020E67">
            <w:pPr>
              <w:spacing w:after="0"/>
              <w:rPr>
                <w:rFonts w:cs="Calibri"/>
                <w:color w:val="000000" w:themeColor="text1"/>
                <w:highlight w:val="yellow"/>
              </w:rPr>
            </w:pPr>
          </w:p>
        </w:tc>
        <w:tc>
          <w:tcPr>
            <w:tcW w:w="680" w:type="dxa"/>
          </w:tcPr>
          <w:p w14:paraId="6968573D" w14:textId="1243A5AF" w:rsidR="00885CF9" w:rsidDel="009142D8" w:rsidRDefault="642D5B9D" w:rsidP="00885CF9">
            <w:pPr>
              <w:spacing w:after="0"/>
              <w:jc w:val="center"/>
              <w:rPr>
                <w:rFonts w:cs="Calibri"/>
                <w:color w:val="000000" w:themeColor="text1"/>
              </w:rPr>
            </w:pPr>
            <w:r w:rsidRPr="6CFE63B3">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351244C1"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Program TRNSYS jest przeznaczony do symulacji działania urządzeń, instalacji i sieci energetycznych (grzewczych,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lastRenderedPageBreak/>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18E46FFD"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 xml:space="preserve">TRNSYS opiera możliwości symulacyjne o obszerną bibliotekę modeli numerycznych wszelkich urządzeń energetycznych i zjawisk fizycznych, m.in. wchodzących w kategorie dotyczące rozwiązań w zakresie ogrzewania, chłodzenia i wentylacji, kogeneracji i </w:t>
      </w:r>
      <w:proofErr w:type="spellStart"/>
      <w:r w:rsidRPr="0C5D272A">
        <w:rPr>
          <w:rFonts w:ascii="Calibri" w:eastAsia="Calibri" w:hAnsi="Calibri" w:cs="Calibri"/>
        </w:rPr>
        <w:t>trigeneracji</w:t>
      </w:r>
      <w:proofErr w:type="spellEnd"/>
      <w:r w:rsidRPr="0C5D272A">
        <w:rPr>
          <w:rFonts w:ascii="Calibri" w:eastAsia="Calibri" w:hAnsi="Calibri" w:cs="Calibri"/>
        </w:rPr>
        <w:t xml:space="preserve">, urządzeń słonecznych, turbin wiatrowych, geotermii, itd. Ważnym aspektem oprogramowania jest wykorzystanie modeli symulacyjnych, które są </w:t>
      </w:r>
      <w:proofErr w:type="spellStart"/>
      <w:r w:rsidRPr="0C5D272A">
        <w:rPr>
          <w:rFonts w:ascii="Calibri" w:eastAsia="Calibri" w:hAnsi="Calibri" w:cs="Calibri"/>
        </w:rPr>
        <w:t>zwalidowane</w:t>
      </w:r>
      <w:proofErr w:type="spellEnd"/>
      <w:r w:rsidRPr="0C5D272A">
        <w:rPr>
          <w:rFonts w:ascii="Calibri" w:eastAsia="Calibri" w:hAnsi="Calibri" w:cs="Calibri"/>
        </w:rPr>
        <w:t xml:space="preserv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EA90884" w:rsidR="7AC9CCA5" w:rsidRPr="009471A2" w:rsidRDefault="7AC9CCA5" w:rsidP="6CAFAEF6">
      <w:pPr>
        <w:spacing w:line="276" w:lineRule="auto"/>
        <w:jc w:val="both"/>
        <w:rPr>
          <w:rFonts w:ascii="Calibri Light" w:eastAsia="Calibri Light" w:hAnsi="Calibri Light" w:cs="Calibri Light"/>
        </w:rPr>
      </w:pPr>
      <w:r w:rsidRPr="0C5D272A">
        <w:rPr>
          <w:rFonts w:ascii="Calibri" w:eastAsia="Calibri" w:hAnsi="Calibri" w:cs="Calibri"/>
        </w:rPr>
        <w:t xml:space="preserve">Zastosowanie oprogramowania w zakresie badań i analizy projektowej lub </w:t>
      </w:r>
      <w:r w:rsidR="59D72C59" w:rsidRPr="0C5D272A">
        <w:rPr>
          <w:rFonts w:ascii="Calibri" w:eastAsia="Calibri" w:hAnsi="Calibri" w:cs="Calibri"/>
        </w:rPr>
        <w:t>naukowej systemów</w:t>
      </w:r>
      <w:r w:rsidRPr="0C5D272A">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w:t>
      </w:r>
      <w:proofErr w:type="spellStart"/>
      <w:r w:rsidRPr="0C5D272A">
        <w:rPr>
          <w:rFonts w:ascii="Calibri" w:eastAsia="Calibri" w:hAnsi="Calibri" w:cs="Calibri"/>
        </w:rPr>
        <w:t>EnergyPRO</w:t>
      </w:r>
      <w:proofErr w:type="spellEnd"/>
      <w:r w:rsidRPr="0C5D272A">
        <w:rPr>
          <w:rFonts w:ascii="Calibri" w:eastAsia="Calibri" w:hAnsi="Calibri" w:cs="Calibri"/>
        </w:rPr>
        <w:t xml:space="preserve"> i </w:t>
      </w:r>
      <w:proofErr w:type="spellStart"/>
      <w:r w:rsidRPr="0C5D272A">
        <w:rPr>
          <w:rFonts w:ascii="Calibri" w:eastAsia="Calibri" w:hAnsi="Calibri" w:cs="Calibri"/>
        </w:rPr>
        <w:t>Polysun</w:t>
      </w:r>
      <w:proofErr w:type="spellEnd"/>
      <w:r w:rsidRPr="0C5D272A">
        <w:rPr>
          <w:rFonts w:ascii="Calibri" w:eastAsia="Calibri" w:hAnsi="Calibri" w:cs="Calibri"/>
        </w:rPr>
        <w:t xml:space="preserve">. Z analizy bazy danych sciencedirect.com wynika, że na dzień 31.03.2021, liczba </w:t>
      </w:r>
      <w:r w:rsidR="6997B858" w:rsidRPr="0C5D272A">
        <w:rPr>
          <w:rFonts w:ascii="Calibri" w:eastAsia="Calibri" w:hAnsi="Calibri" w:cs="Calibri"/>
        </w:rPr>
        <w:t>artykułów,</w:t>
      </w:r>
      <w:r w:rsidRPr="0C5D272A">
        <w:rPr>
          <w:rFonts w:ascii="Calibri" w:eastAsia="Calibri" w:hAnsi="Calibri" w:cs="Calibri"/>
        </w:rPr>
        <w:t xml:space="preserve"> w których pojawia się słowo kluczowe TRNSYS to ponad 7400, z kolei w przypadku innych programów liczba rekordów jest znacznie mniejsza: dla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652, dla </w:t>
      </w:r>
      <w:proofErr w:type="spellStart"/>
      <w:r w:rsidRPr="0C5D272A">
        <w:rPr>
          <w:rFonts w:ascii="Calibri" w:eastAsia="Calibri" w:hAnsi="Calibri" w:cs="Calibri"/>
        </w:rPr>
        <w:lastRenderedPageBreak/>
        <w:t>EnergyPRO</w:t>
      </w:r>
      <w:proofErr w:type="spellEnd"/>
      <w:r w:rsidRPr="0C5D272A">
        <w:rPr>
          <w:rFonts w:ascii="Calibri" w:eastAsia="Calibri" w:hAnsi="Calibri" w:cs="Calibri"/>
        </w:rPr>
        <w:t xml:space="preserve"> 168 i 155 dla </w:t>
      </w:r>
      <w:proofErr w:type="spellStart"/>
      <w:r w:rsidRPr="0C5D272A">
        <w:rPr>
          <w:rFonts w:ascii="Calibri" w:eastAsia="Calibri" w:hAnsi="Calibri" w:cs="Calibri"/>
        </w:rPr>
        <w:t>Polysun</w:t>
      </w:r>
      <w:proofErr w:type="spellEnd"/>
      <w:r w:rsidRPr="0C5D272A">
        <w:rPr>
          <w:rFonts w:ascii="Calibri" w:eastAsia="Calibri" w:hAnsi="Calibri" w:cs="Calibri"/>
        </w:rPr>
        <w:t>. Wyszukanie połączenia nazwy oprogramowania oraz słowa kluczowego „</w:t>
      </w:r>
      <w:proofErr w:type="spellStart"/>
      <w:r w:rsidRPr="0C5D272A">
        <w:rPr>
          <w:rFonts w:ascii="Calibri" w:eastAsia="Calibri" w:hAnsi="Calibri" w:cs="Calibri"/>
        </w:rPr>
        <w:t>district</w:t>
      </w:r>
      <w:proofErr w:type="spellEnd"/>
      <w:r w:rsidRPr="0C5D272A">
        <w:rPr>
          <w:rFonts w:ascii="Calibri" w:eastAsia="Calibri" w:hAnsi="Calibri" w:cs="Calibri"/>
        </w:rPr>
        <w:t xml:space="preserve"> heating”, na dzień 31.03.2021, generuje dla TRNSYS, </w:t>
      </w:r>
      <w:proofErr w:type="spellStart"/>
      <w:r w:rsidRPr="0C5D272A">
        <w:rPr>
          <w:rFonts w:ascii="Calibri" w:eastAsia="Calibri" w:hAnsi="Calibri" w:cs="Calibri"/>
        </w:rPr>
        <w:t>EnergyPlan</w:t>
      </w:r>
      <w:proofErr w:type="spellEnd"/>
      <w:r w:rsidRPr="0C5D272A">
        <w:rPr>
          <w:rFonts w:ascii="Calibri" w:eastAsia="Calibri" w:hAnsi="Calibri" w:cs="Calibri"/>
        </w:rPr>
        <w:t xml:space="preserve">, </w:t>
      </w:r>
      <w:proofErr w:type="spellStart"/>
      <w:r w:rsidRPr="0C5D272A">
        <w:rPr>
          <w:rFonts w:ascii="Calibri" w:eastAsia="Calibri" w:hAnsi="Calibri" w:cs="Calibri"/>
        </w:rPr>
        <w:t>EnergyPro</w:t>
      </w:r>
      <w:proofErr w:type="spellEnd"/>
      <w:r w:rsidRPr="0C5D272A">
        <w:rPr>
          <w:rFonts w:ascii="Calibri" w:eastAsia="Calibri" w:hAnsi="Calibri" w:cs="Calibri"/>
        </w:rPr>
        <w:t xml:space="preserve"> i </w:t>
      </w:r>
      <w:proofErr w:type="spellStart"/>
      <w:r w:rsidRPr="0C5D272A">
        <w:rPr>
          <w:rFonts w:ascii="Calibri" w:eastAsia="Calibri" w:hAnsi="Calibri" w:cs="Calibri"/>
        </w:rPr>
        <w:t>Polysun</w:t>
      </w:r>
      <w:proofErr w:type="spellEnd"/>
      <w:r w:rsidRPr="0C5D272A">
        <w:rPr>
          <w:rFonts w:ascii="Calibri" w:eastAsia="Calibri" w:hAnsi="Calibri" w:cs="Calibri"/>
        </w:rPr>
        <w:t xml:space="preserve"> odpowiednio 1069, 372, 119 i 36 wyników</w:t>
      </w:r>
      <w:r w:rsidR="30E3D61A" w:rsidRPr="0C5D272A">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6"/>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6"/>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A21F3C">
          <w:pgSz w:w="11900" w:h="16840"/>
          <w:pgMar w:top="1417" w:right="1417" w:bottom="1417" w:left="1417"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lastRenderedPageBreak/>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7B16C413">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C5D272A" w14:paraId="1C0C9FF2" w14:textId="77777777" w:rsidTr="7B16C413">
        <w:tc>
          <w:tcPr>
            <w:tcW w:w="562" w:type="dxa"/>
            <w:shd w:val="clear" w:color="auto" w:fill="auto"/>
          </w:tcPr>
          <w:p w14:paraId="6BE73B6C" w14:textId="6A6B0459" w:rsidR="0C5D272A" w:rsidRDefault="0DEACB79" w:rsidP="0C5D272A">
            <w:pPr>
              <w:jc w:val="center"/>
              <w:rPr>
                <w:b/>
                <w:bCs/>
              </w:rPr>
            </w:pPr>
            <w:bookmarkStart w:id="17" w:name="_Hlk72156167"/>
            <w:r w:rsidRPr="355E29E7">
              <w:rPr>
                <w:b/>
                <w:bCs/>
              </w:rPr>
              <w:t>1.</w:t>
            </w:r>
          </w:p>
        </w:tc>
        <w:tc>
          <w:tcPr>
            <w:tcW w:w="1418" w:type="dxa"/>
            <w:shd w:val="clear" w:color="auto" w:fill="auto"/>
          </w:tcPr>
          <w:p w14:paraId="4622C76F" w14:textId="4A2E4D2B" w:rsidR="1C5AB9CC" w:rsidRDefault="2EA22551" w:rsidP="2251C84C">
            <w:pPr>
              <w:rPr>
                <w:rFonts w:asciiTheme="minorHAnsi" w:hAnsiTheme="minorHAnsi" w:cstheme="minorBidi"/>
                <w:b/>
                <w:bCs/>
              </w:rPr>
            </w:pPr>
            <w:r w:rsidRPr="2251C84C">
              <w:rPr>
                <w:rFonts w:asciiTheme="minorHAnsi" w:hAnsiTheme="minorHAnsi" w:cstheme="minorBidi"/>
                <w:b/>
                <w:bCs/>
              </w:rPr>
              <w:t>Technologia</w:t>
            </w:r>
          </w:p>
        </w:tc>
        <w:tc>
          <w:tcPr>
            <w:tcW w:w="2410" w:type="dxa"/>
            <w:shd w:val="clear" w:color="auto" w:fill="auto"/>
          </w:tcPr>
          <w:p w14:paraId="1F71FCCF" w14:textId="311593A2" w:rsidR="48CD0FB7" w:rsidRDefault="3835DE6E" w:rsidP="0C5D272A">
            <w:pPr>
              <w:rPr>
                <w:b/>
                <w:bCs/>
              </w:rPr>
            </w:pPr>
            <w:r w:rsidRPr="2251C84C">
              <w:rPr>
                <w:b/>
                <w:bCs/>
              </w:rPr>
              <w:t xml:space="preserve">Efektywność </w:t>
            </w:r>
            <w:r w:rsidR="7C1F77BC" w:rsidRPr="2251C84C">
              <w:rPr>
                <w:b/>
                <w:bCs/>
              </w:rPr>
              <w:t>ekonomiczna</w:t>
            </w:r>
            <w:r w:rsidRPr="2251C84C">
              <w:rPr>
                <w:b/>
                <w:bCs/>
              </w:rPr>
              <w:t xml:space="preserve"> Demonstratora Technologii</w:t>
            </w:r>
          </w:p>
        </w:tc>
        <w:tc>
          <w:tcPr>
            <w:tcW w:w="1701" w:type="dxa"/>
          </w:tcPr>
          <w:p w14:paraId="2596532C" w14:textId="73F208A2" w:rsidR="13BAEF8F" w:rsidRDefault="1F4715F5" w:rsidP="2251C84C">
            <w:pPr>
              <w:rPr>
                <w:rFonts w:asciiTheme="minorHAnsi" w:hAnsiTheme="minorHAnsi" w:cstheme="minorBidi"/>
              </w:rPr>
            </w:pPr>
            <w:r w:rsidRPr="2251C84C">
              <w:rPr>
                <w:rFonts w:asciiTheme="minorHAnsi" w:hAnsiTheme="minorHAnsi" w:cstheme="minorBidi"/>
              </w:rPr>
              <w:t xml:space="preserve">Wymagana jest jak najwyższa efektowność </w:t>
            </w:r>
            <w:r w:rsidR="6466341E" w:rsidRPr="2251C84C">
              <w:rPr>
                <w:rFonts w:asciiTheme="minorHAnsi" w:hAnsiTheme="minorHAnsi" w:cstheme="minorBidi"/>
              </w:rPr>
              <w:t>ekonomiczna</w:t>
            </w:r>
            <w:r w:rsidRPr="2251C84C">
              <w:rPr>
                <w:rFonts w:asciiTheme="minorHAnsi" w:hAnsiTheme="minorHAnsi" w:cstheme="minorBidi"/>
              </w:rPr>
              <w:t xml:space="preserve"> Demonstratora Technologii</w:t>
            </w:r>
          </w:p>
        </w:tc>
        <w:tc>
          <w:tcPr>
            <w:tcW w:w="8363" w:type="dxa"/>
          </w:tcPr>
          <w:p w14:paraId="35188CF4" w14:textId="23AFFA7D" w:rsidR="00AD62F5" w:rsidRPr="007A78A5" w:rsidRDefault="22E1FC97" w:rsidP="15020E67">
            <w:pPr>
              <w:spacing w:after="0"/>
              <w:rPr>
                <w:rFonts w:asciiTheme="minorHAnsi" w:hAnsiTheme="minorHAnsi" w:cstheme="minorBidi"/>
              </w:rPr>
            </w:pPr>
            <w:r w:rsidRPr="15020E67">
              <w:rPr>
                <w:rFonts w:asciiTheme="minorHAnsi" w:hAnsiTheme="minorHAnsi" w:cstheme="minorBidi"/>
              </w:rPr>
              <w:t>W ramach kryterium ocenie podlegać będzie efekt ekonomiczny</w:t>
            </w:r>
            <w:r w:rsidR="5319A1EF" w:rsidRPr="15020E67">
              <w:rPr>
                <w:rFonts w:asciiTheme="minorHAnsi" w:hAnsiTheme="minorHAnsi" w:cstheme="minorBidi"/>
              </w:rPr>
              <w:t xml:space="preserve"> </w:t>
            </w:r>
            <w:r w:rsidRPr="15020E67">
              <w:rPr>
                <w:rFonts w:asciiTheme="minorHAnsi" w:hAnsiTheme="minorHAnsi" w:cstheme="minorBidi"/>
              </w:rPr>
              <w:t>Demonstrator</w:t>
            </w:r>
            <w:r w:rsidR="2B206447" w:rsidRPr="15020E67">
              <w:rPr>
                <w:rFonts w:asciiTheme="minorHAnsi" w:hAnsiTheme="minorHAnsi" w:cstheme="minorBidi"/>
              </w:rPr>
              <w:t>a</w:t>
            </w:r>
            <w:r w:rsidRPr="15020E67">
              <w:rPr>
                <w:rFonts w:asciiTheme="minorHAnsi" w:hAnsiTheme="minorHAnsi" w:cstheme="minorBidi"/>
              </w:rPr>
              <w:t xml:space="preserve"> Technologii</w:t>
            </w:r>
            <w:r w:rsidR="5319A1EF" w:rsidRPr="15020E67">
              <w:rPr>
                <w:rFonts w:asciiTheme="minorHAnsi" w:hAnsiTheme="minorHAnsi" w:cstheme="minorBidi"/>
              </w:rPr>
              <w:t xml:space="preserve"> </w:t>
            </w:r>
            <w:r w:rsidRPr="15020E67">
              <w:rPr>
                <w:rFonts w:asciiTheme="minorHAnsi" w:hAnsiTheme="minorHAnsi" w:cstheme="minorBidi"/>
              </w:rPr>
              <w:t xml:space="preserve">w okresie </w:t>
            </w:r>
            <w:r w:rsidR="6424666A" w:rsidRPr="15020E67">
              <w:rPr>
                <w:rFonts w:asciiTheme="minorHAnsi" w:hAnsiTheme="minorHAnsi" w:cstheme="minorBidi"/>
              </w:rPr>
              <w:t xml:space="preserve">od 1 </w:t>
            </w:r>
            <w:r w:rsidR="5A006B13" w:rsidRPr="15020E67">
              <w:rPr>
                <w:rFonts w:asciiTheme="minorHAnsi" w:hAnsiTheme="minorHAnsi" w:cstheme="minorBidi"/>
              </w:rPr>
              <w:t>stycznia</w:t>
            </w:r>
            <w:r w:rsidR="6424666A" w:rsidRPr="15020E67">
              <w:rPr>
                <w:rFonts w:asciiTheme="minorHAnsi" w:hAnsiTheme="minorHAnsi" w:cstheme="minorBidi"/>
              </w:rPr>
              <w:t xml:space="preserve"> 202</w:t>
            </w:r>
            <w:r w:rsidR="2F258937" w:rsidRPr="15020E67">
              <w:rPr>
                <w:rFonts w:asciiTheme="minorHAnsi" w:hAnsiTheme="minorHAnsi" w:cstheme="minorBidi"/>
              </w:rPr>
              <w:t>4</w:t>
            </w:r>
            <w:r w:rsidR="3FB2CFD1" w:rsidRPr="15020E67">
              <w:rPr>
                <w:rFonts w:asciiTheme="minorHAnsi" w:hAnsiTheme="minorHAnsi" w:cstheme="minorBidi"/>
              </w:rPr>
              <w:t xml:space="preserve"> </w:t>
            </w:r>
            <w:r w:rsidR="710C2BD0" w:rsidRPr="15020E67">
              <w:rPr>
                <w:rFonts w:asciiTheme="minorHAnsi" w:hAnsiTheme="minorHAnsi" w:cstheme="minorBidi"/>
              </w:rPr>
              <w:t xml:space="preserve">do 31 </w:t>
            </w:r>
            <w:r w:rsidR="2818329C" w:rsidRPr="15020E67">
              <w:rPr>
                <w:rFonts w:asciiTheme="minorHAnsi" w:hAnsiTheme="minorHAnsi" w:cstheme="minorBidi"/>
              </w:rPr>
              <w:t>grudnia</w:t>
            </w:r>
            <w:r w:rsidR="710C2BD0" w:rsidRPr="15020E67">
              <w:rPr>
                <w:rFonts w:asciiTheme="minorHAnsi" w:hAnsiTheme="minorHAnsi" w:cstheme="minorBidi"/>
              </w:rPr>
              <w:t xml:space="preserve"> 2026</w:t>
            </w:r>
            <w:r w:rsidR="28319056" w:rsidRPr="15020E67">
              <w:rPr>
                <w:rFonts w:asciiTheme="minorHAnsi" w:hAnsiTheme="minorHAnsi" w:cstheme="minorBidi"/>
              </w:rPr>
              <w:t>r.</w:t>
            </w:r>
            <w:r w:rsidRPr="15020E67">
              <w:rPr>
                <w:rFonts w:asciiTheme="minorHAnsi" w:hAnsiTheme="minorHAnsi" w:cstheme="minorBidi"/>
              </w:rPr>
              <w:t xml:space="preserve">, zgodnie z metodologią określoną w Załączniku nr </w:t>
            </w:r>
            <w:r w:rsidR="55A15F36">
              <w:t>3.2</w:t>
            </w:r>
            <w:r w:rsidRPr="15020E67">
              <w:rPr>
                <w:rFonts w:asciiTheme="minorHAnsi" w:hAnsiTheme="minorHAnsi" w:cstheme="minorBidi"/>
              </w:rPr>
              <w:t xml:space="preserve"> do Regulaminu. Zamawiający nie określa oczekiwanych wartości granicznych dla współczynnika Efektywności ekonomicznej demonstratora Technologii.</w:t>
            </w:r>
          </w:p>
          <w:p w14:paraId="5862CE25" w14:textId="1E5FB84E" w:rsidR="00437EFC" w:rsidRPr="004A1B63" w:rsidRDefault="75FA4B16" w:rsidP="0C5D272A">
            <w:pPr>
              <w:rPr>
                <w:rFonts w:eastAsia="Calibri" w:cs="Calibri"/>
              </w:rPr>
            </w:pPr>
            <w:r w:rsidRPr="00530E5C">
              <w:rPr>
                <w:rFonts w:eastAsia="Calibri" w:cs="Calibri"/>
              </w:rPr>
              <w:t xml:space="preserve">Wnioskodawca oblicza </w:t>
            </w:r>
            <w:r w:rsidR="79ABE5A8" w:rsidRPr="00530E5C">
              <w:rPr>
                <w:rFonts w:eastAsia="Calibri" w:cs="Calibri"/>
              </w:rPr>
              <w:t>efektywność</w:t>
            </w:r>
            <w:r w:rsidRPr="00530E5C">
              <w:rPr>
                <w:rFonts w:eastAsia="Calibri" w:cs="Calibri"/>
              </w:rPr>
              <w:t xml:space="preserve"> ekonomiczną Demonstratora Technologii z zastosowaniem poniższych reguł oraz wzoru:</w:t>
            </w:r>
          </w:p>
          <w:p w14:paraId="680A0A72" w14:textId="44D58F0E" w:rsidR="0C5D272A" w:rsidRPr="002A5EE6" w:rsidRDefault="002A5EE6" w:rsidP="0C5D272A">
            <w:pPr>
              <w:rPr>
                <w:rFonts w:eastAsia="Calibri" w:cs="Calibri"/>
              </w:rPr>
            </w:pPr>
            <m:oMathPara>
              <m:oMath>
                <m:r>
                  <w:rPr>
                    <w:rFonts w:ascii="Cambria Math" w:eastAsia="Calibri" w:hAnsi="Cambria Math" w:cs="Calibri"/>
                  </w:rPr>
                  <m:t>EE=</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PRZYCHÓD</m:t>
                        </m:r>
                      </m:e>
                      <m:sub>
                        <m:r>
                          <w:rPr>
                            <w:rFonts w:ascii="Cambria Math" w:eastAsia="Calibri" w:hAnsi="Cambria Math" w:cs="Calibri"/>
                          </w:rPr>
                          <m:t>i</m:t>
                        </m:r>
                      </m:sub>
                    </m:sSub>
                  </m:e>
                </m:nary>
                <m:r>
                  <w:rPr>
                    <w:rFonts w:ascii="Cambria Math" w:eastAsia="Calibri" w:hAnsi="Cambria Math" w:cs="Calibri"/>
                  </w:rPr>
                  <m:t>-(</m:t>
                </m:r>
                <m:f>
                  <m:fPr>
                    <m:ctrlPr>
                      <w:rPr>
                        <w:rFonts w:ascii="Cambria Math" w:eastAsia="Calibri" w:hAnsi="Cambria Math" w:cs="Calibri"/>
                        <w:i/>
                      </w:rPr>
                    </m:ctrlPr>
                  </m:fPr>
                  <m:num>
                    <m:r>
                      <w:rPr>
                        <w:rFonts w:ascii="Cambria Math" w:eastAsia="Calibri" w:hAnsi="Cambria Math" w:cs="Calibri"/>
                      </w:rPr>
                      <m:t>3</m:t>
                    </m:r>
                  </m:num>
                  <m:den>
                    <m:r>
                      <w:rPr>
                        <w:rFonts w:ascii="Cambria Math" w:eastAsia="Calibri" w:hAnsi="Cambria Math" w:cs="Calibri"/>
                      </w:rPr>
                      <m:t>25</m:t>
                    </m:r>
                  </m:den>
                </m:f>
                <m:r>
                  <w:rPr>
                    <w:rFonts w:ascii="Cambria Math" w:eastAsia="Calibri" w:hAnsi="Cambria Math" w:cs="Calibri"/>
                  </w:rPr>
                  <m:t>*CAPEX+</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OPEX</m:t>
                        </m:r>
                      </m:e>
                      <m:sub>
                        <m:r>
                          <w:rPr>
                            <w:rFonts w:ascii="Cambria Math" w:eastAsia="Calibri" w:hAnsi="Cambria Math" w:cs="Calibri"/>
                          </w:rPr>
                          <m:t>i</m:t>
                        </m:r>
                      </m:sub>
                    </m:sSub>
                  </m:e>
                </m:nary>
                <m:r>
                  <w:rPr>
                    <w:rFonts w:ascii="Cambria Math" w:eastAsia="Calibri" w:hAnsi="Cambria Math" w:cs="Calibri"/>
                  </w:rPr>
                  <m:t>)</m:t>
                </m:r>
              </m:oMath>
            </m:oMathPara>
          </w:p>
          <w:p w14:paraId="5DA6894E" w14:textId="52D370EA" w:rsidR="002A5EE6" w:rsidRDefault="00AD62F5" w:rsidP="0C5D272A">
            <w:pPr>
              <w:rPr>
                <w:rFonts w:eastAsia="Calibri" w:cs="Calibri"/>
              </w:rPr>
            </w:pPr>
            <w:r>
              <w:rPr>
                <w:rFonts w:eastAsia="Calibri" w:cs="Calibri"/>
              </w:rPr>
              <w:t>g</w:t>
            </w:r>
            <w:r w:rsidR="002A5EE6">
              <w:rPr>
                <w:rFonts w:eastAsia="Calibri" w:cs="Calibri"/>
              </w:rPr>
              <w:t>dzie:</w:t>
            </w:r>
          </w:p>
          <w:p w14:paraId="07B7CCF9" w14:textId="1EA2216E" w:rsidR="002A5EE6" w:rsidRDefault="2D4061DB" w:rsidP="0C5D272A">
            <w:pPr>
              <w:rPr>
                <w:rFonts w:eastAsia="Calibri" w:cs="Calibri"/>
              </w:rPr>
            </w:pPr>
            <w:r w:rsidRPr="00530E5C">
              <w:rPr>
                <w:rFonts w:eastAsia="Calibri" w:cs="Calibri"/>
                <w:i/>
                <w:iCs/>
              </w:rPr>
              <w:t>EE</w:t>
            </w:r>
            <w:r w:rsidRPr="2251C84C">
              <w:rPr>
                <w:rFonts w:eastAsia="Calibri" w:cs="Calibri"/>
              </w:rPr>
              <w:t xml:space="preserve"> – efektywność ekonomiczn</w:t>
            </w:r>
            <w:r w:rsidR="75FA4B16" w:rsidRPr="2251C84C">
              <w:rPr>
                <w:rFonts w:eastAsia="Calibri" w:cs="Calibri"/>
              </w:rPr>
              <w:t>a</w:t>
            </w:r>
            <w:r w:rsidRPr="2251C84C">
              <w:rPr>
                <w:rFonts w:eastAsia="Calibri" w:cs="Calibri"/>
              </w:rPr>
              <w:t xml:space="preserve"> Demonstratora Technologii, obliczona za okres 3 lat</w:t>
            </w:r>
            <w:r w:rsidR="75FA4B16" w:rsidRPr="2251C84C">
              <w:rPr>
                <w:rFonts w:eastAsia="Calibri" w:cs="Calibri"/>
              </w:rPr>
              <w:t xml:space="preserve"> od </w:t>
            </w:r>
            <w:r w:rsidR="1EBDED47" w:rsidRPr="2251C84C">
              <w:rPr>
                <w:rFonts w:eastAsia="Calibri" w:cs="Calibri"/>
              </w:rPr>
              <w:t>1 stycznia 2024 r.</w:t>
            </w:r>
            <w:r w:rsidR="75FA4B16" w:rsidRPr="2251C84C">
              <w:rPr>
                <w:rFonts w:eastAsia="Calibri" w:cs="Calibri"/>
              </w:rPr>
              <w:t>,</w:t>
            </w:r>
          </w:p>
          <w:p w14:paraId="27A03C12" w14:textId="77777777" w:rsidR="00437EFC" w:rsidRDefault="00437EFC" w:rsidP="0C5D272A">
            <w:pPr>
              <w:rPr>
                <w:rFonts w:eastAsia="Calibri" w:cs="Calibri"/>
              </w:rPr>
            </w:pPr>
            <w:r w:rsidRPr="00530E5C">
              <w:rPr>
                <w:rFonts w:eastAsia="Calibri" w:cs="Calibri"/>
                <w:i/>
              </w:rPr>
              <w:t>i</w:t>
            </w:r>
            <w:r>
              <w:rPr>
                <w:rFonts w:eastAsia="Calibri" w:cs="Calibri"/>
              </w:rPr>
              <w:t xml:space="preserve"> – indeks wyliczeniowy przyjmujący wartości naturalne od 1 do 3,</w:t>
            </w:r>
          </w:p>
          <w:p w14:paraId="36DF5E26" w14:textId="357D387B" w:rsidR="00437EFC" w:rsidRDefault="04699264" w:rsidP="0C5D272A">
            <w:pPr>
              <w:rPr>
                <w:rFonts w:eastAsia="Calibri" w:cs="Calibri"/>
              </w:rPr>
            </w:pPr>
            <w:proofErr w:type="spellStart"/>
            <w:r w:rsidRPr="77439E7B">
              <w:rPr>
                <w:rFonts w:eastAsia="Calibri" w:cs="Calibri"/>
                <w:i/>
                <w:iCs/>
              </w:rPr>
              <w:lastRenderedPageBreak/>
              <w:t>PRZYCHÓD</w:t>
            </w:r>
            <w:r w:rsidRPr="77439E7B">
              <w:rPr>
                <w:rFonts w:eastAsia="Calibri" w:cs="Calibri"/>
                <w:i/>
                <w:iCs/>
                <w:vertAlign w:val="subscript"/>
              </w:rPr>
              <w:t>i</w:t>
            </w:r>
            <w:proofErr w:type="spellEnd"/>
            <w:r w:rsidRPr="77439E7B">
              <w:rPr>
                <w:rFonts w:eastAsia="Calibri" w:cs="Calibri"/>
              </w:rPr>
              <w:t xml:space="preserve"> – całkowity przychód osiągnięty w związku ze sprzedażą ciepła</w:t>
            </w:r>
            <w:r w:rsidR="58655D80" w:rsidRPr="77439E7B">
              <w:rPr>
                <w:rFonts w:eastAsia="Calibri" w:cs="Calibri"/>
              </w:rPr>
              <w:t xml:space="preserve"> Odbiorcom Końcowym</w:t>
            </w:r>
            <w:r w:rsidRPr="77439E7B">
              <w:rPr>
                <w:rFonts w:eastAsia="Calibri" w:cs="Calibri"/>
              </w:rPr>
              <w:t xml:space="preserve">, energii elektrycznej wypracowanych przez Demonstrator Technologii w roku </w:t>
            </w:r>
            <w:r w:rsidRPr="77439E7B">
              <w:rPr>
                <w:rFonts w:eastAsia="Calibri" w:cs="Calibri"/>
                <w:i/>
                <w:iCs/>
              </w:rPr>
              <w:t>i</w:t>
            </w:r>
            <w:r w:rsidRPr="77439E7B">
              <w:rPr>
                <w:rFonts w:eastAsia="Calibri" w:cs="Calibri"/>
              </w:rPr>
              <w:t>,</w:t>
            </w:r>
            <w:r w:rsidR="53AF62E7" w:rsidRPr="77439E7B">
              <w:rPr>
                <w:rFonts w:eastAsia="Calibri" w:cs="Calibri"/>
              </w:rPr>
              <w:t xml:space="preserve"> przy czym do obliczenia przychodu ze sprzedaży ciepła należy użyć LCOH.</w:t>
            </w:r>
          </w:p>
          <w:p w14:paraId="399DF28A" w14:textId="77777777" w:rsidR="00437EFC" w:rsidRDefault="00437EFC" w:rsidP="0C5D272A">
            <w:pPr>
              <w:rPr>
                <w:rFonts w:eastAsia="Calibri" w:cs="Calibri"/>
              </w:rPr>
            </w:pPr>
            <w:r w:rsidRPr="00530E5C">
              <w:rPr>
                <w:rFonts w:eastAsia="Calibri" w:cs="Calibri"/>
                <w:i/>
              </w:rPr>
              <w:t>CAPEX</w:t>
            </w:r>
            <w:r>
              <w:rPr>
                <w:rFonts w:eastAsia="Calibri" w:cs="Calibri"/>
              </w:rPr>
              <w:t xml:space="preserve"> - </w:t>
            </w:r>
            <w:r w:rsidRPr="00437EFC">
              <w:rPr>
                <w:rFonts w:eastAsia="Calibri" w:cs="Calibri"/>
              </w:rPr>
              <w:t xml:space="preserve">nakłady inwestycyjne poniesione na realizację Demonstratora Technologii do momentu przekazania do eksploatacji; wartość CAPEX </w:t>
            </w:r>
            <w:r>
              <w:rPr>
                <w:rFonts w:eastAsia="Calibri" w:cs="Calibri"/>
              </w:rPr>
              <w:t>musi być równa</w:t>
            </w:r>
            <w:r w:rsidRPr="00437EFC">
              <w:rPr>
                <w:rFonts w:eastAsia="Calibri" w:cs="Calibri"/>
              </w:rPr>
              <w:t xml:space="preserve"> kwo</w:t>
            </w:r>
            <w:r>
              <w:rPr>
                <w:rFonts w:eastAsia="Calibri" w:cs="Calibri"/>
              </w:rPr>
              <w:t>cie</w:t>
            </w:r>
            <w:r w:rsidRPr="00437EFC">
              <w:rPr>
                <w:rFonts w:eastAsia="Calibri" w:cs="Calibri"/>
              </w:rPr>
              <w:t xml:space="preserve"> </w:t>
            </w:r>
            <w:r>
              <w:rPr>
                <w:rFonts w:eastAsia="Calibri" w:cs="Calibri"/>
              </w:rPr>
              <w:t xml:space="preserve">przewidzianej przez Wnioskodawcę do </w:t>
            </w:r>
            <w:r w:rsidRPr="00437EFC">
              <w:rPr>
                <w:rFonts w:eastAsia="Calibri" w:cs="Calibri"/>
              </w:rPr>
              <w:t>wydatkowan</w:t>
            </w:r>
            <w:r>
              <w:rPr>
                <w:rFonts w:eastAsia="Calibri" w:cs="Calibri"/>
              </w:rPr>
              <w:t>i</w:t>
            </w:r>
            <w:r w:rsidRPr="00437EFC">
              <w:rPr>
                <w:rFonts w:eastAsia="Calibri" w:cs="Calibri"/>
              </w:rPr>
              <w:t>a na realizację Etapu II Przedsięwzięcia</w:t>
            </w:r>
            <w:r>
              <w:rPr>
                <w:rFonts w:eastAsia="Calibri" w:cs="Calibri"/>
              </w:rPr>
              <w:t>,</w:t>
            </w:r>
          </w:p>
          <w:p w14:paraId="58F5A1F3" w14:textId="60DCF6EE" w:rsidR="00437EFC" w:rsidRDefault="75FA4B16" w:rsidP="0C5D272A">
            <w:pPr>
              <w:rPr>
                <w:rFonts w:eastAsia="Calibri" w:cs="Calibri"/>
              </w:rPr>
            </w:pPr>
            <w:proofErr w:type="spellStart"/>
            <w:r w:rsidRPr="00530E5C">
              <w:rPr>
                <w:rFonts w:eastAsia="Calibri" w:cs="Calibri"/>
                <w:i/>
                <w:iCs/>
              </w:rPr>
              <w:t>OPEX</w:t>
            </w:r>
            <w:r w:rsidRPr="00530E5C">
              <w:rPr>
                <w:rFonts w:eastAsia="Calibri" w:cs="Calibri"/>
                <w:i/>
                <w:iCs/>
                <w:vertAlign w:val="subscript"/>
              </w:rPr>
              <w:t>i</w:t>
            </w:r>
            <w:proofErr w:type="spellEnd"/>
            <w:r w:rsidRPr="2251C84C">
              <w:rPr>
                <w:rFonts w:eastAsia="Calibri" w:cs="Calibri"/>
              </w:rPr>
              <w:t xml:space="preserve"> - nakłady operacyjne, w tym koszty dostaw paliw i energii, eksploatacji i przeglądów, napraw itp. Demonstratora Technologii, poniesione w roku </w:t>
            </w:r>
            <w:r w:rsidRPr="00530E5C">
              <w:rPr>
                <w:rFonts w:eastAsia="Calibri" w:cs="Calibri"/>
                <w:i/>
                <w:iCs/>
              </w:rPr>
              <w:t>i</w:t>
            </w:r>
            <w:r w:rsidRPr="2251C84C">
              <w:rPr>
                <w:rFonts w:eastAsia="Calibri" w:cs="Calibri"/>
              </w:rPr>
              <w:t>, obliczone z uwzględnieniem nakładów poniesionych w obszarach wytwarzania, dystrybucji oraz instalacji odbiorczych</w:t>
            </w:r>
          </w:p>
        </w:tc>
        <w:tc>
          <w:tcPr>
            <w:tcW w:w="992" w:type="dxa"/>
          </w:tcPr>
          <w:p w14:paraId="65B69D0C" w14:textId="31295EA2" w:rsidR="0C5D272A" w:rsidRDefault="5843AF57" w:rsidP="77439E7B">
            <w:pPr>
              <w:rPr>
                <w:rFonts w:asciiTheme="minorHAnsi" w:hAnsiTheme="minorHAnsi" w:cstheme="minorBidi"/>
              </w:rPr>
            </w:pPr>
            <w:r w:rsidRPr="77439E7B">
              <w:rPr>
                <w:rFonts w:asciiTheme="minorHAnsi" w:hAnsiTheme="minorHAnsi" w:cstheme="minorBidi"/>
              </w:rPr>
              <w:lastRenderedPageBreak/>
              <w:t>Etap I: -1</w:t>
            </w:r>
            <w:r w:rsidR="77A43B40" w:rsidRPr="77439E7B">
              <w:rPr>
                <w:rFonts w:asciiTheme="minorHAnsi" w:hAnsiTheme="minorHAnsi" w:cstheme="minorBidi"/>
              </w:rPr>
              <w:t>0</w:t>
            </w:r>
            <w:r>
              <w:t>%</w:t>
            </w:r>
          </w:p>
          <w:p w14:paraId="19F04D6B" w14:textId="33CB914C" w:rsidR="0C5D272A" w:rsidRDefault="303AD1E4" w:rsidP="11B9B447">
            <w:pPr>
              <w:rPr>
                <w:rFonts w:asciiTheme="minorHAnsi" w:hAnsiTheme="minorHAnsi" w:cstheme="minorBidi"/>
              </w:rPr>
            </w:pPr>
            <w:r w:rsidRPr="11B9B447">
              <w:rPr>
                <w:rFonts w:asciiTheme="minorHAnsi" w:hAnsiTheme="minorHAnsi" w:cstheme="minorBidi"/>
              </w:rPr>
              <w:t>Etap II: -5%</w:t>
            </w:r>
          </w:p>
          <w:p w14:paraId="5B5AFA00" w14:textId="7A41FA35" w:rsidR="0C5D272A" w:rsidRDefault="0C5D272A" w:rsidP="11B9B447"/>
        </w:tc>
      </w:tr>
      <w:bookmarkEnd w:id="17"/>
      <w:tr w:rsidR="00972038" w:rsidRPr="007A78A5" w14:paraId="57A541B2" w14:textId="77777777" w:rsidTr="7B16C413">
        <w:tc>
          <w:tcPr>
            <w:tcW w:w="562" w:type="dxa"/>
            <w:shd w:val="clear" w:color="auto" w:fill="auto"/>
          </w:tcPr>
          <w:p w14:paraId="357C2084" w14:textId="796B9A83" w:rsidR="00972038" w:rsidRPr="007A78A5" w:rsidRDefault="4A859C21" w:rsidP="355E29E7">
            <w:pPr>
              <w:jc w:val="center"/>
              <w:rPr>
                <w:rFonts w:asciiTheme="minorHAnsi" w:hAnsiTheme="minorHAnsi" w:cstheme="minorBidi"/>
                <w:b/>
                <w:bCs/>
              </w:rPr>
            </w:pPr>
            <w:r w:rsidRPr="355E29E7">
              <w:rPr>
                <w:b/>
                <w:bCs/>
              </w:rPr>
              <w:t>2</w:t>
            </w:r>
            <w:r w:rsidR="51050076" w:rsidRPr="355E29E7">
              <w:rPr>
                <w:b/>
                <w:bCs/>
              </w:rPr>
              <w:t>.</w:t>
            </w:r>
          </w:p>
        </w:tc>
        <w:tc>
          <w:tcPr>
            <w:tcW w:w="1418" w:type="dxa"/>
            <w:shd w:val="clear" w:color="auto" w:fill="auto"/>
          </w:tcPr>
          <w:p w14:paraId="084821EC" w14:textId="5A62A587" w:rsidR="00972038" w:rsidRPr="007A78A5" w:rsidRDefault="1E02F5ED" w:rsidP="11B9B447">
            <w:pPr>
              <w:rPr>
                <w:rFonts w:asciiTheme="minorHAnsi" w:hAnsiTheme="minorHAnsi" w:cstheme="minorBidi"/>
                <w:b/>
                <w:bCs/>
              </w:rPr>
            </w:pPr>
            <w:r w:rsidRPr="11B9B447">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1B9B447">
            <w:pPr>
              <w:spacing w:after="0"/>
              <w:rPr>
                <w:rFonts w:asciiTheme="minorHAnsi" w:hAnsiTheme="minorHAnsi" w:cstheme="minorBidi"/>
              </w:rPr>
            </w:pPr>
            <w:r w:rsidRPr="11B9B447">
              <w:rPr>
                <w:b/>
                <w:bCs/>
              </w:rPr>
              <w:t xml:space="preserve">Udział Odnawialnych Źródeł Energii </w:t>
            </w:r>
            <w:r w:rsidR="4E655946" w:rsidRPr="11B9B447">
              <w:rPr>
                <w:b/>
                <w:bCs/>
              </w:rPr>
              <w:t>w Demonstratorze</w:t>
            </w:r>
            <w:r w:rsidR="7F4DC8FB" w:rsidRPr="11B9B447">
              <w:rPr>
                <w:b/>
                <w:bCs/>
              </w:rPr>
              <w:t xml:space="preserve"> Technologii</w:t>
            </w:r>
          </w:p>
          <w:p w14:paraId="5A63AF8E" w14:textId="415A5A7C" w:rsidR="00972038" w:rsidRPr="007A78A5" w:rsidRDefault="00972038" w:rsidP="11B9B447">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11B9B447">
              <w:rPr>
                <w:rFonts w:asciiTheme="minorHAnsi" w:hAnsiTheme="minorHAnsi" w:cstheme="minorBidi"/>
              </w:rPr>
              <w:t>W</w:t>
            </w:r>
            <w:r w:rsidR="5D2E376E" w:rsidRPr="11B9B447">
              <w:rPr>
                <w:rFonts w:asciiTheme="minorHAnsi" w:hAnsiTheme="minorHAnsi" w:cstheme="minorBidi"/>
              </w:rPr>
              <w:t>ymagany jest</w:t>
            </w:r>
            <w:r w:rsidR="044587FC">
              <w:t xml:space="preserve"> najwyższy</w:t>
            </w:r>
            <w:r>
              <w:t xml:space="preserve"> </w:t>
            </w:r>
            <w:r w:rsidR="4E34B26C">
              <w:t xml:space="preserve">możliwy </w:t>
            </w:r>
            <w:r>
              <w:t>udział</w:t>
            </w:r>
            <w:r w:rsidR="19F83F93">
              <w:t xml:space="preserve"> </w:t>
            </w:r>
            <w:r w:rsidR="53CBC225">
              <w:t xml:space="preserve">Energii z OZE </w:t>
            </w:r>
            <w:r w:rsidR="19F83F93">
              <w:t xml:space="preserve">w </w:t>
            </w:r>
            <w:r w:rsidR="2E8DBF7D">
              <w:t>Demonstratorze Technologii</w:t>
            </w:r>
            <w:r w:rsidR="19F83F93">
              <w:t>.</w:t>
            </w:r>
          </w:p>
        </w:tc>
        <w:tc>
          <w:tcPr>
            <w:tcW w:w="8363" w:type="dxa"/>
            <w:shd w:val="clear" w:color="auto" w:fill="auto"/>
          </w:tcPr>
          <w:p w14:paraId="0245AF39" w14:textId="55824071" w:rsidR="00D620AA" w:rsidRPr="004A1B63" w:rsidRDefault="52613F29" w:rsidP="56955223">
            <w:pPr>
              <w:spacing w:after="0"/>
              <w:rPr>
                <w:rFonts w:eastAsia="Calibri" w:cs="Calibri"/>
              </w:rPr>
            </w:pPr>
            <w:r w:rsidRPr="004A1B63">
              <w:rPr>
                <w:rFonts w:eastAsia="Calibri" w:cs="Calibri"/>
              </w:rPr>
              <w:t xml:space="preserve">Obliczenie </w:t>
            </w:r>
            <m:oMath>
              <m:r>
                <w:rPr>
                  <w:rFonts w:ascii="Cambria Math" w:eastAsia="Calibri" w:hAnsi="Cambria Math" w:cs="Calibri"/>
                </w:rPr>
                <m:t>%OZE</m:t>
              </m:r>
            </m:oMath>
            <w:r w:rsidRPr="004A1B63">
              <w:rPr>
                <w:rFonts w:eastAsia="Calibri" w:cs="Calibri"/>
              </w:rPr>
              <w:t xml:space="preserve"> w </w:t>
            </w:r>
            <w:r w:rsidR="309BFDF9" w:rsidRPr="004A1B63">
              <w:rPr>
                <w:rFonts w:eastAsia="Calibri" w:cs="Calibri"/>
              </w:rPr>
              <w:t>Demonstratorze Technologii</w:t>
            </w:r>
          </w:p>
          <w:p w14:paraId="465FDBAC" w14:textId="77777777" w:rsidR="00D620AA" w:rsidRPr="004A1B63" w:rsidRDefault="00D620AA" w:rsidP="56955223">
            <w:pPr>
              <w:spacing w:after="0"/>
              <w:rPr>
                <w:rFonts w:eastAsia="Calibri" w:cs="Calibri"/>
              </w:rPr>
            </w:pPr>
          </w:p>
          <w:p w14:paraId="0D54ADB3" w14:textId="6FBBA766" w:rsidR="00D620AA" w:rsidRPr="004A1B63" w:rsidRDefault="158D78E9" w:rsidP="56955223">
            <w:pPr>
              <w:spacing w:after="0"/>
              <w:rPr>
                <w:rFonts w:eastAsia="Calibri" w:cs="Calibri"/>
              </w:rPr>
            </w:pPr>
            <w:r w:rsidRPr="77439E7B">
              <w:rPr>
                <w:rFonts w:eastAsia="Calibri" w:cs="Calibri"/>
              </w:rPr>
              <w:t xml:space="preserve">Bilans </w:t>
            </w:r>
            <w:r w:rsidRPr="77439E7B">
              <w:rPr>
                <w:rFonts w:eastAsia="Calibri" w:cs="Calibri"/>
                <w:i/>
                <w:iCs/>
              </w:rPr>
              <w:t>%OZE</w:t>
            </w:r>
            <w:r w:rsidRPr="77439E7B">
              <w:rPr>
                <w:rFonts w:eastAsia="Calibri" w:cs="Calibri"/>
              </w:rPr>
              <w:t xml:space="preserve"> obliczany jest z uwzględnieniem ilości energii wprowadzonej do</w:t>
            </w:r>
            <w:r w:rsidR="0BD31504" w:rsidRPr="77439E7B">
              <w:rPr>
                <w:rFonts w:eastAsia="Calibri" w:cs="Calibri"/>
              </w:rPr>
              <w:t xml:space="preserve"> Demonstratora Technologii</w:t>
            </w:r>
            <w:r w:rsidRPr="77439E7B">
              <w:rPr>
                <w:rFonts w:eastAsia="Calibri" w:cs="Calibri"/>
              </w:rPr>
              <w:t xml:space="preserve"> w miejscu jej pierwszego pojawienia się w</w:t>
            </w:r>
            <w:r w:rsidR="537908D8" w:rsidRPr="77439E7B">
              <w:rPr>
                <w:rFonts w:eastAsia="Calibri" w:cs="Calibri"/>
              </w:rPr>
              <w:t xml:space="preserve"> Demonstratorze Technologii</w:t>
            </w:r>
            <w:r w:rsidRPr="77439E7B">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4A1B63" w:rsidRDefault="00D620AA" w:rsidP="56955223">
            <w:pPr>
              <w:spacing w:after="0"/>
              <w:rPr>
                <w:rFonts w:eastAsia="Calibri" w:cs="Calibri"/>
              </w:rPr>
            </w:pPr>
          </w:p>
          <w:p w14:paraId="667B37A4" w14:textId="56B1EC20" w:rsidR="00D620AA" w:rsidRPr="004A1B63" w:rsidRDefault="6B5CA49D" w:rsidP="56955223">
            <w:pPr>
              <w:spacing w:after="0"/>
              <w:rPr>
                <w:rFonts w:eastAsia="Calibri" w:cs="Calibri"/>
              </w:rPr>
            </w:pPr>
            <w:r w:rsidRPr="004A1B63">
              <w:rPr>
                <w:rFonts w:eastAsia="Calibri" w:cs="Calibri"/>
              </w:rPr>
              <w:t xml:space="preserve">Wykonawca oblicza współczynnik procentowy Udziału Odnawialnych Źródeł Energii w </w:t>
            </w:r>
            <w:r w:rsidR="51F28C8C" w:rsidRPr="004A1B63">
              <w:rPr>
                <w:rFonts w:eastAsia="Calibri" w:cs="Calibri"/>
              </w:rPr>
              <w:t>Demonstratorze Technologii</w:t>
            </w:r>
            <w:r w:rsidRPr="004A1B63">
              <w:rPr>
                <w:rFonts w:eastAsia="Calibri" w:cs="Calibri"/>
              </w:rPr>
              <w:t xml:space="preserve"> z zastosowaniem poniższych reguł oraz wzoru:</w:t>
            </w:r>
          </w:p>
          <w:p w14:paraId="20127D79" w14:textId="77777777" w:rsidR="00D620AA" w:rsidRPr="004A1B63" w:rsidRDefault="00D620AA" w:rsidP="56955223">
            <w:pPr>
              <w:spacing w:after="0"/>
              <w:rPr>
                <w:rFonts w:eastAsia="Calibri" w:cs="Calibri"/>
              </w:rPr>
            </w:pPr>
          </w:p>
          <w:p w14:paraId="00645E35" w14:textId="0D11ED4B" w:rsidR="00D620AA" w:rsidRPr="004A1B63" w:rsidRDefault="52613F29" w:rsidP="56955223">
            <w:pPr>
              <w:spacing w:after="0"/>
              <w:rPr>
                <w:rFonts w:eastAsia="Calibri" w:cs="Calibri"/>
              </w:rPr>
            </w:pPr>
            <w:r w:rsidRPr="004A1B63">
              <w:rPr>
                <w:rFonts w:eastAsia="Calibri" w:cs="Calibri"/>
              </w:rPr>
              <w:t xml:space="preserve">Zamawiający wymaga uprzedniego przypisania występujących w </w:t>
            </w:r>
            <w:r w:rsidR="65D32293" w:rsidRPr="004A1B63">
              <w:rPr>
                <w:rFonts w:eastAsia="Calibri" w:cs="Calibri"/>
              </w:rPr>
              <w:t>Demonstratorze Technologii</w:t>
            </w:r>
            <w:r w:rsidRPr="004A1B63">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4A1B63" w14:paraId="31368BF2" w14:textId="77777777" w:rsidTr="11B9B447">
              <w:tc>
                <w:tcPr>
                  <w:tcW w:w="1450" w:type="dxa"/>
                </w:tcPr>
                <w:p w14:paraId="257EC32A"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4A1B63" w:rsidRDefault="00D620AA" w:rsidP="56955223">
                  <w:pPr>
                    <w:spacing w:after="0"/>
                    <w:rPr>
                      <w:rFonts w:eastAsia="Calibri" w:cs="Calibri"/>
                    </w:rPr>
                  </w:pPr>
                </w:p>
              </w:tc>
              <w:tc>
                <w:tcPr>
                  <w:tcW w:w="7680" w:type="dxa"/>
                </w:tcPr>
                <w:p w14:paraId="48CB1021" w14:textId="03C91138" w:rsidR="00D620AA" w:rsidRPr="004A1B63" w:rsidRDefault="52613F29" w:rsidP="56955223">
                  <w:pPr>
                    <w:spacing w:after="120"/>
                    <w:rPr>
                      <w:rFonts w:eastAsia="Calibri" w:cs="Calibri"/>
                    </w:rPr>
                  </w:pPr>
                  <w:r w:rsidRPr="004A1B63">
                    <w:rPr>
                      <w:rFonts w:eastAsia="Calibri" w:cs="Calibri"/>
                    </w:rPr>
                    <w:t>suma wszystkich energii OZE wprowadzonych do</w:t>
                  </w:r>
                  <w:r w:rsidR="5966DA9A" w:rsidRPr="004A1B63">
                    <w:rPr>
                      <w:rFonts w:eastAsia="Calibri" w:cs="Calibri"/>
                    </w:rPr>
                    <w:t xml:space="preserve"> Demonstratora Technologii</w:t>
                  </w:r>
                  <w:r w:rsidRPr="004A1B63">
                    <w:rPr>
                      <w:rFonts w:eastAsia="Calibri" w:cs="Calibri"/>
                    </w:rPr>
                    <w:t>, z wyłączeniem energii wprowadzonej do magazynu sezonowego ciepła</w:t>
                  </w:r>
                </w:p>
              </w:tc>
            </w:tr>
            <w:tr w:rsidR="00D620AA" w:rsidRPr="004A1B63" w14:paraId="0DE9788D" w14:textId="77777777" w:rsidTr="11B9B447">
              <w:tc>
                <w:tcPr>
                  <w:tcW w:w="1450" w:type="dxa"/>
                </w:tcPr>
                <w:p w14:paraId="14A3811C"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4A1B63" w:rsidRDefault="6B5CA49D" w:rsidP="56955223">
                  <w:pPr>
                    <w:spacing w:after="0"/>
                    <w:rPr>
                      <w:rFonts w:eastAsia="Calibri" w:cs="Calibri"/>
                    </w:rPr>
                  </w:pPr>
                  <w:r w:rsidRPr="004A1B63">
                    <w:rPr>
                      <w:rFonts w:eastAsia="Calibri" w:cs="Calibri"/>
                    </w:rPr>
                    <w:t>-</w:t>
                  </w:r>
                </w:p>
              </w:tc>
              <w:tc>
                <w:tcPr>
                  <w:tcW w:w="7680" w:type="dxa"/>
                </w:tcPr>
                <w:p w14:paraId="1A857BC2" w14:textId="77777777" w:rsidR="00D620AA" w:rsidRPr="004A1B63" w:rsidRDefault="491004AB" w:rsidP="56955223">
                  <w:pPr>
                    <w:spacing w:after="120"/>
                    <w:rPr>
                      <w:rFonts w:eastAsia="Calibri" w:cs="Calibri"/>
                    </w:rPr>
                  </w:pPr>
                  <w:r w:rsidRPr="004A1B63">
                    <w:rPr>
                      <w:rFonts w:eastAsia="Calibri" w:cs="Calibri"/>
                    </w:rPr>
                    <w:t>energia OZE pobrana z sezonowego magazynu ciepła (do magazynu sezonowego wolno wprowadzać wyłącznie energię OZE),</w:t>
                  </w:r>
                </w:p>
              </w:tc>
            </w:tr>
            <w:tr w:rsidR="00D620AA" w:rsidRPr="004A1B63" w14:paraId="20A3579D" w14:textId="77777777" w:rsidTr="11B9B447">
              <w:tc>
                <w:tcPr>
                  <w:tcW w:w="1450" w:type="dxa"/>
                </w:tcPr>
                <w:p w14:paraId="50C2801B"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4A1B63" w:rsidRDefault="00D620AA" w:rsidP="56955223">
                  <w:pPr>
                    <w:spacing w:after="0"/>
                    <w:rPr>
                      <w:rFonts w:eastAsia="Calibri" w:cs="Calibri"/>
                    </w:rPr>
                  </w:pPr>
                </w:p>
              </w:tc>
              <w:tc>
                <w:tcPr>
                  <w:tcW w:w="7680" w:type="dxa"/>
                </w:tcPr>
                <w:p w14:paraId="72862E19" w14:textId="77777777" w:rsidR="00D620AA" w:rsidRPr="004A1B63" w:rsidRDefault="6B5CA49D" w:rsidP="56955223">
                  <w:pPr>
                    <w:spacing w:after="120"/>
                    <w:rPr>
                      <w:rFonts w:eastAsia="Calibri" w:cs="Calibri"/>
                    </w:rPr>
                  </w:pPr>
                  <w:r w:rsidRPr="004A1B63">
                    <w:rPr>
                      <w:rFonts w:eastAsia="Calibri" w:cs="Calibri"/>
                    </w:rPr>
                    <w:t>każda wprowadzona do systemu energia nie będąca OZE.</w:t>
                  </w:r>
                </w:p>
              </w:tc>
            </w:tr>
          </w:tbl>
          <w:p w14:paraId="3564F67B" w14:textId="77777777" w:rsidR="00D620AA" w:rsidRPr="004A1B63" w:rsidRDefault="00D620AA" w:rsidP="56955223">
            <w:pPr>
              <w:spacing w:after="0"/>
              <w:rPr>
                <w:rFonts w:eastAsia="Calibri" w:cs="Calibri"/>
              </w:rPr>
            </w:pPr>
          </w:p>
          <w:p w14:paraId="7D509B5B" w14:textId="77777777" w:rsidR="00D620AA" w:rsidRPr="004A1B63"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4A1B63" w:rsidRDefault="00D620AA" w:rsidP="56955223">
            <w:pPr>
              <w:spacing w:after="0"/>
              <w:rPr>
                <w:rFonts w:eastAsia="Calibri" w:cs="Calibri"/>
              </w:rPr>
            </w:pPr>
          </w:p>
          <w:p w14:paraId="72169873" w14:textId="77777777" w:rsidR="00D620AA" w:rsidRPr="004A1B63" w:rsidRDefault="00D620AA" w:rsidP="56955223">
            <w:pPr>
              <w:spacing w:after="0"/>
              <w:rPr>
                <w:rFonts w:eastAsia="Calibri" w:cs="Calibri"/>
              </w:rPr>
            </w:pPr>
            <m:oMath>
              <m:r>
                <w:rPr>
                  <w:rFonts w:ascii="Cambria Math" w:eastAsia="Calibri" w:hAnsi="Cambria Math" w:cs="Calibri"/>
                </w:rPr>
                <m:t>OZE</m:t>
              </m:r>
            </m:oMath>
            <w:r w:rsidR="6B5CA49D" w:rsidRPr="004A1B63">
              <w:rPr>
                <w:rFonts w:eastAsia="Calibri" w:cs="Calibri"/>
              </w:rPr>
              <w:t xml:space="preserve"> należy wyliczyć według wzoru:</w:t>
            </w:r>
          </w:p>
          <w:p w14:paraId="67E35DE0" w14:textId="15C90C14" w:rsidR="00D620AA" w:rsidRPr="004A1B63" w:rsidRDefault="00D620AA" w:rsidP="11B9B447">
            <w:pPr>
              <w:spacing w:before="240" w:after="0"/>
              <w:jc w:val="center"/>
              <w:rPr>
                <w:vertAlign w:val="subscript"/>
              </w:rPr>
            </w:pPr>
            <m:oMathPara>
              <m:oMath>
                <m:r>
                  <w:rPr>
                    <w:rFonts w:ascii="Cambria Math" w:eastAsia="Calibri" w:hAnsi="Cambria Math" w:cs="Calibri"/>
                  </w:rPr>
                  <w:lastRenderedPageBreak/>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p w14:paraId="18953C02" w14:textId="77777777" w:rsidR="00D620AA" w:rsidRPr="004A1B63" w:rsidRDefault="00D620AA" w:rsidP="56955223">
            <w:pPr>
              <w:spacing w:after="0"/>
              <w:jc w:val="center"/>
              <w:rPr>
                <w:rFonts w:eastAsia="Calibri" w:cs="Calibri"/>
                <w:vertAlign w:val="subscript"/>
              </w:rPr>
            </w:pPr>
          </w:p>
          <w:tbl>
            <w:tblPr>
              <w:tblStyle w:val="Tabela-Siatka"/>
              <w:tblW w:w="9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6973"/>
              <w:gridCol w:w="990"/>
            </w:tblGrid>
            <w:tr w:rsidR="00D620AA" w:rsidRPr="004A1B63" w14:paraId="50EA132F" w14:textId="77777777" w:rsidTr="15020E67">
              <w:tc>
                <w:tcPr>
                  <w:tcW w:w="1081" w:type="dxa"/>
                </w:tcPr>
                <w:p w14:paraId="302BE634"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4A1B63" w:rsidRDefault="00D620AA" w:rsidP="56955223">
                  <w:pPr>
                    <w:rPr>
                      <w:rFonts w:eastAsia="Calibri" w:cs="Calibri"/>
                    </w:rPr>
                  </w:pPr>
                </w:p>
              </w:tc>
              <w:tc>
                <w:tcPr>
                  <w:tcW w:w="7963" w:type="dxa"/>
                  <w:gridSpan w:val="2"/>
                </w:tcPr>
                <w:p w14:paraId="5637CDC3" w14:textId="4E9A391C" w:rsidR="00D620AA" w:rsidRPr="004A1B63" w:rsidRDefault="6B5CA49D" w:rsidP="56955223">
                  <w:pPr>
                    <w:tabs>
                      <w:tab w:val="left" w:pos="5681"/>
                    </w:tabs>
                    <w:spacing w:after="120"/>
                    <w:ind w:right="2061"/>
                    <w:rPr>
                      <w:rFonts w:eastAsia="Calibri" w:cs="Calibri"/>
                    </w:rPr>
                  </w:pPr>
                  <w:r w:rsidRPr="004A1B63">
                    <w:rPr>
                      <w:rFonts w:eastAsia="Calibri" w:cs="Calibri"/>
                    </w:rPr>
                    <w:t xml:space="preserve">suma </w:t>
                  </w:r>
                  <w:r w:rsidR="2057E814" w:rsidRPr="004A1B63">
                    <w:rPr>
                      <w:rFonts w:eastAsia="Calibri" w:cs="Calibri"/>
                    </w:rPr>
                    <w:t xml:space="preserve">zakupionej </w:t>
                  </w:r>
                  <w:r w:rsidRPr="004A1B63">
                    <w:rPr>
                      <w:rFonts w:eastAsia="Calibri" w:cs="Calibri"/>
                    </w:rPr>
                    <w:t xml:space="preserve">energii </w:t>
                  </w:r>
                  <w:r w:rsidR="2057E814" w:rsidRPr="004A1B63">
                    <w:rPr>
                      <w:rFonts w:eastAsia="Calibri" w:cs="Calibri"/>
                    </w:rPr>
                    <w:t xml:space="preserve">elektrycznej OZE </w:t>
                  </w:r>
                  <w:r w:rsidRPr="004A1B63">
                    <w:rPr>
                      <w:rFonts w:eastAsia="Calibri" w:cs="Calibri"/>
                    </w:rPr>
                    <w:t xml:space="preserve">zakupionej od dostawców zewnętrznych i sklasyfikowanej jako pochodząca z </w:t>
                  </w:r>
                  <w:r w:rsidR="2057E814" w:rsidRPr="004A1B63">
                    <w:rPr>
                      <w:rFonts w:eastAsia="Calibri" w:cs="Calibri"/>
                    </w:rPr>
                    <w:t xml:space="preserve">odnawialnych źródeł energii w rozumieniu ustawy z dnia 20 lutego 2015 r. o odnawialnych źródłach energii </w:t>
                  </w:r>
                  <w:r w:rsidRPr="004A1B63">
                    <w:rPr>
                      <w:rFonts w:eastAsia="Calibri" w:cs="Calibri"/>
                    </w:rPr>
                    <w:t xml:space="preserve">- </w:t>
                  </w:r>
                  <w:r w:rsidRPr="004A1B63">
                    <w:rPr>
                      <w:rFonts w:eastAsia="Calibri"/>
                    </w:rPr>
                    <w:t xml:space="preserve">z gwarancją lub świadectwem pochodzenia </w:t>
                  </w:r>
                  <w:r w:rsidR="2057E814" w:rsidRPr="004A1B63">
                    <w:rPr>
                      <w:rFonts w:eastAsia="Calibri"/>
                    </w:rPr>
                    <w:t>w rozumieniu tej ustawy</w:t>
                  </w:r>
                  <w:r w:rsidRPr="004A1B63">
                    <w:rPr>
                      <w:rFonts w:eastAsia="Calibri" w:cs="Calibri"/>
                    </w:rPr>
                    <w:t>;</w:t>
                  </w:r>
                </w:p>
                <w:p w14:paraId="35DD8EFA" w14:textId="53A642F2" w:rsidR="00D620AA" w:rsidRPr="004A1B63" w:rsidRDefault="52613F29" w:rsidP="56955223">
                  <w:pPr>
                    <w:spacing w:after="0" w:line="240" w:lineRule="auto"/>
                    <w:ind w:right="1919"/>
                    <w:rPr>
                      <w:rFonts w:eastAsia="Calibri" w:cs="Calibri"/>
                    </w:rPr>
                  </w:pPr>
                  <w:proofErr w:type="spellStart"/>
                  <w:r w:rsidRPr="004A1B63">
                    <w:rPr>
                      <w:rFonts w:eastAsia="Calibri" w:cs="Calibri"/>
                      <w:i/>
                      <w:iCs/>
                    </w:rPr>
                    <w:t>OZE</w:t>
                  </w:r>
                  <w:r w:rsidRPr="004A1B63">
                    <w:rPr>
                      <w:rFonts w:eastAsia="Calibri" w:cs="Calibri"/>
                      <w:i/>
                      <w:iCs/>
                      <w:vertAlign w:val="subscript"/>
                    </w:rPr>
                    <w:t>zakup</w:t>
                  </w:r>
                  <w:proofErr w:type="spellEnd"/>
                  <w:r w:rsidRPr="004A1B63">
                    <w:rPr>
                      <w:rFonts w:eastAsia="Calibri" w:cs="Calibri"/>
                    </w:rPr>
                    <w:t xml:space="preserve"> nie może przekraczać 15% ogólnej ilości energii wprowadzonej do </w:t>
                  </w:r>
                  <w:r w:rsidR="0F6D3EE6" w:rsidRPr="004A1B63">
                    <w:rPr>
                      <w:rFonts w:eastAsia="Calibri" w:cs="Calibri"/>
                    </w:rPr>
                    <w:t>Demonstratora Technologii</w:t>
                  </w:r>
                  <w:r w:rsidRPr="004A1B63">
                    <w:rPr>
                      <w:rFonts w:eastAsia="Calibri" w:cs="Calibri"/>
                    </w:rPr>
                    <w:t>:</w:t>
                  </w:r>
                </w:p>
                <w:p w14:paraId="0FC2DE32" w14:textId="77777777" w:rsidR="00D620AA" w:rsidRPr="004A1B63" w:rsidRDefault="00D620AA" w:rsidP="56955223">
                  <w:pPr>
                    <w:spacing w:after="0" w:line="240" w:lineRule="auto"/>
                    <w:jc w:val="center"/>
                  </w:pPr>
                </w:p>
                <w:p w14:paraId="41D2E1AE" w14:textId="77777777" w:rsidR="00D620AA" w:rsidRPr="004A1B63" w:rsidRDefault="6B5CA49D" w:rsidP="11B9B447">
                  <w:pPr>
                    <w:spacing w:after="0" w:line="240" w:lineRule="auto"/>
                    <w:ind w:right="2061"/>
                    <w:jc w:val="center"/>
                    <w:rPr>
                      <w:i/>
                      <w:iCs/>
                    </w:rPr>
                  </w:pPr>
                  <w:proofErr w:type="spellStart"/>
                  <w:r w:rsidRPr="004A1B63">
                    <w:rPr>
                      <w:i/>
                      <w:iCs/>
                    </w:rPr>
                    <w:t>OZE</w:t>
                  </w:r>
                  <w:r w:rsidRPr="004A1B63">
                    <w:rPr>
                      <w:i/>
                      <w:iCs/>
                      <w:vertAlign w:val="subscript"/>
                    </w:rPr>
                    <w:t>zakup</w:t>
                  </w:r>
                  <w:proofErr w:type="spellEnd"/>
                  <w:r w:rsidRPr="004A1B63">
                    <w:rPr>
                      <w:i/>
                      <w:iCs/>
                    </w:rPr>
                    <w:t xml:space="preserve"> </w:t>
                  </w:r>
                  <w:r w:rsidRPr="004A1B63">
                    <w:rPr>
                      <w:rFonts w:ascii="Arial" w:eastAsia="Arial" w:hAnsi="Arial" w:cs="Arial"/>
                    </w:rPr>
                    <w:t>≤</w:t>
                  </w:r>
                  <w:r w:rsidRPr="004A1B63">
                    <w:rPr>
                      <w:i/>
                      <w:iCs/>
                    </w:rPr>
                    <w:t xml:space="preserve"> (OZE + ZMAGAZUNU + CZARNA) * 15%</w:t>
                  </w:r>
                </w:p>
                <w:p w14:paraId="5228AEEB" w14:textId="77777777" w:rsidR="00D620AA" w:rsidRPr="004A1B63" w:rsidRDefault="00D620AA" w:rsidP="11B9B447">
                  <w:pPr>
                    <w:spacing w:after="0" w:line="240" w:lineRule="auto"/>
                    <w:jc w:val="center"/>
                    <w:rPr>
                      <w:i/>
                      <w:iCs/>
                    </w:rPr>
                  </w:pPr>
                </w:p>
                <w:p w14:paraId="66261A1B" w14:textId="4362580F" w:rsidR="009142D8" w:rsidRPr="004A1B63" w:rsidRDefault="6B5CA49D" w:rsidP="56955223">
                  <w:pPr>
                    <w:spacing w:after="0" w:line="240" w:lineRule="auto"/>
                    <w:ind w:right="2061"/>
                  </w:pPr>
                  <w:r w:rsidRPr="004A1B63">
                    <w:t xml:space="preserve">Jeżeli suma zakupionej energii </w:t>
                  </w:r>
                  <w:r w:rsidR="0AC81EAC" w:rsidRPr="004A1B63">
                    <w:t xml:space="preserve">elektrycznej </w:t>
                  </w:r>
                  <w:r w:rsidRPr="004A1B63">
                    <w:t xml:space="preserve">OZE przekracza próg 15% ogólnej ilości energii wprowadzonej do </w:t>
                  </w:r>
                  <w:r w:rsidR="2D6AC29C" w:rsidRPr="004A1B63">
                    <w:t>Demonstratora Technologii</w:t>
                  </w:r>
                  <w:r w:rsidRPr="004A1B63">
                    <w:t xml:space="preserve">, nadmiar ponad 15% musi zostać ujęty w bilansie OZE jako </w:t>
                  </w:r>
                  <w:r w:rsidRPr="004A1B63">
                    <w:rPr>
                      <w:i/>
                      <w:iCs/>
                    </w:rPr>
                    <w:t>CZARNA</w:t>
                  </w:r>
                  <w:r w:rsidRPr="004A1B63">
                    <w:t>.</w:t>
                  </w:r>
                </w:p>
                <w:p w14:paraId="7DE18CF8" w14:textId="77777777" w:rsidR="00D620AA" w:rsidRPr="004A1B63" w:rsidRDefault="00D620AA" w:rsidP="00530E5C">
                  <w:pPr>
                    <w:spacing w:after="0" w:line="240" w:lineRule="auto"/>
                    <w:ind w:right="2061"/>
                    <w:rPr>
                      <w:rFonts w:eastAsia="Calibri" w:cs="Calibri"/>
                    </w:rPr>
                  </w:pPr>
                </w:p>
              </w:tc>
            </w:tr>
            <w:tr w:rsidR="0C5D272A" w:rsidRPr="004A1B63" w14:paraId="3DA8D59A" w14:textId="77777777" w:rsidTr="15020E67">
              <w:trPr>
                <w:gridAfter w:val="1"/>
                <w:wAfter w:w="990" w:type="dxa"/>
              </w:trPr>
              <w:tc>
                <w:tcPr>
                  <w:tcW w:w="1081" w:type="dxa"/>
                </w:tcPr>
                <w:p w14:paraId="541C3A53" w14:textId="582B790C" w:rsidR="6495F26E" w:rsidRPr="004A1B63" w:rsidRDefault="00BA4D71" w:rsidP="000260E3">
                  <w:pPr>
                    <w:rPr>
                      <w:vertAlign w:val="subscript"/>
                    </w:rPr>
                  </w:pPr>
                  <m:oMathPara>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tc>
              <w:tc>
                <w:tcPr>
                  <w:tcW w:w="369" w:type="dxa"/>
                </w:tcPr>
                <w:p w14:paraId="45819F0C" w14:textId="280300C9" w:rsidR="0C5D272A" w:rsidRPr="004A1B63" w:rsidRDefault="0C5D272A" w:rsidP="0C5D272A">
                  <w:pPr>
                    <w:rPr>
                      <w:rFonts w:eastAsia="Calibri" w:cs="Calibri"/>
                    </w:rPr>
                  </w:pPr>
                </w:p>
              </w:tc>
              <w:tc>
                <w:tcPr>
                  <w:tcW w:w="6973" w:type="dxa"/>
                </w:tcPr>
                <w:p w14:paraId="3AB43E90" w14:textId="512A975E" w:rsidR="0C5D272A" w:rsidRPr="004A1B63" w:rsidRDefault="42AEFE42" w:rsidP="000260E3">
                  <w:pPr>
                    <w:ind w:right="203"/>
                    <w:rPr>
                      <w:rFonts w:asciiTheme="minorHAnsi" w:eastAsia="Calibri" w:hAnsiTheme="minorHAnsi" w:cstheme="minorBidi"/>
                    </w:rPr>
                  </w:pPr>
                  <w:r w:rsidRPr="15020E67">
                    <w:rPr>
                      <w:rFonts w:eastAsia="Calibri" w:cs="Calibri"/>
                    </w:rPr>
                    <w:t xml:space="preserve"> suma zakupionej energii elektrycznej OZE od lokalnych dostawców energii elektrycznej OZE jednoznacznie wskazanych we Wniosku, oddanych do eksploatacji nie później niż w dniu złożenia Wniosku, z elektrowni odległej nie dalej niż 40 km od Demonstratora Technologii</w:t>
                  </w:r>
                </w:p>
                <w:p w14:paraId="2FD61B4B" w14:textId="0B9242BD" w:rsidR="0C5D272A" w:rsidRPr="004A1B63" w:rsidRDefault="0C5D272A" w:rsidP="15020E67">
                  <w:pPr>
                    <w:rPr>
                      <w:rFonts w:eastAsia="Calibri" w:cs="Calibri"/>
                    </w:rPr>
                  </w:pPr>
                </w:p>
              </w:tc>
            </w:tr>
            <w:tr w:rsidR="00D620AA" w:rsidRPr="004A1B63" w14:paraId="5EC90A6A" w14:textId="77777777" w:rsidTr="15020E67">
              <w:tc>
                <w:tcPr>
                  <w:tcW w:w="1081" w:type="dxa"/>
                </w:tcPr>
                <w:p w14:paraId="3EEECD1D"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4A1B63" w:rsidRDefault="00D620AA" w:rsidP="56955223">
                  <w:pPr>
                    <w:rPr>
                      <w:rFonts w:eastAsia="Calibri" w:cs="Calibri"/>
                    </w:rPr>
                  </w:pPr>
                </w:p>
              </w:tc>
              <w:tc>
                <w:tcPr>
                  <w:tcW w:w="7963" w:type="dxa"/>
                  <w:gridSpan w:val="2"/>
                </w:tcPr>
                <w:p w14:paraId="25DB07DA" w14:textId="521EDF71" w:rsidR="00D620AA" w:rsidRPr="004A1B63" w:rsidRDefault="6B5CA49D" w:rsidP="000260E3">
                  <w:pPr>
                    <w:spacing w:after="120"/>
                    <w:ind w:right="1335"/>
                    <w:rPr>
                      <w:rFonts w:eastAsia="Calibri" w:cs="Calibri"/>
                    </w:rPr>
                  </w:pPr>
                  <w:r w:rsidRPr="004A1B63">
                    <w:rPr>
                      <w:rFonts w:eastAsia="Calibri" w:cs="Calibri"/>
                    </w:rPr>
                    <w:t>suma energii pobranej z dolnych źródeł przez pompy ciepła, o ile dolne źródło jest OZE - spełnia warun</w:t>
                  </w:r>
                  <w:r w:rsidR="000260E3">
                    <w:rPr>
                      <w:rFonts w:eastAsia="Calibri" w:cs="Calibri"/>
                    </w:rPr>
                    <w:t xml:space="preserve">ki dla OZE zapisane w tabeli nr </w:t>
                  </w:r>
                  <w:r w:rsidRPr="004A1B63">
                    <w:rPr>
                      <w:rFonts w:eastAsia="Calibri" w:cs="Calibri"/>
                    </w:rPr>
                    <w:t>1</w:t>
                  </w:r>
                </w:p>
              </w:tc>
            </w:tr>
            <w:tr w:rsidR="00D620AA" w:rsidRPr="004A1B63" w14:paraId="546EEC5F" w14:textId="77777777" w:rsidTr="15020E67">
              <w:tc>
                <w:tcPr>
                  <w:tcW w:w="1081" w:type="dxa"/>
                </w:tcPr>
                <w:p w14:paraId="61A164A4"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4A1B63" w:rsidRDefault="00D620AA" w:rsidP="56955223">
                  <w:pPr>
                    <w:rPr>
                      <w:rFonts w:eastAsia="Calibri" w:cs="Calibri"/>
                    </w:rPr>
                  </w:pPr>
                </w:p>
              </w:tc>
              <w:tc>
                <w:tcPr>
                  <w:tcW w:w="7963" w:type="dxa"/>
                  <w:gridSpan w:val="2"/>
                </w:tcPr>
                <w:p w14:paraId="70B11491" w14:textId="77777777" w:rsidR="00D620AA" w:rsidRPr="004A1B63" w:rsidRDefault="6B5CA49D" w:rsidP="000260E3">
                  <w:pPr>
                    <w:tabs>
                      <w:tab w:val="left" w:pos="5548"/>
                    </w:tabs>
                    <w:spacing w:after="120"/>
                    <w:ind w:right="2202"/>
                    <w:rPr>
                      <w:rFonts w:eastAsia="Calibri" w:cs="Calibri"/>
                    </w:rPr>
                  </w:pPr>
                  <w:r w:rsidRPr="004A1B63">
                    <w:rPr>
                      <w:rFonts w:eastAsia="Calibri" w:cs="Calibri"/>
                    </w:rPr>
                    <w:t>suma energii cieplnej i elektrycznej uzyskanych z biogazu pochodzącego z produkcji własnej, wykorzystanych na potrzeby produkcji ciepła</w:t>
                  </w:r>
                </w:p>
              </w:tc>
            </w:tr>
            <w:tr w:rsidR="00D620AA" w:rsidRPr="004A1B63" w14:paraId="36EF1F40" w14:textId="77777777" w:rsidTr="15020E67">
              <w:tc>
                <w:tcPr>
                  <w:tcW w:w="1081" w:type="dxa"/>
                </w:tcPr>
                <w:p w14:paraId="3E6ECF5B"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4A1B63" w:rsidRDefault="00D620AA" w:rsidP="56955223">
                  <w:pPr>
                    <w:rPr>
                      <w:rFonts w:eastAsia="Calibri" w:cs="Calibri"/>
                    </w:rPr>
                  </w:pPr>
                </w:p>
              </w:tc>
              <w:tc>
                <w:tcPr>
                  <w:tcW w:w="7963" w:type="dxa"/>
                  <w:gridSpan w:val="2"/>
                </w:tcPr>
                <w:p w14:paraId="24499BEA" w14:textId="2C632132" w:rsidR="00D620AA" w:rsidRPr="004A1B63" w:rsidRDefault="52613F29" w:rsidP="000260E3">
                  <w:pPr>
                    <w:spacing w:after="120"/>
                    <w:ind w:right="1335"/>
                    <w:rPr>
                      <w:rFonts w:eastAsia="Calibri" w:cs="Calibri"/>
                    </w:rPr>
                  </w:pPr>
                  <w:r w:rsidRPr="004A1B63">
                    <w:rPr>
                      <w:rFonts w:eastAsia="Calibri" w:cs="Calibri"/>
                    </w:rPr>
                    <w:t>energia wyprodukowana przez instalację fotowoltaiczną</w:t>
                  </w:r>
                  <w:r w:rsidR="24E496B6"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087E2FDE" w14:textId="77777777" w:rsidTr="15020E67">
              <w:tc>
                <w:tcPr>
                  <w:tcW w:w="1081" w:type="dxa"/>
                </w:tcPr>
                <w:p w14:paraId="0E8E996B"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4A1B63" w:rsidRDefault="00D620AA" w:rsidP="56955223">
                  <w:pPr>
                    <w:rPr>
                      <w:rFonts w:eastAsia="Calibri" w:cs="Calibri"/>
                    </w:rPr>
                  </w:pPr>
                </w:p>
              </w:tc>
              <w:tc>
                <w:tcPr>
                  <w:tcW w:w="7963" w:type="dxa"/>
                  <w:gridSpan w:val="2"/>
                </w:tcPr>
                <w:p w14:paraId="1512ACDC" w14:textId="71FD487D" w:rsidR="00D620AA" w:rsidRPr="004A1B63" w:rsidRDefault="52613F29" w:rsidP="56955223">
                  <w:pPr>
                    <w:spacing w:after="120"/>
                    <w:ind w:right="2202"/>
                    <w:rPr>
                      <w:rFonts w:eastAsia="Calibri" w:cs="Calibri"/>
                    </w:rPr>
                  </w:pPr>
                  <w:r w:rsidRPr="004A1B63">
                    <w:rPr>
                      <w:rFonts w:eastAsia="Calibri" w:cs="Calibri"/>
                    </w:rPr>
                    <w:t>energia wyprodukowana przez instalację wiatraków</w:t>
                  </w:r>
                  <w:r w:rsidR="7543A1AC"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6DF15368" w14:textId="77777777" w:rsidTr="15020E67">
              <w:tc>
                <w:tcPr>
                  <w:tcW w:w="1081" w:type="dxa"/>
                </w:tcPr>
                <w:p w14:paraId="6BFF171C" w14:textId="77777777" w:rsidR="00D620AA" w:rsidRPr="004A1B63" w:rsidRDefault="00BA4D71"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4A1B63" w:rsidRDefault="00D620AA" w:rsidP="56955223">
                  <w:pPr>
                    <w:rPr>
                      <w:rFonts w:eastAsia="Calibri" w:cs="Calibri"/>
                    </w:rPr>
                  </w:pPr>
                </w:p>
              </w:tc>
              <w:tc>
                <w:tcPr>
                  <w:tcW w:w="7963" w:type="dxa"/>
                  <w:gridSpan w:val="2"/>
                </w:tcPr>
                <w:p w14:paraId="452D17A8" w14:textId="640C00DF" w:rsidR="00D620AA" w:rsidRPr="004A1B63" w:rsidRDefault="6B5CA49D" w:rsidP="56955223">
                  <w:pPr>
                    <w:spacing w:after="120"/>
                    <w:ind w:right="2202"/>
                    <w:rPr>
                      <w:rFonts w:eastAsia="Calibri" w:cs="Calibri"/>
                    </w:rPr>
                  </w:pPr>
                  <w:r w:rsidRPr="004A1B63">
                    <w:rPr>
                      <w:rFonts w:eastAsia="Calibri" w:cs="Calibri"/>
                    </w:rPr>
                    <w:t xml:space="preserve">energia wyprodukowana przez kolektory słoneczne </w:t>
                  </w:r>
                  <w:r w:rsidR="2765FF2C" w:rsidRPr="004A1B63">
                    <w:rPr>
                      <w:rFonts w:eastAsia="Calibri" w:cs="Calibri"/>
                    </w:rPr>
                    <w:t>Demonstratora Technologii</w:t>
                  </w:r>
                  <w:r w:rsidRPr="004A1B63">
                    <w:rPr>
                      <w:rFonts w:eastAsia="Calibri" w:cs="Calibri"/>
                    </w:rPr>
                    <w:t>, wykorzystana na potrzeby produkcji ciepła</w:t>
                  </w:r>
                </w:p>
              </w:tc>
            </w:tr>
          </w:tbl>
          <w:p w14:paraId="5E19B2A4" w14:textId="77777777" w:rsidR="00D620AA" w:rsidRPr="004A1B63"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4A1B63" w14:paraId="7C7933B6" w14:textId="77777777" w:rsidTr="00530E5C">
              <w:tc>
                <w:tcPr>
                  <w:tcW w:w="1531" w:type="dxa"/>
                </w:tcPr>
                <w:p w14:paraId="1AE7332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4A1B63" w:rsidRDefault="00D620AA" w:rsidP="56955223">
                  <w:pPr>
                    <w:spacing w:after="0"/>
                    <w:rPr>
                      <w:rFonts w:eastAsia="Calibri" w:cs="Calibri"/>
                    </w:rPr>
                  </w:pPr>
                </w:p>
              </w:tc>
              <w:tc>
                <w:tcPr>
                  <w:tcW w:w="7538" w:type="dxa"/>
                </w:tcPr>
                <w:p w14:paraId="0329FA6F" w14:textId="1CD2CEA3" w:rsidR="00D620AA" w:rsidRPr="004A1B63" w:rsidRDefault="52613F29" w:rsidP="56955223">
                  <w:pPr>
                    <w:spacing w:after="120"/>
                    <w:ind w:right="2061"/>
                    <w:rPr>
                      <w:rFonts w:eastAsia="Calibri" w:cs="Calibri"/>
                    </w:rPr>
                  </w:pPr>
                  <w:r w:rsidRPr="004A1B63">
                    <w:rPr>
                      <w:rFonts w:eastAsia="Calibri" w:cs="Calibri"/>
                    </w:rPr>
                    <w:t>energia pobrana z magazynu sezonowego. Jeśli w</w:t>
                  </w:r>
                  <w:r w:rsidR="03F6A3B0" w:rsidRPr="004A1B63">
                    <w:rPr>
                      <w:rFonts w:eastAsia="Calibri" w:cs="Calibri"/>
                    </w:rPr>
                    <w:t xml:space="preserve"> Demonstratorze Technologii</w:t>
                  </w:r>
                  <w:r w:rsidRPr="004A1B63">
                    <w:rPr>
                      <w:rFonts w:eastAsia="Calibri" w:cs="Calibri"/>
                    </w:rPr>
                    <w:t xml:space="preserve"> nie zastosowano magazynu sezonowego </w:t>
                  </w:r>
                  <m:oMath>
                    <m:r>
                      <w:rPr>
                        <w:rFonts w:ascii="Cambria Math" w:eastAsia="Calibri" w:hAnsi="Cambria Math" w:cs="Calibri"/>
                      </w:rPr>
                      <m:t>ZMAGAZYNU</m:t>
                    </m:r>
                  </m:oMath>
                  <w:r w:rsidRPr="004A1B63">
                    <w:rPr>
                      <w:rFonts w:eastAsia="Calibri" w:cs="Calibri"/>
                    </w:rPr>
                    <w:t xml:space="preserve"> przyjmuje wartość 0.</w:t>
                  </w:r>
                </w:p>
              </w:tc>
            </w:tr>
            <w:tr w:rsidR="00D620AA" w:rsidRPr="004A1B63" w14:paraId="72B8082A" w14:textId="77777777" w:rsidTr="00530E5C">
              <w:tc>
                <w:tcPr>
                  <w:tcW w:w="1531" w:type="dxa"/>
                </w:tcPr>
                <w:p w14:paraId="50C1C09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4A1B63" w:rsidRDefault="00D620AA" w:rsidP="56955223">
                  <w:pPr>
                    <w:spacing w:after="0"/>
                    <w:rPr>
                      <w:rFonts w:eastAsia="Calibri" w:cs="Calibri"/>
                    </w:rPr>
                  </w:pPr>
                </w:p>
              </w:tc>
              <w:tc>
                <w:tcPr>
                  <w:tcW w:w="7538" w:type="dxa"/>
                  <w:shd w:val="clear" w:color="auto" w:fill="auto"/>
                </w:tcPr>
                <w:p w14:paraId="65727324" w14:textId="44717A7E" w:rsidR="00D620AA" w:rsidRPr="004A1B63" w:rsidRDefault="6B5CA49D" w:rsidP="56955223">
                  <w:pPr>
                    <w:spacing w:after="120"/>
                    <w:ind w:right="2061"/>
                    <w:rPr>
                      <w:rFonts w:eastAsia="Calibri" w:cs="Calibri"/>
                    </w:rPr>
                  </w:pPr>
                  <w:r w:rsidRPr="004A1B63">
                    <w:rPr>
                      <w:rFonts w:eastAsia="Calibri" w:cs="Calibri"/>
                    </w:rPr>
                    <w:t xml:space="preserve">suma wszystkich energii wprowadzonych do </w:t>
                  </w:r>
                  <w:r w:rsidR="0C571B50" w:rsidRPr="004A1B63">
                    <w:rPr>
                      <w:rFonts w:eastAsia="Calibri" w:cs="Calibri"/>
                    </w:rPr>
                    <w:t>Demonstratora Technologii</w:t>
                  </w:r>
                  <w:r w:rsidRPr="004A1B63">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4A1B63">
                    <w:rPr>
                      <w:rFonts w:eastAsia="Calibri" w:cs="Calibri"/>
                    </w:rPr>
                    <w:t xml:space="preserve"> lub </w:t>
                  </w:r>
                  <m:oMath>
                    <m:r>
                      <w:rPr>
                        <w:rFonts w:ascii="Cambria Math" w:eastAsia="Calibri" w:hAnsi="Cambria Math" w:cs="Calibri"/>
                      </w:rPr>
                      <m:t>ZMAGAZYNU</m:t>
                    </m:r>
                  </m:oMath>
                  <w:r w:rsidRPr="004A1B63">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4A1B63">
                    <w:rPr>
                      <w:rFonts w:eastAsia="Calibri" w:cs="Calibri"/>
                    </w:rPr>
                    <w:t>. W szczególności obejmuje energię e</w:t>
                  </w:r>
                  <w:proofErr w:type="spellStart"/>
                  <w:r w:rsidRPr="004A1B63">
                    <w:rPr>
                      <w:rFonts w:eastAsia="Calibri" w:cs="Calibri"/>
                    </w:rPr>
                    <w:t>lektryczną</w:t>
                  </w:r>
                  <w:proofErr w:type="spellEnd"/>
                  <w:r w:rsidRPr="004A1B63">
                    <w:rPr>
                      <w:rFonts w:eastAsia="Calibri" w:cs="Calibri"/>
                    </w:rPr>
                    <w:t xml:space="preserve">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4A1B63" w:rsidRDefault="00D620AA" w:rsidP="56955223">
            <w:pPr>
              <w:spacing w:after="0" w:line="240" w:lineRule="auto"/>
              <w:rPr>
                <w:rFonts w:eastAsia="Calibri" w:cs="Calibri"/>
              </w:rPr>
            </w:pPr>
          </w:p>
          <w:p w14:paraId="4F07DE65" w14:textId="16CF96EE" w:rsidR="00D620AA" w:rsidRPr="004A1B63" w:rsidRDefault="43690737" w:rsidP="11B9B447">
            <w:pPr>
              <w:spacing w:after="0"/>
              <w:rPr>
                <w:rFonts w:asciiTheme="minorHAnsi" w:hAnsiTheme="minorHAnsi" w:cstheme="minorBidi"/>
              </w:rPr>
            </w:pPr>
            <w:r w:rsidRPr="004A1B63">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47E606B5" w:rsidRPr="004A1B63">
              <w:rPr>
                <w:rFonts w:eastAsia="Calibri" w:cs="Calibri"/>
              </w:rPr>
              <w:t>przedsięwzięciu</w:t>
            </w:r>
            <w:r w:rsidRPr="004A1B63">
              <w:rPr>
                <w:rFonts w:eastAsia="Calibri" w:cs="Calibri"/>
              </w:rPr>
              <w:t>, na koniec okresu symulacji musi być identyczny jak przy rozpoczęciu.</w:t>
            </w:r>
          </w:p>
          <w:p w14:paraId="48E752BB" w14:textId="7A3EEAC8" w:rsidR="00972038" w:rsidRPr="00530E5C" w:rsidRDefault="00972038" w:rsidP="11B9B447">
            <w:pPr>
              <w:spacing w:after="0"/>
              <w:rPr>
                <w:rFonts w:eastAsia="Calibri" w:cs="Calibri"/>
              </w:rPr>
            </w:pPr>
          </w:p>
        </w:tc>
        <w:tc>
          <w:tcPr>
            <w:tcW w:w="992" w:type="dxa"/>
          </w:tcPr>
          <w:p w14:paraId="622D60BA" w14:textId="69FDE2F6" w:rsidR="6D705730" w:rsidRPr="007A78A5" w:rsidRDefault="1248F1C7" w:rsidP="15020E67">
            <w:pPr>
              <w:rPr>
                <w:rFonts w:asciiTheme="minorHAnsi" w:hAnsiTheme="minorHAnsi" w:cstheme="minorBidi"/>
              </w:rPr>
            </w:pPr>
            <w:r>
              <w:lastRenderedPageBreak/>
              <w:t xml:space="preserve">Etap </w:t>
            </w:r>
            <w:r w:rsidR="23B07960">
              <w:t>I: -1</w:t>
            </w:r>
            <w:r w:rsidR="2D8EAC0B">
              <w:t>0</w:t>
            </w:r>
            <w:r w:rsidR="23B07960">
              <w:t>%</w:t>
            </w:r>
          </w:p>
          <w:p w14:paraId="6BDE5904" w14:textId="79A64DB6" w:rsidR="264F0438" w:rsidRPr="007A78A5" w:rsidRDefault="65C16F05"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w:t>
            </w:r>
            <w:r w:rsidR="63EA1652">
              <w:t>I</w:t>
            </w:r>
            <w:r w:rsidR="45A9C8A2">
              <w:t>: -</w:t>
            </w:r>
            <w:r w:rsidR="50D48166">
              <w:t>5</w:t>
            </w:r>
            <w:r w:rsidR="5502A14D">
              <w:t>%</w:t>
            </w:r>
          </w:p>
          <w:p w14:paraId="7AA5573E" w14:textId="61272CDB" w:rsidR="264F0438" w:rsidRPr="007A78A5" w:rsidRDefault="5396EA9D"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II</w:t>
            </w:r>
            <w:r w:rsidR="4D63C724">
              <w:t>I</w:t>
            </w:r>
            <w:r w:rsidR="45A9C8A2">
              <w:t xml:space="preserve">: </w:t>
            </w:r>
            <w:r w:rsidR="681F8D91">
              <w:t>-</w:t>
            </w:r>
            <w:r w:rsidR="4704C910">
              <w:t>7</w:t>
            </w:r>
            <w:r w:rsidR="796A85BF">
              <w:t>%</w:t>
            </w:r>
          </w:p>
        </w:tc>
      </w:tr>
      <w:tr w:rsidR="00972038" w:rsidRPr="007A78A5" w14:paraId="68B5B031" w14:textId="77777777" w:rsidTr="7B16C413">
        <w:tc>
          <w:tcPr>
            <w:tcW w:w="562" w:type="dxa"/>
            <w:shd w:val="clear" w:color="auto" w:fill="auto"/>
          </w:tcPr>
          <w:p w14:paraId="12269E0D" w14:textId="4BF8F433" w:rsidR="00972038" w:rsidRPr="007A78A5" w:rsidRDefault="68007F70" w:rsidP="355E29E7">
            <w:pPr>
              <w:spacing w:after="0"/>
              <w:jc w:val="center"/>
              <w:rPr>
                <w:rFonts w:asciiTheme="minorHAnsi" w:hAnsiTheme="minorHAnsi" w:cstheme="minorBidi"/>
                <w:b/>
                <w:bCs/>
              </w:rPr>
            </w:pPr>
            <w:r w:rsidRPr="355E29E7">
              <w:rPr>
                <w:b/>
                <w:bCs/>
              </w:rPr>
              <w:lastRenderedPageBreak/>
              <w:t>3</w:t>
            </w:r>
            <w:r w:rsidR="51050076" w:rsidRPr="355E29E7">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3528771A" w14:textId="58FFD3AB" w:rsidR="00EF73DE" w:rsidRPr="007A78A5" w:rsidRDefault="5AB9C285" w:rsidP="15020E67">
            <w:pPr>
              <w:spacing w:after="0"/>
              <w:rPr>
                <w:rFonts w:asciiTheme="minorHAnsi" w:hAnsiTheme="minorHAnsi" w:cstheme="minorBidi"/>
              </w:rPr>
            </w:pPr>
            <w:r w:rsidRPr="15020E67">
              <w:rPr>
                <w:rFonts w:asciiTheme="minorHAnsi" w:hAnsiTheme="minorHAnsi" w:cstheme="minorBidi"/>
              </w:rPr>
              <w:t>W ramach kryterium ocenie podlegać będzie uśredniony koszt dostarczania</w:t>
            </w:r>
            <w:r w:rsidR="427FABD1" w:rsidRPr="15020E67">
              <w:rPr>
                <w:rFonts w:asciiTheme="minorHAnsi" w:hAnsiTheme="minorHAnsi" w:cstheme="minorBidi"/>
              </w:rPr>
              <w:t xml:space="preserve"> ciepła Odbiorcom</w:t>
            </w:r>
            <w:r w:rsidRPr="15020E67">
              <w:rPr>
                <w:rFonts w:asciiTheme="minorHAnsi" w:hAnsiTheme="minorHAnsi" w:cstheme="minorBidi"/>
              </w:rPr>
              <w:t xml:space="preserve"> przez Demonstrator Technologii w okresie eksploatacji Demonstratora wynoszącym 25 lat</w:t>
            </w:r>
            <w:r w:rsidR="427FABD1" w:rsidRPr="15020E67">
              <w:rPr>
                <w:rFonts w:asciiTheme="minorHAnsi" w:hAnsiTheme="minorHAnsi" w:cstheme="minorBidi"/>
              </w:rPr>
              <w:t xml:space="preserve"> poczynając od dnia 1 kwietnia 2024</w:t>
            </w:r>
            <w:r w:rsidRPr="15020E67">
              <w:rPr>
                <w:rFonts w:asciiTheme="minorHAnsi" w:hAnsiTheme="minorHAnsi" w:cstheme="minorBidi"/>
              </w:rPr>
              <w:t xml:space="preserve">, </w:t>
            </w:r>
            <w:r w:rsidR="427FABD1" w:rsidRPr="15020E67">
              <w:rPr>
                <w:rFonts w:asciiTheme="minorHAnsi" w:hAnsiTheme="minorHAnsi" w:cstheme="minorBidi"/>
              </w:rPr>
              <w:t xml:space="preserve">obliczony </w:t>
            </w:r>
            <w:r w:rsidRPr="15020E67">
              <w:rPr>
                <w:rFonts w:asciiTheme="minorHAnsi" w:hAnsiTheme="minorHAnsi" w:cstheme="minorBidi"/>
              </w:rPr>
              <w:t>zgodnie z metodologią określoną w Załączniku nr 3.2 do Regulaminu. Zamawiający nie określa oczekiwanych wartości granicznych dla LCOH.</w:t>
            </w:r>
          </w:p>
          <w:p w14:paraId="6C6DE00F" w14:textId="77777777" w:rsidR="00EF73DE" w:rsidRPr="007A78A5" w:rsidRDefault="00EF73DE" w:rsidP="00EF73DE">
            <w:pPr>
              <w:spacing w:after="0"/>
            </w:pPr>
          </w:p>
          <w:p w14:paraId="4E398174" w14:textId="39DAFEB4" w:rsidR="00EF73DE" w:rsidRPr="007A78A5" w:rsidRDefault="00EF73DE" w:rsidP="00EF73DE">
            <w:pPr>
              <w:spacing w:after="0"/>
            </w:pPr>
            <w:r w:rsidRPr="007A78A5">
              <w:t>Wykonawca oblicza uśredniony koszt ciepła w okresie eksploatacji wynoszącym 25 lat</w:t>
            </w:r>
            <w:r w:rsidR="002C3624">
              <w:t>,</w:t>
            </w:r>
            <w:r w:rsidRPr="007A78A5">
              <w:t xml:space="preserve"> korzystając z wzoru:</w:t>
            </w:r>
          </w:p>
          <w:p w14:paraId="0F282F76" w14:textId="77777777" w:rsidR="00EF73DE" w:rsidRPr="007A78A5" w:rsidRDefault="00EF73DE" w:rsidP="00EF73DE">
            <w:pPr>
              <w:spacing w:after="0"/>
            </w:pPr>
          </w:p>
          <w:p w14:paraId="13B18010" w14:textId="647BBBD2" w:rsidR="00EF73DE" w:rsidRPr="007A78A5" w:rsidRDefault="00EF73DE" w:rsidP="00EF73DE">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0</m:t>
                        </m:r>
                      </m:sub>
                    </m:sSub>
                    <m:r>
                      <w:rPr>
                        <w:rFonts w:ascii="Cambria Math" w:hAnsi="Cambria Math"/>
                      </w:rPr>
                      <m:t>*</m:t>
                    </m:r>
                    <m:nary>
                      <m:naryPr>
                        <m:chr m:val="∑"/>
                        <m:limLoc m:val="subSup"/>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k</m:t>
                                </m:r>
                              </m:sub>
                            </m:sSub>
                          </m:num>
                          <m:den>
                            <m:r>
                              <w:rPr>
                                <w:rFonts w:ascii="Cambria Math" w:hAnsi="Cambria Math"/>
                              </w:rPr>
                              <m:t>25</m:t>
                            </m:r>
                          </m:den>
                        </m:f>
                      </m:e>
                    </m:nary>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REZ</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1B8A9026" w14:textId="77777777" w:rsidR="00EF73DE" w:rsidRPr="007A78A5" w:rsidRDefault="00EF73DE" w:rsidP="00EF73DE">
            <w:pPr>
              <w:spacing w:after="0"/>
            </w:pPr>
          </w:p>
          <w:p w14:paraId="2DC8CD55" w14:textId="77777777" w:rsidR="00EF73DE" w:rsidRPr="007A78A5" w:rsidRDefault="00EF73DE" w:rsidP="00EF73DE">
            <w:pPr>
              <w:spacing w:after="0"/>
            </w:pPr>
            <w:r w:rsidRPr="007A78A5">
              <w:t>gdzie:</w:t>
            </w:r>
          </w:p>
          <w:p w14:paraId="0B7A1351" w14:textId="77777777" w:rsidR="00EF73DE" w:rsidRDefault="00EF73DE" w:rsidP="00EF73DE">
            <w:pPr>
              <w:spacing w:after="0"/>
              <w:ind w:left="565" w:hanging="283"/>
            </w:pPr>
            <m:oMath>
              <m:r>
                <w:rPr>
                  <w:rFonts w:ascii="Cambria Math" w:hAnsi="Cambria Math"/>
                </w:rPr>
                <m:t>LCOH</m:t>
              </m:r>
            </m:oMath>
            <w:r w:rsidRPr="007A78A5">
              <w:t xml:space="preserve"> – uśredniony koszt ciepła obliczony dla Demonstratora Technologii dla okresu 25 lat poczynając od 1 kwietnia 2024 roku,</w:t>
            </w:r>
          </w:p>
          <w:p w14:paraId="6543D14E" w14:textId="4CC62311" w:rsidR="00EF73DE" w:rsidRDefault="00BA4D71" w:rsidP="00EF73DE">
            <w:pPr>
              <w:spacing w:after="0"/>
              <w:ind w:left="565" w:hanging="283"/>
            </w:pPr>
            <m:oMath>
              <m:sSub>
                <m:sSubPr>
                  <m:ctrlPr>
                    <w:rPr>
                      <w:rFonts w:ascii="Cambria Math" w:hAnsi="Cambria Math"/>
                      <w:i/>
                    </w:rPr>
                  </m:ctrlPr>
                </m:sSubPr>
                <m:e>
                  <m:r>
                    <w:rPr>
                      <w:rFonts w:ascii="Cambria Math" w:hAnsi="Cambria Math"/>
                    </w:rPr>
                    <m:t>δ</m:t>
                  </m:r>
                </m:e>
                <m:sub>
                  <m:r>
                    <w:rPr>
                      <w:rFonts w:ascii="Cambria Math" w:hAnsi="Cambria Math"/>
                    </w:rPr>
                    <m:t>k</m:t>
                  </m:r>
                </m:sub>
              </m:sSub>
            </m:oMath>
            <w:r w:rsidR="00EF73DE">
              <w:t xml:space="preserve"> – współczynnik korekcyjny kosztów Demonstratora Technologii poniesionych w roku </w:t>
            </w:r>
            <w:r w:rsidR="00EF73DE" w:rsidRPr="00A65760">
              <w:rPr>
                <w:i/>
              </w:rPr>
              <w:t>k</w:t>
            </w:r>
            <w:r w:rsidR="00EF73DE">
              <w:t xml:space="preserve"> </w:t>
            </w:r>
            <w:r w:rsidR="00EF73DE" w:rsidRPr="007A78A5">
              <w:t>od dnia 1 kwi</w:t>
            </w:r>
            <w:r w:rsidR="00EF73DE">
              <w:t>etnia do 31 marca roku kolejneg</w:t>
            </w:r>
            <w:r w:rsidR="002C3624">
              <w:t>o</w:t>
            </w:r>
            <w:r w:rsidR="00EF73DE">
              <w:t xml:space="preserve">, obliczony </w:t>
            </w:r>
            <w:r w:rsidR="002C3624">
              <w:t>przy użyciu</w:t>
            </w:r>
            <w:r w:rsidR="00EF73DE">
              <w:t xml:space="preserve"> wzoru:</w:t>
            </w:r>
          </w:p>
          <w:p w14:paraId="75C19717" w14:textId="28BD1388" w:rsidR="00EF73DE" w:rsidRPr="007A78A5" w:rsidRDefault="00BA4D71" w:rsidP="00EF73DE">
            <w:pPr>
              <w:spacing w:after="0"/>
              <w:ind w:left="565" w:hanging="283"/>
              <w:jc w:val="center"/>
            </w:pPr>
            <m:oMathPara>
              <m:oMath>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EC</m:t>
                        </m:r>
                      </m:e>
                      <m:sub>
                        <m:r>
                          <w:rPr>
                            <w:rFonts w:ascii="Cambria Math" w:hAnsi="Cambria Math"/>
                          </w:rPr>
                          <m:t>k</m:t>
                        </m:r>
                      </m:sub>
                    </m:sSub>
                    <m:r>
                      <w:rPr>
                        <w:rFonts w:ascii="Cambria Math" w:hAnsi="Cambria Math"/>
                      </w:rPr>
                      <m:t>+2,5*</m:t>
                    </m:r>
                    <m:sSub>
                      <m:sSubPr>
                        <m:ctrlPr>
                          <w:rPr>
                            <w:rFonts w:ascii="Cambria Math" w:hAnsi="Cambria Math"/>
                            <w:i/>
                          </w:rPr>
                        </m:ctrlPr>
                      </m:sSubPr>
                      <m:e>
                        <m:r>
                          <w:rPr>
                            <w:rFonts w:ascii="Cambria Math" w:hAnsi="Cambria Math"/>
                          </w:rPr>
                          <m:t>EL</m:t>
                        </m:r>
                      </m:e>
                      <m:sub>
                        <m:r>
                          <w:rPr>
                            <w:rFonts w:ascii="Cambria Math" w:hAnsi="Cambria Math"/>
                          </w:rPr>
                          <m:t>k</m:t>
                        </m:r>
                      </m:sub>
                    </m:sSub>
                  </m:den>
                </m:f>
              </m:oMath>
            </m:oMathPara>
          </w:p>
          <w:p w14:paraId="1ECE53EE" w14:textId="77777777" w:rsidR="00EF73DE" w:rsidRPr="007A78A5" w:rsidRDefault="00EF73DE" w:rsidP="00EF73DE">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6C768DA0" w14:textId="77777777" w:rsidR="00EF73DE" w:rsidRPr="007A78A5" w:rsidRDefault="00BA4D71"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 nakłady inwestycyjne poniesione na realizację Demonstr</w:t>
            </w:r>
            <w:proofErr w:type="spellStart"/>
            <w:r w:rsidR="00EF73DE" w:rsidRPr="007A78A5">
              <w:t>atora</w:t>
            </w:r>
            <w:proofErr w:type="spellEnd"/>
            <w:r w:rsidR="00EF73DE" w:rsidRPr="007A78A5">
              <w:t xml:space="preserve"> Technologii do momentu przekazania do eksploatacji, w części; wartość </w:t>
            </w: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nie może być niższa niż kwota wydatkowana przez Zamawiającego na realizację Etapu II Przedsięwzięcia;</w:t>
            </w:r>
          </w:p>
          <w:p w14:paraId="1B242DDC" w14:textId="77777777" w:rsidR="00EF73DE" w:rsidRPr="007A78A5" w:rsidRDefault="00BA4D71"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k</m:t>
                  </m:r>
                </m:sub>
              </m:sSub>
            </m:oMath>
            <w:r w:rsidR="00EF73DE" w:rsidRPr="007A78A5">
              <w:t xml:space="preserve"> – nakłady odtworzeniowe, poniesione w czasie eksploat</w:t>
            </w:r>
            <w:proofErr w:type="spellStart"/>
            <w:r w:rsidR="00EF73DE" w:rsidRPr="007A78A5">
              <w:t>acji</w:t>
            </w:r>
            <w:proofErr w:type="spellEnd"/>
            <w:r w:rsidR="00EF73DE" w:rsidRPr="007A78A5">
              <w:t xml:space="preserve"> Demonstratora Technologii w roku </w:t>
            </w:r>
            <m:oMath>
              <m:r>
                <w:rPr>
                  <w:rFonts w:ascii="Cambria Math" w:hAnsi="Cambria Math"/>
                </w:rPr>
                <m:t>k</m:t>
              </m:r>
            </m:oMath>
            <w:r w:rsidR="00EF73DE" w:rsidRPr="007A78A5">
              <w:t xml:space="preserve"> od dnia 1 kwietnia do 31 marca roku kolejnego, obliczone z uwzględnieniem nakładów poniesionych w obszarach wytwarzania, dystrybucji i instalacji odbiorczych w sposób opisany wzorem:</w:t>
            </w:r>
          </w:p>
          <w:p w14:paraId="560018C7" w14:textId="77777777" w:rsidR="00EF73DE" w:rsidRPr="007A78A5" w:rsidRDefault="00BA4D71" w:rsidP="00EF73DE">
            <w:pPr>
              <w:spacing w:before="120" w:after="120"/>
              <w:ind w:left="565" w:hanging="283"/>
            </w:pPr>
            <m:oMathPara>
              <m:oMathParaPr>
                <m:jc m:val="left"/>
              </m:oMathParaPr>
              <m:oMath>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5CC36B8C" w14:textId="77777777" w:rsidR="00EF73DE" w:rsidRPr="007A78A5" w:rsidRDefault="00EF73DE" w:rsidP="00EF73DE">
            <w:pPr>
              <w:spacing w:after="0"/>
              <w:ind w:left="848" w:hanging="283"/>
            </w:pPr>
            <w:r w:rsidRPr="007A78A5">
              <w:t>gdzie:</w:t>
            </w:r>
          </w:p>
          <w:p w14:paraId="5001D138" w14:textId="77777777" w:rsidR="00EF73DE" w:rsidRPr="007A78A5" w:rsidRDefault="00BA4D71"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nakłady odtworzeniowe w obszarze wytwarzania, ponoszone z tytułu starzenia się instalacji i urządzeń. Odtworzenie dotyczy składnika aktywów Demonstratora w całości w okresie jego eksploatacji w roku </w:t>
            </w:r>
            <w:r w:rsidR="00EF73DE" w:rsidRPr="007A78A5">
              <w:rPr>
                <w:i/>
                <w:iCs/>
              </w:rPr>
              <w:t>k</w:t>
            </w:r>
            <w:r w:rsidR="00EF73DE" w:rsidRPr="007A78A5">
              <w:t>, liczonym od dnia 1 kwietnia do 31 marca roku kolejnego,</w:t>
            </w:r>
          </w:p>
          <w:p w14:paraId="70C438BE" w14:textId="77777777" w:rsidR="00EF73DE" w:rsidRPr="007A78A5" w:rsidRDefault="00BA4D71"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nakłady odtworzeniowe w obszarze dystrybucji, ponoszone z tytułu starzenia się instalacji i urządzeń. Odtworzenie dotyczy składnika aktywów Demonstratora w całości w okresie jego eksploat</w:t>
            </w:r>
            <w:proofErr w:type="spellStart"/>
            <w:r w:rsidR="00EF73DE" w:rsidRPr="007A78A5">
              <w:t>acji</w:t>
            </w:r>
            <w:proofErr w:type="spellEnd"/>
            <w:r w:rsidR="00EF73DE" w:rsidRPr="007A78A5">
              <w:t xml:space="preserve"> w obszarze </w:t>
            </w:r>
            <w:proofErr w:type="spellStart"/>
            <w:r w:rsidR="00EF73DE" w:rsidRPr="007A78A5">
              <w:t>przesyłu</w:t>
            </w:r>
            <w:proofErr w:type="spellEnd"/>
            <w:r w:rsidR="00EF73DE" w:rsidRPr="007A78A5">
              <w:t xml:space="preserve"> ciepła, poniesione w roku </w:t>
            </w:r>
            <m:oMath>
              <m:r>
                <w:rPr>
                  <w:rFonts w:ascii="Cambria Math" w:hAnsi="Cambria Math"/>
                </w:rPr>
                <m:t>k</m:t>
              </m:r>
            </m:oMath>
            <w:r w:rsidR="00EF73DE" w:rsidRPr="007A78A5">
              <w:t xml:space="preserve"> liczonym od dnia 1 kwietnia do 31 marca roku kolejnego,</w:t>
            </w:r>
          </w:p>
          <w:p w14:paraId="32C1C457" w14:textId="77777777" w:rsidR="00EF73DE" w:rsidRPr="007A78A5" w:rsidRDefault="00BA4D71"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nakłady odtworzeniowe w obszarze instalacji odbiorczych, ponoszone z tytułu starzenia się instalacji i urządzeń. Odtworzenie dotyczy składnika aktywów Demonstratora w całości w okresie jego eksploatacji</w:t>
            </w:r>
            <w:r w:rsidR="00EF73DE" w:rsidRPr="007A78A5" w:rsidDel="008729B7">
              <w:t xml:space="preserve"> </w:t>
            </w:r>
            <w:r w:rsidR="00EF73DE" w:rsidRPr="007A78A5">
              <w:t xml:space="preserve">w obszarze instalacji odbiorczych, poniesione w roku </w:t>
            </w:r>
            <m:oMath>
              <m:r>
                <w:rPr>
                  <w:rFonts w:ascii="Cambria Math" w:hAnsi="Cambria Math"/>
                </w:rPr>
                <m:t>k</m:t>
              </m:r>
            </m:oMath>
            <w:r w:rsidR="00EF73DE" w:rsidRPr="007A78A5">
              <w:t xml:space="preserve"> liczonym od dnia 1 kwietnia do 31 marca roku kolejnego;</w:t>
            </w:r>
          </w:p>
          <w:p w14:paraId="4E960610" w14:textId="77777777" w:rsidR="00EF73DE" w:rsidRPr="007A78A5" w:rsidRDefault="00BA4D71" w:rsidP="00EF73DE">
            <w:pPr>
              <w:spacing w:after="0"/>
              <w:ind w:left="565" w:hanging="283"/>
            </w:pPr>
            <m:oMath>
              <m:sSub>
                <m:sSubPr>
                  <m:ctrlPr>
                    <w:rPr>
                      <w:rFonts w:ascii="Cambria Math" w:hAnsi="Cambria Math"/>
                      <w:i/>
                    </w:rPr>
                  </m:ctrlPr>
                </m:sSubPr>
                <m:e>
                  <m:r>
                    <w:rPr>
                      <w:rFonts w:ascii="Cambria Math" w:hAnsi="Cambria Math"/>
                    </w:rPr>
                    <m:t>OPEX</m:t>
                  </m:r>
                </m:e>
                <m:sub>
                  <m:r>
                    <w:rPr>
                      <w:rFonts w:ascii="Cambria Math" w:hAnsi="Cambria Math"/>
                    </w:rPr>
                    <m:t>k</m:t>
                  </m:r>
                </m:sub>
              </m:sSub>
            </m:oMath>
            <w:r w:rsidR="00EF73DE" w:rsidRPr="007A78A5">
              <w:t xml:space="preserve"> - nakłady operacyjne, w tym koszty dostaw paliw i energii, eksploatacji i przeglądów, napraw itp. Demonstratora Technologii, poniesione w roku </w:t>
            </w:r>
            <m:oMath>
              <m:r>
                <w:rPr>
                  <w:rFonts w:ascii="Cambria Math" w:hAnsi="Cambria Math"/>
                </w:rPr>
                <m:t>k</m:t>
              </m:r>
            </m:oMath>
            <w:r w:rsidR="00EF73DE" w:rsidRPr="007A78A5">
              <w:t xml:space="preserve"> liczonym od dnia 1 kwietnia do 31 marca roku kolejnego, obliczone z uwzględnieniem nakładów poniesionych w ob</w:t>
            </w:r>
            <w:proofErr w:type="spellStart"/>
            <w:r w:rsidR="00EF73DE" w:rsidRPr="007A78A5">
              <w:t>szarach</w:t>
            </w:r>
            <w:proofErr w:type="spellEnd"/>
            <w:r w:rsidR="00EF73DE" w:rsidRPr="007A78A5">
              <w:t xml:space="preserve"> wytwarzania, dystrybucji oraz instalacji odbiorczych w sposób opisany wzorem:</w:t>
            </w:r>
          </w:p>
          <w:p w14:paraId="6C736016" w14:textId="77777777" w:rsidR="00EF73DE" w:rsidRPr="007A78A5" w:rsidRDefault="00BA4D71" w:rsidP="00EF73DE">
            <w:pPr>
              <w:spacing w:after="0"/>
              <w:ind w:left="565" w:hanging="283"/>
            </w:pPr>
            <m:oMathPara>
              <m:oMathParaPr>
                <m:jc m:val="left"/>
              </m:oMathParaPr>
              <m:oMath>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213A28C0" w14:textId="77777777" w:rsidR="00EF73DE" w:rsidRPr="007A78A5" w:rsidRDefault="00EF73DE" w:rsidP="00EF73DE">
            <w:pPr>
              <w:spacing w:after="0"/>
              <w:ind w:left="848" w:hanging="283"/>
            </w:pPr>
            <w:r w:rsidRPr="007A78A5">
              <w:t>gdzie:</w:t>
            </w:r>
          </w:p>
          <w:p w14:paraId="4F3A11DC"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paliw i energii zużytych w obszarze wytwarzania Demonstratora Energii w roku </w:t>
            </w:r>
            <m:oMath>
              <m:r>
                <w:rPr>
                  <w:rFonts w:ascii="Cambria Math" w:hAnsi="Cambria Math"/>
                </w:rPr>
                <m:t>k</m:t>
              </m:r>
            </m:oMath>
            <w:r w:rsidR="00EF73DE" w:rsidRPr="007A78A5">
              <w:t xml:space="preserve"> licząc od dnia 1 kwietnia do 31 marca roku kolejnego, </w:t>
            </w:r>
          </w:p>
          <w:p w14:paraId="01CC0309"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konserwacji, przeglądów i napraw w obszarze wytwarzania Demonstratora Energii w roku </w:t>
            </w:r>
            <m:oMath>
              <m:r>
                <w:rPr>
                  <w:rFonts w:ascii="Cambria Math" w:hAnsi="Cambria Math"/>
                </w:rPr>
                <m:t>k</m:t>
              </m:r>
            </m:oMath>
            <w:r w:rsidR="00EF73DE" w:rsidRPr="007A78A5">
              <w:t xml:space="preserve"> li</w:t>
            </w:r>
            <w:proofErr w:type="spellStart"/>
            <w:r w:rsidR="00EF73DE" w:rsidRPr="007A78A5">
              <w:t>cząc</w:t>
            </w:r>
            <w:proofErr w:type="spellEnd"/>
            <w:r w:rsidR="00EF73DE" w:rsidRPr="007A78A5">
              <w:t xml:space="preserve"> od dnia 1 kwietnia do 31 marca roku kolejnego,</w:t>
            </w:r>
          </w:p>
          <w:p w14:paraId="0A9D2925"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narzut na koszty ogólne w obszarze wytwarzania Demonstratora Energii w roku </w:t>
            </w:r>
            <m:oMath>
              <m:r>
                <w:rPr>
                  <w:rFonts w:ascii="Cambria Math" w:hAnsi="Cambria Math"/>
                </w:rPr>
                <m:t>k</m:t>
              </m:r>
            </m:oMath>
            <w:r w:rsidR="00EF73DE" w:rsidRPr="007A78A5">
              <w:t xml:space="preserve"> licząc od dnia 1 kwietnia do 31 marca roku kolejnego,</w:t>
            </w:r>
          </w:p>
          <w:p w14:paraId="4A401EC0"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energii zużytej w obszarze prz</w:t>
            </w:r>
            <w:proofErr w:type="spellStart"/>
            <w:r w:rsidR="00EF73DE" w:rsidRPr="007A78A5">
              <w:t>esyłu</w:t>
            </w:r>
            <w:proofErr w:type="spellEnd"/>
            <w:r w:rsidR="00EF73DE" w:rsidRPr="007A78A5">
              <w:t xml:space="preserve"> ciepła Demonstratora Energii w roku </w:t>
            </w:r>
            <m:oMath>
              <m:r>
                <w:rPr>
                  <w:rFonts w:ascii="Cambria Math" w:hAnsi="Cambria Math"/>
                </w:rPr>
                <m:t>k</m:t>
              </m:r>
            </m:oMath>
            <w:r w:rsidR="00EF73DE" w:rsidRPr="007A78A5">
              <w:t xml:space="preserve"> licząc od dnia 1 kwietnia do 31 marca roku kolejnego,</w:t>
            </w:r>
          </w:p>
          <w:p w14:paraId="18E87FF6"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konserwacji, przeglądów i napraw w obszarze przesyłu ciepła Demonstratora Energii w roku </w:t>
            </w:r>
            <m:oMath>
              <m:r>
                <w:rPr>
                  <w:rFonts w:ascii="Cambria Math" w:hAnsi="Cambria Math"/>
                </w:rPr>
                <m:t>k</m:t>
              </m:r>
            </m:oMath>
            <w:r w:rsidR="00EF73DE" w:rsidRPr="007A78A5">
              <w:t xml:space="preserve"> licząc od dnia 1 kwietnia do 31 marca roku kolejnego,</w:t>
            </w:r>
          </w:p>
          <w:p w14:paraId="2A81D137"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narzut na koszty ogólne w obszarze przesyłu ciepła Demonstratora Energii w roku </w:t>
            </w:r>
            <m:oMath>
              <m:r>
                <w:rPr>
                  <w:rFonts w:ascii="Cambria Math" w:hAnsi="Cambria Math"/>
                </w:rPr>
                <m:t>k</m:t>
              </m:r>
            </m:oMath>
            <w:r w:rsidR="00EF73DE" w:rsidRPr="007A78A5">
              <w:t xml:space="preserve"> licząc od dnia 1 kwietnia do 31 marca roku kolejnego,</w:t>
            </w:r>
          </w:p>
          <w:p w14:paraId="51440472"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energii zużytej w obszarze instalacji odbiorczych Demonstratora E</w:t>
            </w:r>
            <w:proofErr w:type="spellStart"/>
            <w:r w:rsidR="00EF73DE" w:rsidRPr="007A78A5">
              <w:t>nergii</w:t>
            </w:r>
            <w:proofErr w:type="spellEnd"/>
            <w:r w:rsidR="00EF73DE" w:rsidRPr="007A78A5">
              <w:t xml:space="preserve"> w roku </w:t>
            </w:r>
            <m:oMath>
              <m:r>
                <w:rPr>
                  <w:rFonts w:ascii="Cambria Math" w:hAnsi="Cambria Math"/>
                </w:rPr>
                <m:t>k</m:t>
              </m:r>
            </m:oMath>
            <w:r w:rsidR="00EF73DE" w:rsidRPr="007A78A5">
              <w:t xml:space="preserve"> licząc od dnia 1 kwietnia do 31 marca roku kolejnego,</w:t>
            </w:r>
          </w:p>
          <w:p w14:paraId="396B5E9C"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konserwacji, przeglądów i napraw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67194E4D" w14:textId="77777777" w:rsidR="00EF73DE" w:rsidRPr="007A78A5" w:rsidRDefault="00BA4D71"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narzut na koszty ogólne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50DDD2B0" w14:textId="77777777" w:rsidR="00EF73DE" w:rsidRPr="007A78A5" w:rsidRDefault="00BA4D71" w:rsidP="00EF73DE">
            <w:pPr>
              <w:spacing w:after="0"/>
              <w:ind w:left="565" w:hanging="283"/>
              <w:rPr>
                <w:highlight w:val="green"/>
              </w:rPr>
            </w:pPr>
            <m:oMath>
              <m:sSub>
                <m:sSubPr>
                  <m:ctrlPr>
                    <w:rPr>
                      <w:rFonts w:ascii="Cambria Math" w:hAnsi="Cambria Math"/>
                      <w:i/>
                    </w:rPr>
                  </m:ctrlPr>
                </m:sSubPr>
                <m:e>
                  <m:r>
                    <w:rPr>
                      <w:rFonts w:ascii="Cambria Math" w:hAnsi="Cambria Math"/>
                    </w:rPr>
                    <m:t>REZ</m:t>
                  </m:r>
                </m:e>
                <m:sub>
                  <m:r>
                    <w:rPr>
                      <w:rFonts w:ascii="Cambria Math" w:hAnsi="Cambria Math"/>
                    </w:rPr>
                    <m:t>k</m:t>
                  </m:r>
                </m:sub>
              </m:sSub>
            </m:oMath>
            <w:r w:rsidR="00EF73DE" w:rsidRPr="007A78A5">
              <w:t xml:space="preserve"> – wartość rezydualna środków trwałych, składowych Demonstratora Technologii, podlegających l</w:t>
            </w:r>
            <w:proofErr w:type="spellStart"/>
            <w:r w:rsidR="00EF73DE" w:rsidRPr="007A78A5">
              <w:t>ikwidacji</w:t>
            </w:r>
            <w:proofErr w:type="spellEnd"/>
            <w:r w:rsidR="00EF73DE" w:rsidRPr="007A78A5">
              <w:t xml:space="preserve"> w roku </w:t>
            </w:r>
            <m:oMath>
              <m:r>
                <w:rPr>
                  <w:rFonts w:ascii="Cambria Math" w:hAnsi="Cambria Math"/>
                </w:rPr>
                <m:t>k</m:t>
              </m:r>
            </m:oMath>
            <w:r w:rsidR="00EF73DE" w:rsidRPr="007A78A5">
              <w:t xml:space="preserve"> licząc od dnia 1 kwietnia do 31 marca roku kolejnego,</w:t>
            </w:r>
          </w:p>
          <w:p w14:paraId="68E8874C" w14:textId="099C4694" w:rsidR="00EF73DE" w:rsidRDefault="00BA4D71" w:rsidP="77439E7B">
            <w:pPr>
              <w:spacing w:after="0"/>
              <w:ind w:left="565" w:hanging="283"/>
              <w:rPr>
                <w:rFonts w:eastAsiaTheme="minorEastAsia"/>
              </w:rPr>
            </w:pPr>
            <m:oMath>
              <m:sSub>
                <m:sSubPr>
                  <m:ctrlPr>
                    <w:rPr>
                      <w:rFonts w:ascii="Cambria Math" w:hAnsi="Cambria Math"/>
                      <w:i/>
                    </w:rPr>
                  </m:ctrlPr>
                </m:sSubPr>
                <m:e>
                  <m:r>
                    <w:rPr>
                      <w:rFonts w:ascii="Cambria Math" w:hAnsi="Cambria Math"/>
                    </w:rPr>
                    <m:t>EC</m:t>
                  </m:r>
                </m:e>
                <m:sub>
                  <m:r>
                    <w:rPr>
                      <w:rFonts w:ascii="Cambria Math" w:hAnsi="Cambria Math"/>
                    </w:rPr>
                    <m:t>k</m:t>
                  </m:r>
                </m:sub>
              </m:sSub>
            </m:oMath>
            <w:r w:rsidR="18E545E2" w:rsidRPr="007A78A5">
              <w:t xml:space="preserve"> – </w:t>
            </w:r>
            <w:r w:rsidR="00D7900B">
              <w:t xml:space="preserve">ilość </w:t>
            </w:r>
            <w:r w:rsidR="18E545E2" w:rsidRPr="007A78A5">
              <w:t>energi</w:t>
            </w:r>
            <w:r w:rsidR="00D7900B">
              <w:t>i</w:t>
            </w:r>
            <w:r w:rsidR="18E545E2" w:rsidRPr="007A78A5">
              <w:t xml:space="preserve"> ciepln</w:t>
            </w:r>
            <w:r w:rsidR="00D7900B">
              <w:t>ej</w:t>
            </w:r>
            <w:r w:rsidR="18E545E2" w:rsidRPr="007A78A5">
              <w:t xml:space="preserve"> </w:t>
            </w:r>
            <w:r w:rsidR="26AA341B">
              <w:t>sprzedanej</w:t>
            </w:r>
            <w:r w:rsidR="18E545E2" w:rsidRPr="007A78A5">
              <w:t xml:space="preserve"> </w:t>
            </w:r>
            <w:r w:rsidR="26AA341B" w:rsidRPr="007A78A5">
              <w:t>odbiorc</w:t>
            </w:r>
            <w:r w:rsidR="26AA341B">
              <w:t>om</w:t>
            </w:r>
            <w:r w:rsidR="26AA341B" w:rsidRPr="007A78A5">
              <w:t xml:space="preserve"> </w:t>
            </w:r>
            <w:r w:rsidR="18E545E2" w:rsidRPr="007A78A5">
              <w:t xml:space="preserve">w roku </w:t>
            </w:r>
            <m:oMath>
              <m:r>
                <w:rPr>
                  <w:rFonts w:ascii="Cambria Math" w:hAnsi="Cambria Math"/>
                </w:rPr>
                <m:t>k</m:t>
              </m:r>
            </m:oMath>
            <w:r w:rsidR="26AA341B">
              <w:t xml:space="preserve"> </w:t>
            </w:r>
            <w:r w:rsidR="799AC138">
              <w:t xml:space="preserve">licząc od dnia 1 kwietnia do 31 marca roku kolejnego, </w:t>
            </w:r>
            <w:r w:rsidR="26AA341B">
              <w:t>wyrażona w M</w:t>
            </w:r>
            <w:r w:rsidR="00D7900B">
              <w:t>W</w:t>
            </w:r>
            <w:r w:rsidR="26AA341B">
              <w:t>h</w:t>
            </w:r>
            <w:r w:rsidR="18E545E2" w:rsidRPr="77439E7B">
              <w:rPr>
                <w:rFonts w:eastAsiaTheme="minorEastAsia"/>
              </w:rPr>
              <w:t>,</w:t>
            </w:r>
          </w:p>
          <w:p w14:paraId="3B9B54E3" w14:textId="78A31B6C" w:rsidR="00EF73DE" w:rsidRPr="007A78A5" w:rsidRDefault="00BA4D71" w:rsidP="00EF73DE">
            <w:pPr>
              <w:spacing w:after="0"/>
              <w:ind w:left="565" w:hanging="283"/>
            </w:pPr>
            <m:oMath>
              <m:sSub>
                <m:sSubPr>
                  <m:ctrlPr>
                    <w:rPr>
                      <w:rFonts w:ascii="Cambria Math" w:hAnsi="Cambria Math"/>
                    </w:rPr>
                  </m:ctrlPr>
                </m:sSubPr>
                <m:e>
                  <m:r>
                    <w:rPr>
                      <w:rFonts w:ascii="Cambria Math" w:hAnsi="Cambria Math"/>
                    </w:rPr>
                    <m:t>EL</m:t>
                  </m:r>
                </m:e>
                <m:sub>
                  <m:r>
                    <w:rPr>
                      <w:rFonts w:ascii="Cambria Math" w:hAnsi="Cambria Math"/>
                    </w:rPr>
                    <m:t>k</m:t>
                  </m:r>
                </m:sub>
              </m:sSub>
            </m:oMath>
            <w:r w:rsidR="0BB0EEC3" w:rsidRPr="101F655C">
              <w:rPr>
                <w:rFonts w:eastAsiaTheme="minorEastAsia"/>
              </w:rPr>
              <w:t xml:space="preserve"> –</w:t>
            </w:r>
            <w:r w:rsidR="77AACBBB" w:rsidRPr="101F655C">
              <w:rPr>
                <w:rFonts w:eastAsiaTheme="minorEastAsia"/>
              </w:rPr>
              <w:t xml:space="preserve">ilość sprzedanej energii </w:t>
            </w:r>
            <w:r w:rsidR="1EB750F0" w:rsidRPr="101F655C">
              <w:rPr>
                <w:rFonts w:eastAsiaTheme="minorEastAsia"/>
              </w:rPr>
              <w:t xml:space="preserve">elektrycznej </w:t>
            </w:r>
            <w:r w:rsidR="1FBA6379" w:rsidRPr="101F655C">
              <w:rPr>
                <w:rFonts w:eastAsiaTheme="minorEastAsia"/>
              </w:rPr>
              <w:t xml:space="preserve">w roku </w:t>
            </w:r>
            <m:oMath>
              <m:r>
                <w:rPr>
                  <w:rFonts w:ascii="Cambria Math" w:hAnsi="Cambria Math"/>
                </w:rPr>
                <m:t>k</m:t>
              </m:r>
            </m:oMath>
            <w:r w:rsidR="004D660E" w:rsidRPr="101F655C">
              <w:rPr>
                <w:rFonts w:eastAsiaTheme="minorEastAsia"/>
              </w:rPr>
              <w:t xml:space="preserve"> </w:t>
            </w:r>
            <w:r w:rsidR="004D660E" w:rsidRPr="007A78A5">
              <w:t>licząc od dnia 1 kwietnia do 31 marca roku kolejnego</w:t>
            </w:r>
            <w:r w:rsidR="004D660E">
              <w:t>,</w:t>
            </w:r>
            <w:r w:rsidR="004D660E" w:rsidRPr="101F655C">
              <w:rPr>
                <w:rFonts w:eastAsiaTheme="minorEastAsia"/>
              </w:rPr>
              <w:t xml:space="preserve"> </w:t>
            </w:r>
            <w:r w:rsidR="1EB750F0" w:rsidRPr="101F655C">
              <w:rPr>
                <w:rFonts w:eastAsiaTheme="minorEastAsia"/>
              </w:rPr>
              <w:t>wyrażona w M</w:t>
            </w:r>
            <w:r w:rsidR="77AACBBB" w:rsidRPr="101F655C">
              <w:rPr>
                <w:rFonts w:eastAsiaTheme="minorEastAsia"/>
              </w:rPr>
              <w:t>W</w:t>
            </w:r>
            <w:r w:rsidR="1EB750F0" w:rsidRPr="101F655C">
              <w:rPr>
                <w:rFonts w:eastAsiaTheme="minorEastAsia"/>
              </w:rPr>
              <w:t>h</w:t>
            </w:r>
            <w:r w:rsidR="0BB0EEC3" w:rsidRPr="101F655C">
              <w:rPr>
                <w:rFonts w:eastAsiaTheme="minorEastAsia"/>
              </w:rPr>
              <w:t>,</w:t>
            </w:r>
          </w:p>
          <w:p w14:paraId="51145FFB" w14:textId="77777777" w:rsidR="00EF73DE" w:rsidRPr="007A78A5" w:rsidRDefault="00BA4D71" w:rsidP="00EF73DE">
            <w:pPr>
              <w:spacing w:after="0"/>
              <w:ind w:left="565" w:hanging="283"/>
            </w:pPr>
            <m:oMath>
              <m:sSub>
                <m:sSubPr>
                  <m:ctrlPr>
                    <w:rPr>
                      <w:rFonts w:ascii="Cambria Math" w:hAnsi="Cambria Math"/>
                      <w:i/>
                    </w:rPr>
                  </m:ctrlPr>
                </m:sSubPr>
                <m:e>
                  <m:r>
                    <w:rPr>
                      <w:rFonts w:ascii="Cambria Math" w:hAnsi="Cambria Math"/>
                    </w:rPr>
                    <m:t>DYSK</m:t>
                  </m:r>
                </m:e>
                <m:sub>
                  <m:r>
                    <w:rPr>
                      <w:rFonts w:ascii="Cambria Math" w:hAnsi="Cambria Math"/>
                    </w:rPr>
                    <m:t>k</m:t>
                  </m:r>
                </m:sub>
              </m:sSub>
            </m:oMath>
            <w:r w:rsidR="00EF73DE" w:rsidRPr="007A78A5">
              <w:t xml:space="preserve"> – współczynnik dyskonta wartości nakładów, wartości rezydualnych, kosztów i wartości wytworzonej energii, właściwy dla roku </w:t>
            </w:r>
            <m:oMath>
              <m:r>
                <w:rPr>
                  <w:rFonts w:ascii="Cambria Math" w:hAnsi="Cambria Math"/>
                </w:rPr>
                <m:t>k</m:t>
              </m:r>
            </m:oMath>
            <w:r w:rsidR="00EF73DE" w:rsidRPr="007A78A5">
              <w:t xml:space="preserve"> licząc od dnia 1 kwietnia do 31 marca roku kolejnego.</w:t>
            </w:r>
          </w:p>
          <w:p w14:paraId="15B30005" w14:textId="77777777" w:rsidR="00EF73DE" w:rsidRPr="007A78A5" w:rsidRDefault="00EF73DE" w:rsidP="00EF73DE">
            <w:pPr>
              <w:spacing w:after="0"/>
              <w:ind w:left="565" w:hanging="283"/>
            </w:pPr>
          </w:p>
          <w:p w14:paraId="223F3621" w14:textId="49F2A602" w:rsidR="00972038" w:rsidRPr="007A78A5" w:rsidRDefault="00EF73DE" w:rsidP="56955223">
            <w:pPr>
              <w:spacing w:after="0"/>
            </w:pPr>
            <w:r>
              <w:t>Zadeklarowany współczynnik OZE musi być utrzymany w modelu co najmniej na zadeklarowanym poziomie każdego roku, od 1 kwietnia do 31 marca, przez okres 25 lat, z uwzględnieniem dopuszczalnej tolerancji 5%.</w:t>
            </w: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lastRenderedPageBreak/>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7B16C413">
        <w:tc>
          <w:tcPr>
            <w:tcW w:w="562" w:type="dxa"/>
            <w:shd w:val="clear" w:color="auto" w:fill="auto"/>
          </w:tcPr>
          <w:p w14:paraId="498ACA78" w14:textId="449019B6" w:rsidR="00972038" w:rsidRPr="007A78A5" w:rsidRDefault="38FF736F" w:rsidP="355E29E7">
            <w:pPr>
              <w:spacing w:after="0"/>
              <w:jc w:val="center"/>
              <w:rPr>
                <w:rFonts w:cstheme="minorBidi"/>
                <w:b/>
                <w:bCs/>
              </w:rPr>
            </w:pPr>
            <w:r w:rsidRPr="355E29E7">
              <w:rPr>
                <w:b/>
                <w:bCs/>
              </w:rPr>
              <w:lastRenderedPageBreak/>
              <w:t>4</w:t>
            </w:r>
            <w:r w:rsidR="51050076" w:rsidRPr="355E29E7">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lastRenderedPageBreak/>
              <w:t>do których jest dostarczana ciepła woda uż</w:t>
            </w:r>
            <w:r w:rsidR="2A27E1F0" w:rsidRPr="007A78A5">
              <w:rPr>
                <w:rFonts w:cs="Calibri"/>
              </w:rPr>
              <w:t>ytkowa.</w:t>
            </w:r>
          </w:p>
        </w:tc>
        <w:tc>
          <w:tcPr>
            <w:tcW w:w="8363" w:type="dxa"/>
            <w:shd w:val="clear" w:color="auto" w:fill="auto"/>
          </w:tcPr>
          <w:p w14:paraId="0404F6CA" w14:textId="7DD98D5B" w:rsidR="193C240A" w:rsidRPr="007A78A5" w:rsidRDefault="396DF91E" w:rsidP="0C5D272A">
            <w:pPr>
              <w:spacing w:after="0"/>
              <w:rPr>
                <w:rFonts w:cs="Calibri"/>
              </w:rPr>
            </w:pPr>
            <w:r w:rsidRPr="7B16C413">
              <w:rPr>
                <w:rFonts w:cs="Calibri"/>
              </w:rPr>
              <w:lastRenderedPageBreak/>
              <w:t xml:space="preserve">W ramach </w:t>
            </w:r>
            <w:r w:rsidR="6BD73906" w:rsidRPr="7B16C413">
              <w:rPr>
                <w:rFonts w:cs="Calibri"/>
              </w:rPr>
              <w:t>wymagania</w:t>
            </w:r>
            <w:r w:rsidRPr="7B16C413">
              <w:rPr>
                <w:rFonts w:cs="Calibri"/>
              </w:rPr>
              <w:t xml:space="preserve"> ocenie podlegać będzie </w:t>
            </w:r>
            <w:r w:rsidR="42E94959" w:rsidRPr="7B16C413">
              <w:rPr>
                <w:rFonts w:cs="Calibri"/>
              </w:rPr>
              <w:t>rozmiar</w:t>
            </w:r>
            <w:r w:rsidR="06B321C4" w:rsidRPr="7B16C413">
              <w:rPr>
                <w:rFonts w:cs="Calibri"/>
              </w:rPr>
              <w:t xml:space="preserve"> </w:t>
            </w:r>
            <w:r w:rsidR="25F62680" w:rsidRPr="7B16C413">
              <w:rPr>
                <w:rFonts w:cs="Calibri"/>
              </w:rPr>
              <w:t>P</w:t>
            </w:r>
            <w:r w:rsidRPr="7B16C413">
              <w:rPr>
                <w:rFonts w:cs="Calibri"/>
              </w:rPr>
              <w:t xml:space="preserve">owierzchni </w:t>
            </w:r>
            <w:r w:rsidR="0192D708" w:rsidRPr="7B16C413">
              <w:rPr>
                <w:rFonts w:cs="Calibri"/>
              </w:rPr>
              <w:t>U</w:t>
            </w:r>
            <w:r w:rsidRPr="7B16C413">
              <w:rPr>
                <w:rFonts w:cs="Calibri"/>
              </w:rPr>
              <w:t xml:space="preserve">żytkowej Lokali, do których dostarczana jest ciepła woda użytkowa ogrzewana ciepłem z </w:t>
            </w:r>
            <w:r w:rsidR="6FD62148" w:rsidRPr="7B16C413">
              <w:rPr>
                <w:rFonts w:cs="Calibri"/>
              </w:rPr>
              <w:t>systemu</w:t>
            </w:r>
            <w:r w:rsidR="1A31FA10" w:rsidRPr="7B16C413">
              <w:rPr>
                <w:rFonts w:eastAsia="Calibri" w:cs="Calibri"/>
              </w:rPr>
              <w:t xml:space="preserve"> </w:t>
            </w:r>
            <w:r w:rsidR="3E9C2854" w:rsidRPr="7B16C413">
              <w:rPr>
                <w:rFonts w:eastAsia="Calibri" w:cs="Calibri"/>
              </w:rPr>
              <w:t>Demonstratora Technologii</w:t>
            </w:r>
            <w:r w:rsidRPr="7B16C413">
              <w:rPr>
                <w:rFonts w:cs="Calibri"/>
              </w:rPr>
              <w:t>.</w:t>
            </w:r>
            <w:ins w:id="18" w:author="Autor">
              <w:r w:rsidR="2A2D9EE3" w:rsidRPr="7B16C413">
                <w:rPr>
                  <w:rFonts w:cs="Calibri"/>
                </w:rPr>
                <w:t xml:space="preserve"> Ocenie podlegać będzie łączna powierzchnia wszystkich Lokali niezależnie od daty oddania budynku do eksploatacji.  </w:t>
              </w:r>
            </w:ins>
          </w:p>
          <w:p w14:paraId="5FBEBF2A" w14:textId="2AC0E9A0" w:rsidR="591AFB3A" w:rsidRPr="007A78A5" w:rsidRDefault="591AFB3A" w:rsidP="56955223">
            <w:pPr>
              <w:rPr>
                <w:rFonts w:eastAsia="Calibri" w:cs="Calibri"/>
              </w:rPr>
            </w:pPr>
          </w:p>
          <w:p w14:paraId="6BB56D37" w14:textId="389265EB" w:rsidR="00972038" w:rsidRPr="007A78A5" w:rsidRDefault="2BEDCC58" w:rsidP="0C5D272A">
            <w:pPr>
              <w:rPr>
                <w:rFonts w:eastAsia="Calibri" w:cs="Calibri"/>
              </w:rPr>
            </w:pPr>
            <w:r w:rsidRPr="6BE6F940">
              <w:rPr>
                <w:rFonts w:eastAsia="Calibri" w:cs="Calibri"/>
              </w:rPr>
              <w:t xml:space="preserve">Wykonawca oblicza wskaźnik </w:t>
            </w:r>
            <w:r w:rsidRPr="6BE6F940">
              <w:rPr>
                <w:rFonts w:eastAsia="Calibri" w:cs="Calibri"/>
                <w:i/>
                <w:iCs/>
              </w:rPr>
              <w:t>Dostarczania ciepłej wody użytkowej</w:t>
            </w:r>
            <w:r w:rsidRPr="6BE6F940">
              <w:rPr>
                <w:rFonts w:eastAsia="Calibri" w:cs="Calibri"/>
              </w:rPr>
              <w:t xml:space="preserve"> jako sumę całkowitej </w:t>
            </w:r>
            <w:r w:rsidR="6122369B" w:rsidRPr="6BE6F940">
              <w:rPr>
                <w:rFonts w:eastAsia="Calibri" w:cs="Calibri"/>
              </w:rPr>
              <w:t>P</w:t>
            </w:r>
            <w:r w:rsidRPr="6BE6F940">
              <w:rPr>
                <w:rFonts w:eastAsia="Calibri" w:cs="Calibri"/>
              </w:rPr>
              <w:t xml:space="preserve">owierzchni </w:t>
            </w:r>
            <w:r w:rsidR="1183D08F" w:rsidRPr="6BE6F940">
              <w:rPr>
                <w:rFonts w:eastAsia="Calibri" w:cs="Calibri"/>
              </w:rPr>
              <w:t>U</w:t>
            </w:r>
            <w:r w:rsidRPr="6BE6F940">
              <w:rPr>
                <w:rFonts w:eastAsia="Calibri" w:cs="Calibri"/>
              </w:rPr>
              <w:t xml:space="preserve">żytkowej </w:t>
            </w:r>
            <w:r w:rsidR="03B6D06B" w:rsidRPr="6BE6F940">
              <w:rPr>
                <w:rFonts w:eastAsia="Calibri" w:cs="Calibri"/>
              </w:rPr>
              <w:t>L</w:t>
            </w:r>
            <w:r w:rsidRPr="6BE6F940">
              <w:rPr>
                <w:rFonts w:eastAsia="Calibri" w:cs="Calibri"/>
              </w:rPr>
              <w:t>okali</w:t>
            </w:r>
            <w:r w:rsidR="721621D0" w:rsidRPr="6BE6F940">
              <w:rPr>
                <w:rFonts w:eastAsia="Calibri" w:cs="Calibri"/>
              </w:rPr>
              <w:t xml:space="preserve"> Mieszkalnych i Lokali Użytkowych</w:t>
            </w:r>
            <w:r w:rsidRPr="6BE6F940">
              <w:rPr>
                <w:rFonts w:eastAsia="Calibri" w:cs="Calibri"/>
              </w:rPr>
              <w:t xml:space="preserve">, do których dostarczana jest ciepła woda użytkowa ogrzewana ciepłem z </w:t>
            </w:r>
            <w:r w:rsidR="13C2AAEA" w:rsidRPr="6BE6F940">
              <w:rPr>
                <w:rFonts w:eastAsia="Calibri" w:cs="Calibri"/>
              </w:rPr>
              <w:t>systemu</w:t>
            </w:r>
            <w:r w:rsidR="1A31FA10" w:rsidRPr="6BE6F940">
              <w:rPr>
                <w:rFonts w:eastAsia="Calibri" w:cs="Calibri"/>
              </w:rPr>
              <w:t xml:space="preserve"> </w:t>
            </w:r>
            <w:r w:rsidR="7D8C3945" w:rsidRPr="6BE6F940">
              <w:rPr>
                <w:rFonts w:eastAsia="Calibri" w:cs="Calibri"/>
              </w:rPr>
              <w:t>Demonstratora Technologii</w:t>
            </w:r>
            <w:r w:rsidRPr="6BE6F940">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BA4D71"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74A8306C" w:rsidR="00972038" w:rsidRPr="007A78A5" w:rsidRDefault="2BEDCC58" w:rsidP="0C5D272A">
            <w:pPr>
              <w:spacing w:after="0" w:line="257" w:lineRule="auto"/>
              <w:ind w:left="397" w:hanging="284"/>
              <w:rPr>
                <w:rFonts w:eastAsia="Calibri" w:cs="Calibri"/>
              </w:rPr>
            </w:pPr>
            <w:r w:rsidRPr="6BE6F940">
              <w:rPr>
                <w:rFonts w:ascii="Cambria Math" w:eastAsia="Cambria Math" w:hAnsi="Cambria Math" w:cs="Cambria Math"/>
                <w:i/>
                <w:iCs/>
              </w:rPr>
              <w:t>N</w:t>
            </w:r>
            <w:r w:rsidRPr="6BE6F940">
              <w:rPr>
                <w:rFonts w:eastAsia="Calibri" w:cs="Calibri"/>
              </w:rPr>
              <w:t xml:space="preserve"> – liczba wszystkich </w:t>
            </w:r>
            <w:r w:rsidR="215770AC" w:rsidRPr="6BE6F940">
              <w:rPr>
                <w:rFonts w:eastAsia="Calibri" w:cs="Calibri"/>
              </w:rPr>
              <w:t>L</w:t>
            </w:r>
            <w:r w:rsidRPr="6BE6F940">
              <w:rPr>
                <w:rFonts w:eastAsia="Calibri" w:cs="Calibri"/>
              </w:rPr>
              <w:t xml:space="preserve">okali, do których dostarczana jest ciepła woda użytkowa ogrzewana ciepłem z </w:t>
            </w:r>
            <w:r w:rsidR="025C0DDE" w:rsidRPr="6BE6F940">
              <w:rPr>
                <w:rFonts w:eastAsia="Calibri" w:cs="Calibri"/>
              </w:rPr>
              <w:t>systemu</w:t>
            </w:r>
            <w:r w:rsidR="1A31FA10" w:rsidRPr="6BE6F940">
              <w:rPr>
                <w:rFonts w:eastAsia="Calibri" w:cs="Calibri"/>
              </w:rPr>
              <w:t xml:space="preserve"> </w:t>
            </w:r>
            <w:r w:rsidR="34D21A9D" w:rsidRPr="6BE6F940">
              <w:rPr>
                <w:rFonts w:eastAsia="Calibri" w:cs="Calibri"/>
              </w:rPr>
              <w:t>Demonstratora Technologii</w:t>
            </w:r>
            <w:r w:rsidRPr="6BE6F940">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5A2FDFE3" w:rsidR="00972038" w:rsidRPr="007A78A5" w:rsidRDefault="00BA4D71"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7172059A" w:rsidRPr="007A78A5">
              <w:rPr>
                <w:rFonts w:eastAsia="Calibri" w:cs="Calibri"/>
              </w:rPr>
              <w:t xml:space="preserve">– </w:t>
            </w:r>
            <w:r w:rsidR="0153DBD4" w:rsidRPr="007A78A5">
              <w:rPr>
                <w:rFonts w:eastAsia="Calibri" w:cs="Calibri"/>
              </w:rPr>
              <w:t>P</w:t>
            </w:r>
            <w:r w:rsidR="7172059A" w:rsidRPr="007A78A5">
              <w:rPr>
                <w:rFonts w:eastAsia="Calibri" w:cs="Calibri"/>
              </w:rPr>
              <w:t xml:space="preserve">owierzchnia </w:t>
            </w:r>
            <w:r w:rsidR="5604F138" w:rsidRPr="007A78A5">
              <w:rPr>
                <w:rFonts w:eastAsia="Calibri" w:cs="Calibri"/>
              </w:rPr>
              <w:t>U</w:t>
            </w:r>
            <w:r w:rsidR="7172059A" w:rsidRPr="007A78A5">
              <w:rPr>
                <w:rFonts w:eastAsia="Calibri" w:cs="Calibri"/>
              </w:rPr>
              <w:t xml:space="preserve">żytkowa </w:t>
            </w:r>
            <w:r w:rsidR="7D92F326" w:rsidRPr="007A78A5">
              <w:rPr>
                <w:rFonts w:eastAsia="Calibri" w:cs="Calibri"/>
              </w:rPr>
              <w:t>L</w:t>
            </w:r>
            <w:r w:rsidR="7172059A" w:rsidRPr="007A78A5">
              <w:rPr>
                <w:rFonts w:eastAsia="Calibri" w:cs="Calibri"/>
              </w:rPr>
              <w:t>okalu</w:t>
            </w:r>
            <w:r w:rsidR="70C949D6" w:rsidRPr="007A78A5">
              <w:rPr>
                <w:rFonts w:eastAsia="Calibri" w:cs="Calibri"/>
              </w:rPr>
              <w:t xml:space="preserve"> mieszkalnego albo Użytkowego</w:t>
            </w:r>
            <w:r w:rsidR="7172059A" w:rsidRPr="007A78A5">
              <w:rPr>
                <w:rFonts w:eastAsia="Calibri" w:cs="Calibri"/>
              </w:rPr>
              <w:t xml:space="preserve"> oznaczonego indeksem </w:t>
            </w:r>
            <w:r w:rsidR="7172059A" w:rsidRPr="6BE6F940">
              <w:rPr>
                <w:rFonts w:ascii="Cambria Math" w:eastAsia="Cambria Math" w:hAnsi="Cambria Math" w:cs="Cambria Math"/>
                <w:i/>
                <w:iCs/>
              </w:rPr>
              <w:t>i</w:t>
            </w:r>
            <w:r w:rsidR="7172059A" w:rsidRPr="007A78A5">
              <w:rPr>
                <w:rFonts w:eastAsia="Calibri" w:cs="Calibri"/>
              </w:rPr>
              <w:t xml:space="preserve">, do którego dostarczana jest ciepła woda użytkowa ogrzewana ciepłem z </w:t>
            </w:r>
            <w:r w:rsidR="36C6A515" w:rsidRPr="007A78A5">
              <w:rPr>
                <w:rFonts w:eastAsia="Calibri" w:cs="Calibri"/>
              </w:rPr>
              <w:t>systemu</w:t>
            </w:r>
            <w:r w:rsidR="1A31FA10" w:rsidRPr="007A78A5">
              <w:rPr>
                <w:rFonts w:eastAsia="Calibri" w:cs="Calibri"/>
              </w:rPr>
              <w:t xml:space="preserve"> </w:t>
            </w:r>
            <w:r w:rsidR="3C54C783" w:rsidRPr="007A78A5">
              <w:rPr>
                <w:rFonts w:eastAsia="Calibri" w:cs="Calibri"/>
              </w:rPr>
              <w:t>Demonstratora Technologii</w:t>
            </w:r>
            <w:r w:rsidR="7172059A" w:rsidRPr="007A78A5">
              <w:rPr>
                <w:rFonts w:eastAsia="Calibri" w:cs="Calibri"/>
              </w:rPr>
              <w:t>,</w:t>
            </w:r>
          </w:p>
          <w:p w14:paraId="6F439765" w14:textId="57DF24F9" w:rsidR="00972038" w:rsidRPr="007A78A5" w:rsidRDefault="2865A4EB" w:rsidP="0C5D272A">
            <w:pPr>
              <w:spacing w:after="0" w:line="257" w:lineRule="auto"/>
              <w:ind w:left="397" w:hanging="284"/>
              <w:rPr>
                <w:rFonts w:eastAsia="Calibri" w:cs="Calibri"/>
              </w:rPr>
            </w:pPr>
            <w:r w:rsidRPr="0C5D272A">
              <w:rPr>
                <w:rFonts w:ascii="Cambria Math" w:eastAsia="Cambria Math" w:hAnsi="Cambria Math" w:cs="Cambria Math"/>
                <w:i/>
                <w:iCs/>
              </w:rPr>
              <w:t>P</w:t>
            </w:r>
            <w:r w:rsidRPr="0C5D272A">
              <w:rPr>
                <w:rFonts w:ascii="Cambria Math" w:eastAsia="Cambria Math" w:hAnsi="Cambria Math" w:cs="Cambria Math"/>
                <w:i/>
                <w:iCs/>
                <w:vertAlign w:val="subscript"/>
              </w:rPr>
              <w:t>CWU</w:t>
            </w:r>
            <w:r w:rsidRPr="0C5D272A">
              <w:rPr>
                <w:rFonts w:eastAsia="Calibri" w:cs="Calibri"/>
              </w:rPr>
              <w:t xml:space="preserve"> – całkowita użytkowa powierzchnia wszystkich </w:t>
            </w:r>
            <w:r w:rsidRPr="0C5D272A">
              <w:rPr>
                <w:rFonts w:ascii="Cambria Math" w:eastAsia="Cambria Math" w:hAnsi="Cambria Math" w:cs="Cambria Math"/>
                <w:i/>
                <w:iCs/>
              </w:rPr>
              <w:t xml:space="preserve">N </w:t>
            </w:r>
            <w:r w:rsidR="0005A314" w:rsidRPr="0C5D272A">
              <w:rPr>
                <w:rFonts w:ascii="Cambria Math" w:eastAsia="Cambria Math" w:hAnsi="Cambria Math" w:cs="Cambria Math"/>
                <w:i/>
                <w:iCs/>
              </w:rPr>
              <w:t>L</w:t>
            </w:r>
            <w:r w:rsidRPr="0C5D272A">
              <w:rPr>
                <w:rFonts w:eastAsiaTheme="minorEastAsia"/>
              </w:rPr>
              <w:t>okali</w:t>
            </w:r>
            <w:r w:rsidRPr="0C5D272A">
              <w:rPr>
                <w:rFonts w:eastAsia="Calibri" w:cs="Calibri"/>
              </w:rPr>
              <w:t xml:space="preserve"> ogrzewanych ciepłem z </w:t>
            </w:r>
            <w:r w:rsidR="42DA7006" w:rsidRPr="0C5D272A">
              <w:rPr>
                <w:rFonts w:eastAsia="Calibri" w:cs="Calibri"/>
              </w:rPr>
              <w:t xml:space="preserve">systemu </w:t>
            </w:r>
            <w:r w:rsidR="1E1E6414" w:rsidRPr="0C5D272A">
              <w:rPr>
                <w:rFonts w:eastAsia="Calibri" w:cs="Calibri"/>
              </w:rPr>
              <w:t>Demonstratora Technologii</w:t>
            </w:r>
            <w:r w:rsidRPr="0C5D272A">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3537E789" w:rsidR="5C330EA3" w:rsidRPr="007A78A5" w:rsidRDefault="1D7F216C" w:rsidP="7A812F7D">
            <w:pPr>
              <w:rPr>
                <w:rFonts w:eastAsia="Calibri" w:cs="Calibri"/>
              </w:rPr>
            </w:pPr>
            <w:r w:rsidRPr="09083C2C">
              <w:rPr>
                <w:rFonts w:eastAsia="Calibri" w:cs="Calibri"/>
              </w:rPr>
              <w:lastRenderedPageBreak/>
              <w:t>Etap</w:t>
            </w:r>
            <w:r w:rsidR="34EA29FB" w:rsidRPr="09083C2C">
              <w:rPr>
                <w:rFonts w:eastAsia="Calibri" w:cs="Calibri"/>
              </w:rPr>
              <w:t>:</w:t>
            </w:r>
            <w:r w:rsidR="7067D35F" w:rsidRPr="09083C2C">
              <w:rPr>
                <w:rFonts w:eastAsia="Calibri" w:cs="Calibri"/>
              </w:rPr>
              <w:t xml:space="preserve"> </w:t>
            </w:r>
            <w:r w:rsidR="332469AD" w:rsidRPr="09083C2C">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3FAD3BAE" w:rsidR="5C330EA3" w:rsidRPr="007A78A5" w:rsidRDefault="65A26223" w:rsidP="7A812F7D">
            <w:pPr>
              <w:rPr>
                <w:rFonts w:eastAsia="Calibri" w:cs="Calibri"/>
              </w:rPr>
            </w:pPr>
            <w:r w:rsidRPr="09083C2C">
              <w:rPr>
                <w:rFonts w:eastAsia="Calibri" w:cs="Calibri"/>
              </w:rPr>
              <w:lastRenderedPageBreak/>
              <w:t>Etap III</w:t>
            </w:r>
            <w:r w:rsidR="14C88711" w:rsidRPr="09083C2C">
              <w:rPr>
                <w:rFonts w:eastAsia="Calibri" w:cs="Calibri"/>
              </w:rPr>
              <w:t>:</w:t>
            </w:r>
            <w:r w:rsidR="7067D35F" w:rsidRPr="09083C2C">
              <w:rPr>
                <w:rFonts w:eastAsia="Calibri" w:cs="Calibri"/>
              </w:rPr>
              <w:t xml:space="preserve"> </w:t>
            </w:r>
            <w:r w:rsidRPr="09083C2C">
              <w:rPr>
                <w:rFonts w:eastAsia="Calibri" w:cs="Calibri"/>
              </w:rPr>
              <w:t>– 5%</w:t>
            </w:r>
          </w:p>
        </w:tc>
      </w:tr>
      <w:tr w:rsidR="00A71769" w:rsidRPr="007A78A5" w14:paraId="1140E627" w14:textId="77777777" w:rsidTr="7B16C413">
        <w:tc>
          <w:tcPr>
            <w:tcW w:w="562" w:type="dxa"/>
          </w:tcPr>
          <w:p w14:paraId="0F8FB749" w14:textId="4EB853A7" w:rsidR="00A71769" w:rsidRPr="007A78A5" w:rsidRDefault="6F20F965" w:rsidP="56955223">
            <w:pPr>
              <w:jc w:val="center"/>
              <w:rPr>
                <w:b/>
                <w:bCs/>
              </w:rPr>
            </w:pPr>
            <w:r w:rsidRPr="355E29E7">
              <w:rPr>
                <w:b/>
                <w:bCs/>
              </w:rPr>
              <w:lastRenderedPageBreak/>
              <w:t>5</w:t>
            </w:r>
            <w:r w:rsidR="743AD7CE" w:rsidRPr="355E29E7">
              <w:rPr>
                <w:b/>
                <w:bCs/>
              </w:rPr>
              <w:t>.</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43CB965A" w:rsidR="4E734BD1" w:rsidRPr="007A78A5" w:rsidRDefault="2279EF76" w:rsidP="7B16C413">
            <w:pPr>
              <w:spacing w:after="0"/>
              <w:rPr>
                <w:rFonts w:asciiTheme="minorHAnsi" w:hAnsiTheme="minorHAnsi" w:cstheme="minorBidi"/>
              </w:rPr>
            </w:pPr>
            <w:r>
              <w:t xml:space="preserve">W ramach kryterium ocenie podlegać będzie rozmiar (rozumiany jako suma składowych) Powierzchni Użytkowej Lokali ogrzewanych ciepłem z </w:t>
            </w:r>
            <w:r w:rsidR="04772651" w:rsidRPr="7B16C413">
              <w:rPr>
                <w:rFonts w:eastAsia="Calibri" w:cs="Calibri"/>
              </w:rPr>
              <w:t>systemu</w:t>
            </w:r>
            <w:r w:rsidR="1A31FA10" w:rsidRPr="7B16C413">
              <w:rPr>
                <w:rFonts w:eastAsia="Calibri" w:cs="Calibri"/>
              </w:rPr>
              <w:t xml:space="preserve"> </w:t>
            </w:r>
            <w:r w:rsidR="7AC264BA" w:rsidRPr="7B16C413">
              <w:rPr>
                <w:rFonts w:eastAsia="Calibri" w:cs="Calibri"/>
              </w:rPr>
              <w:t>Demonstratora Technologii</w:t>
            </w:r>
            <w:r w:rsidRPr="7B16C413">
              <w:rPr>
                <w:rFonts w:asciiTheme="minorHAnsi" w:hAnsiTheme="minorHAnsi" w:cstheme="minorBidi"/>
              </w:rPr>
              <w:t xml:space="preserve">. </w:t>
            </w:r>
            <w:ins w:id="19" w:author="Autor">
              <w:r w:rsidR="127F0C98" w:rsidRPr="7B16C413">
                <w:rPr>
                  <w:rFonts w:asciiTheme="minorHAnsi" w:hAnsiTheme="minorHAnsi" w:cstheme="minorBidi"/>
                </w:rPr>
                <w:t xml:space="preserve">Ocenie podlegać będzie </w:t>
              </w:r>
              <w:r w:rsidR="69471E6B" w:rsidRPr="7B16C413">
                <w:rPr>
                  <w:rFonts w:asciiTheme="minorHAnsi" w:hAnsiTheme="minorHAnsi" w:cstheme="minorBidi"/>
                </w:rPr>
                <w:t xml:space="preserve">łączna </w:t>
              </w:r>
              <w:r w:rsidR="127F0C98" w:rsidRPr="7B16C413">
                <w:rPr>
                  <w:rFonts w:asciiTheme="minorHAnsi" w:hAnsiTheme="minorHAnsi" w:cstheme="minorBidi"/>
                </w:rPr>
                <w:t>powierzchnia wszystkich Lokali niezależnie od daty oddania budynku do eksploatacji.</w:t>
              </w:r>
            </w:ins>
          </w:p>
          <w:p w14:paraId="2228F2F3" w14:textId="544082DD" w:rsidR="4E734BD1" w:rsidRPr="007A78A5" w:rsidRDefault="227320AF" w:rsidP="7B16C413">
            <w:pPr>
              <w:rPr>
                <w:del w:id="20" w:author="Autor"/>
                <w:rFonts w:asciiTheme="minorHAnsi" w:hAnsiTheme="minorHAnsi" w:cstheme="minorBidi"/>
                <w:strike/>
                <w:rPrChange w:id="21" w:author="Autor">
                  <w:rPr>
                    <w:del w:id="22" w:author="Autor"/>
                    <w:rFonts w:asciiTheme="minorHAnsi" w:hAnsiTheme="minorHAnsi" w:cstheme="minorBidi"/>
                  </w:rPr>
                </w:rPrChange>
              </w:rPr>
            </w:pPr>
            <w:del w:id="23" w:author="Autor">
              <w:r w:rsidRPr="7B16C413" w:rsidDel="227320AF">
                <w:rPr>
                  <w:strike/>
                  <w:rPrChange w:id="24" w:author="Autor">
                    <w:rPr/>
                  </w:rPrChange>
                </w:rPr>
                <w:delText xml:space="preserve">Wymaganą minimalną wielkość powierzchni użytkowych określono w pozycji nr </w:delText>
              </w:r>
              <w:r w:rsidRPr="7B16C413" w:rsidDel="189F1999">
                <w:rPr>
                  <w:strike/>
                  <w:rPrChange w:id="25" w:author="Autor">
                    <w:rPr/>
                  </w:rPrChange>
                </w:rPr>
                <w:delText>20</w:delText>
              </w:r>
              <w:r w:rsidRPr="7B16C413" w:rsidDel="227320AF">
                <w:rPr>
                  <w:strike/>
                  <w:rPrChange w:id="26" w:author="Autor">
                    <w:rPr/>
                  </w:rPrChange>
                </w:rPr>
                <w:delText xml:space="preserve"> Tabeli nr 1 powyżej.</w:delText>
              </w:r>
            </w:del>
          </w:p>
          <w:p w14:paraId="63099FEB" w14:textId="7C8D9F67" w:rsidR="591AFB3A" w:rsidRPr="007A78A5" w:rsidRDefault="591AFB3A" w:rsidP="56955223">
            <w:pPr>
              <w:spacing w:after="0" w:line="257" w:lineRule="auto"/>
              <w:rPr>
                <w:rFonts w:eastAsia="Calibri" w:cs="Calibri"/>
              </w:rPr>
            </w:pPr>
          </w:p>
          <w:p w14:paraId="1EFAF418" w14:textId="272AC454" w:rsidR="00A71769" w:rsidRPr="007A78A5" w:rsidRDefault="2725DB45" w:rsidP="0C5D272A">
            <w:pPr>
              <w:spacing w:after="0" w:line="257" w:lineRule="auto"/>
              <w:rPr>
                <w:rFonts w:eastAsia="Calibri" w:cs="Calibri"/>
              </w:rPr>
            </w:pPr>
            <w:r w:rsidRPr="6BE6F940">
              <w:rPr>
                <w:rFonts w:eastAsia="Calibri" w:cs="Calibri"/>
              </w:rPr>
              <w:t xml:space="preserve">Wykonawca oblicza </w:t>
            </w:r>
            <w:r w:rsidRPr="6BE6F940">
              <w:rPr>
                <w:rFonts w:eastAsia="Calibri" w:cs="Calibri"/>
                <w:i/>
                <w:iCs/>
              </w:rPr>
              <w:t xml:space="preserve">Wielkość </w:t>
            </w:r>
            <w:r w:rsidR="733AD36E" w:rsidRPr="6BE6F940">
              <w:rPr>
                <w:rFonts w:eastAsia="Calibri" w:cs="Calibri"/>
                <w:i/>
                <w:iCs/>
              </w:rPr>
              <w:t>Demonstratora Technologii</w:t>
            </w:r>
            <w:r w:rsidRPr="6BE6F940">
              <w:rPr>
                <w:rFonts w:eastAsia="Calibri" w:cs="Calibri"/>
              </w:rPr>
              <w:t xml:space="preserve"> jako sumę całkowitej powierzchni użytkowej Lokali Mieszkalnych i Lokali Użytkowych ogrzewanych ciepłem z </w:t>
            </w:r>
            <w:r w:rsidR="1BEA3367" w:rsidRPr="6BE6F940">
              <w:rPr>
                <w:rFonts w:eastAsia="Calibri" w:cs="Calibri"/>
              </w:rPr>
              <w:t>systemu</w:t>
            </w:r>
            <w:r w:rsidR="1A31FA10" w:rsidRPr="6BE6F940">
              <w:rPr>
                <w:rFonts w:eastAsia="Calibri" w:cs="Calibri"/>
              </w:rPr>
              <w:t xml:space="preserve"> </w:t>
            </w:r>
            <w:r w:rsidR="67B6FAED" w:rsidRPr="6BE6F940">
              <w:rPr>
                <w:rFonts w:eastAsia="Calibri" w:cs="Calibri"/>
              </w:rPr>
              <w:t>Demonstratora Technologii</w:t>
            </w:r>
            <w:r w:rsidRPr="6BE6F940">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BA4D71"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173AF44C" w:rsidR="00A71769" w:rsidRPr="007A78A5" w:rsidRDefault="3902FC37" w:rsidP="0C5D272A">
            <w:pPr>
              <w:spacing w:after="0" w:line="257" w:lineRule="auto"/>
              <w:ind w:left="397" w:hanging="284"/>
              <w:rPr>
                <w:rFonts w:ascii="Cambria Math" w:eastAsia="Cambria Math" w:hAnsi="Cambria Math" w:cs="Cambria Math"/>
                <w:i/>
                <w:iCs/>
              </w:rPr>
            </w:pPr>
            <w:r w:rsidRPr="0C5D272A">
              <w:rPr>
                <w:rFonts w:ascii="Cambria Math" w:eastAsia="Cambria Math" w:hAnsi="Cambria Math" w:cs="Cambria Math"/>
                <w:i/>
                <w:iCs/>
              </w:rPr>
              <w:lastRenderedPageBreak/>
              <w:t>N</w:t>
            </w:r>
            <w:r w:rsidRPr="0C5D272A">
              <w:rPr>
                <w:rFonts w:eastAsia="Calibri" w:cs="Calibri"/>
              </w:rPr>
              <w:t xml:space="preserve"> – liczba wszystkich Lokali Mieszkalnych i Lokali Użytkowych ogrzewanych ciepłem z </w:t>
            </w:r>
            <w:r w:rsidR="06B7BC72" w:rsidRPr="0C5D272A">
              <w:rPr>
                <w:rFonts w:eastAsia="Calibri" w:cs="Calibri"/>
              </w:rPr>
              <w:t xml:space="preserve">systemu </w:t>
            </w:r>
            <w:r w:rsidR="05D85D9D" w:rsidRPr="0C5D272A">
              <w:rPr>
                <w:rFonts w:eastAsia="Calibri" w:cs="Calibri"/>
              </w:rPr>
              <w:t>Demonstratora Technologii</w:t>
            </w:r>
            <w:r w:rsidRPr="0C5D272A">
              <w:rPr>
                <w:rFonts w:eastAsia="Calibri" w:cs="Calibri"/>
              </w:rPr>
              <w:t>,</w:t>
            </w:r>
            <w:r w:rsidRPr="0C5D272A">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4BBACFD7" w:rsidR="00A71769" w:rsidRPr="007A78A5" w:rsidRDefault="00BA4D71"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16BD635" w:rsidRPr="007A78A5">
              <w:rPr>
                <w:rFonts w:eastAsia="Calibri" w:cs="Calibri"/>
              </w:rPr>
              <w:t xml:space="preserve">– Powierzchnia Użytkowa Lokalu Mieszkalnego lub Lokalu Użytkowego oznaczonego indeksem </w:t>
            </w:r>
            <w:r w:rsidR="216BD635" w:rsidRPr="0C5D272A">
              <w:rPr>
                <w:rFonts w:ascii="Cambria Math" w:eastAsia="Cambria Math" w:hAnsi="Cambria Math" w:cs="Cambria Math"/>
                <w:i/>
                <w:iCs/>
              </w:rPr>
              <w:t>i</w:t>
            </w:r>
            <w:r w:rsidR="216BD635" w:rsidRPr="007A78A5">
              <w:rPr>
                <w:rFonts w:eastAsia="Calibri" w:cs="Calibri"/>
              </w:rPr>
              <w:t xml:space="preserve">, ogrzewanego ciepłem z </w:t>
            </w:r>
            <w:r w:rsidR="409E8DEA" w:rsidRPr="007A78A5">
              <w:rPr>
                <w:rFonts w:eastAsia="Calibri" w:cs="Calibri"/>
              </w:rPr>
              <w:t xml:space="preserve">systemu </w:t>
            </w:r>
            <w:r w:rsidR="15BEEF5C" w:rsidRPr="007A78A5">
              <w:rPr>
                <w:rFonts w:eastAsia="Calibri" w:cs="Calibri"/>
              </w:rPr>
              <w:t>Demonstratora Technologii</w:t>
            </w:r>
            <w:r w:rsidR="216BD635" w:rsidRPr="0C5D272A">
              <w:rPr>
                <w:rFonts w:ascii="Cambria Math" w:eastAsia="Cambria Math" w:hAnsi="Cambria Math" w:cs="Cambria Math"/>
                <w:i/>
                <w:iCs/>
              </w:rPr>
              <w:t>,</w:t>
            </w:r>
          </w:p>
          <w:p w14:paraId="1370470E" w14:textId="58C448D7" w:rsidR="00A71769" w:rsidRPr="007A78A5" w:rsidRDefault="216BD635" w:rsidP="0C5D272A">
            <w:pPr>
              <w:spacing w:after="0" w:line="257" w:lineRule="auto"/>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powierzchnia użytkowa wszystkich </w:t>
            </w:r>
            <w:r w:rsidRPr="0C5D272A">
              <w:rPr>
                <w:rFonts w:eastAsia="Calibri" w:cs="Calibri"/>
                <w:i/>
                <w:iCs/>
              </w:rPr>
              <w:t>N</w:t>
            </w:r>
            <w:r w:rsidRPr="0C5D272A">
              <w:rPr>
                <w:rFonts w:eastAsia="Calibri" w:cs="Calibri"/>
              </w:rPr>
              <w:t xml:space="preserve"> Lokali Mieszkalnych i Lokali Użytkowych ogrzewanych ciepłem z </w:t>
            </w:r>
            <w:r w:rsidR="107DD64C" w:rsidRPr="0C5D272A">
              <w:rPr>
                <w:rFonts w:eastAsia="Calibri" w:cs="Calibri"/>
              </w:rPr>
              <w:t xml:space="preserve">systemu </w:t>
            </w:r>
            <w:r w:rsidR="2304E670" w:rsidRPr="0C5D272A">
              <w:rPr>
                <w:rFonts w:eastAsia="Calibri" w:cs="Calibri"/>
              </w:rPr>
              <w:t>Demonstratora Technologii</w:t>
            </w:r>
            <w:r w:rsidRPr="0C5D272A">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lastRenderedPageBreak/>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7B16C413">
        <w:tc>
          <w:tcPr>
            <w:tcW w:w="562" w:type="dxa"/>
            <w:shd w:val="clear" w:color="auto" w:fill="auto"/>
          </w:tcPr>
          <w:p w14:paraId="044EB2A5" w14:textId="2EBA9CF0" w:rsidR="006F6A58" w:rsidRPr="007A78A5" w:rsidRDefault="38130C28" w:rsidP="56955223">
            <w:pPr>
              <w:spacing w:after="0"/>
              <w:jc w:val="center"/>
              <w:rPr>
                <w:b/>
                <w:bCs/>
              </w:rPr>
            </w:pPr>
            <w:r w:rsidRPr="355E29E7">
              <w:rPr>
                <w:b/>
                <w:bCs/>
              </w:rPr>
              <w:t>6</w:t>
            </w:r>
            <w:r w:rsidR="73D010C2" w:rsidRPr="355E29E7">
              <w:rPr>
                <w:b/>
                <w:bCs/>
              </w:rPr>
              <w:t>.</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7D2B42DC" w:rsidR="006F6A58" w:rsidRPr="007A78A5" w:rsidDel="00972038" w:rsidRDefault="2BE45C23" w:rsidP="56955223">
            <w:pPr>
              <w:rPr>
                <w:rFonts w:eastAsia="Calibri" w:cs="Calibri"/>
              </w:rPr>
            </w:pPr>
            <w:r w:rsidRPr="0C5D272A">
              <w:rPr>
                <w:rFonts w:eastAsia="Calibri" w:cs="Calibri"/>
              </w:rPr>
              <w:t>Wykonawca deklaruje koszt (wynagrodzenie całkowite brutto</w:t>
            </w:r>
            <w:r w:rsidR="3DED19A2" w:rsidRPr="0C5D272A">
              <w:rPr>
                <w:rFonts w:eastAsia="Calibri" w:cs="Calibri"/>
              </w:rPr>
              <w:t>,</w:t>
            </w:r>
            <w:r w:rsidRPr="0C5D272A">
              <w:rPr>
                <w:rFonts w:eastAsia="Calibri" w:cs="Calibri"/>
              </w:rPr>
              <w:t xml:space="preserve"> </w:t>
            </w:r>
            <w:r w:rsidR="5A71E2D7" w:rsidRPr="0C5D272A">
              <w:rPr>
                <w:rFonts w:eastAsia="Calibri" w:cs="Calibri"/>
              </w:rPr>
              <w:t>które</w:t>
            </w:r>
            <w:r w:rsidRPr="0C5D272A">
              <w:rPr>
                <w:rFonts w:eastAsia="Calibri" w:cs="Calibri"/>
              </w:rPr>
              <w:t xml:space="preserv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7B16C413">
        <w:tc>
          <w:tcPr>
            <w:tcW w:w="562" w:type="dxa"/>
            <w:shd w:val="clear" w:color="auto" w:fill="auto"/>
          </w:tcPr>
          <w:p w14:paraId="1100718C" w14:textId="48237589" w:rsidR="006F6A58" w:rsidRPr="007A78A5" w:rsidRDefault="2A01DBF6" w:rsidP="56955223">
            <w:pPr>
              <w:spacing w:after="0"/>
              <w:jc w:val="center"/>
              <w:rPr>
                <w:b/>
                <w:bCs/>
              </w:rPr>
            </w:pPr>
            <w:r w:rsidRPr="355E29E7">
              <w:rPr>
                <w:b/>
                <w:bCs/>
              </w:rPr>
              <w:t>7</w:t>
            </w:r>
            <w:r w:rsidR="73D010C2" w:rsidRPr="355E29E7">
              <w:rPr>
                <w:b/>
                <w:bCs/>
              </w:rPr>
              <w:t>.</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EB4ED80" w14:textId="68C81580" w:rsidR="006F6A58" w:rsidRPr="007A78A5" w:rsidDel="00972038" w:rsidRDefault="19B8FD3B" w:rsidP="00A21F3C">
            <w:pPr>
              <w:rPr>
                <w:rFonts w:eastAsia="Calibri" w:cs="Calibri"/>
                <w:color w:val="000000" w:themeColor="text1"/>
              </w:rPr>
            </w:pPr>
            <w:r w:rsidRPr="0C5D272A">
              <w:rPr>
                <w:rFonts w:eastAsia="Calibri" w:cs="Calibri"/>
              </w:rPr>
              <w:t>Wykonawca deklaruje koszt (wynagrodzenie całkowite brutto</w:t>
            </w:r>
            <w:r w:rsidR="3DBDC731" w:rsidRPr="0C5D272A">
              <w:rPr>
                <w:rFonts w:eastAsia="Calibri" w:cs="Calibri"/>
              </w:rPr>
              <w:t>, które</w:t>
            </w:r>
            <w:r w:rsidRPr="0C5D272A">
              <w:rPr>
                <w:rFonts w:eastAsia="Calibri" w:cs="Calibri"/>
              </w:rPr>
              <w:t xml:space="preserve"> zobowiązany jest zapłacić Zamawiający), za jaki zrealizuje Etap II.</w:t>
            </w: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7B16C413">
        <w:tc>
          <w:tcPr>
            <w:tcW w:w="562" w:type="dxa"/>
            <w:shd w:val="clear" w:color="auto" w:fill="auto"/>
          </w:tcPr>
          <w:p w14:paraId="52490E3A" w14:textId="1360D427" w:rsidR="00972038" w:rsidRPr="007A78A5" w:rsidRDefault="2AAC0D2E" w:rsidP="355E29E7">
            <w:pPr>
              <w:spacing w:after="0"/>
              <w:jc w:val="center"/>
              <w:rPr>
                <w:rFonts w:asciiTheme="minorHAnsi" w:hAnsiTheme="minorHAnsi" w:cstheme="minorBidi"/>
                <w:b/>
                <w:bCs/>
              </w:rPr>
            </w:pPr>
            <w:r w:rsidRPr="355E29E7">
              <w:rPr>
                <w:rFonts w:asciiTheme="minorHAnsi" w:hAnsiTheme="minorHAnsi" w:cstheme="minorBidi"/>
                <w:b/>
                <w:bCs/>
              </w:rPr>
              <w:t>8</w:t>
            </w:r>
            <w:r w:rsidR="41F1D393" w:rsidRPr="355E29E7">
              <w:rPr>
                <w:rFonts w:asciiTheme="minorHAnsi" w:hAnsiTheme="minorHAnsi" w:cstheme="minorBidi"/>
                <w:b/>
                <w:bCs/>
              </w:rPr>
              <w:t>.</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52ED905B" w:rsidR="00972038" w:rsidRPr="007A78A5" w:rsidRDefault="1DE65FC6" w:rsidP="4A3FD5C7">
            <w:pPr>
              <w:spacing w:after="0"/>
              <w:rPr>
                <w:rFonts w:eastAsia="Calibri" w:cs="Calibri"/>
                <w:color w:val="000000" w:themeColor="text1"/>
              </w:rPr>
            </w:pPr>
            <w:r w:rsidRPr="0C5D272A">
              <w:rPr>
                <w:rFonts w:eastAsia="Calibri" w:cs="Calibri"/>
              </w:rPr>
              <w:t>Kryterium nie ma zastosowania, jeśli Uczestnik Przedsięwzięcia nie wyróżnia w Rozwiąz</w:t>
            </w:r>
            <w:r w:rsidR="000260E3">
              <w:rPr>
                <w:rFonts w:eastAsia="Calibri" w:cs="Calibri"/>
              </w:rPr>
              <w:t>aniu Komponentu Technologicznego</w:t>
            </w:r>
            <w:r w:rsidRPr="0C5D272A">
              <w:rPr>
                <w:rFonts w:eastAsia="Calibri" w:cs="Calibri"/>
              </w:rPr>
              <w:t xml:space="preserve">.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w:t>
            </w:r>
            <w:r w:rsidRPr="007A78A5">
              <w:rPr>
                <w:rFonts w:eastAsia="Calibri" w:cs="Calibri"/>
              </w:rPr>
              <w:lastRenderedPageBreak/>
              <w:t xml:space="preserve">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lastRenderedPageBreak/>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lastRenderedPageBreak/>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lastRenderedPageBreak/>
              <w:t>-</w:t>
            </w:r>
          </w:p>
        </w:tc>
      </w:tr>
      <w:tr w:rsidR="00972038" w:rsidRPr="007A78A5" w14:paraId="28B58973" w14:textId="77777777" w:rsidTr="7B16C413">
        <w:tc>
          <w:tcPr>
            <w:tcW w:w="562" w:type="dxa"/>
            <w:shd w:val="clear" w:color="auto" w:fill="auto"/>
          </w:tcPr>
          <w:p w14:paraId="4211ADCF" w14:textId="04B7854F" w:rsidR="00972038" w:rsidRPr="007A78A5" w:rsidRDefault="54AB48C5" w:rsidP="56955223">
            <w:pPr>
              <w:spacing w:after="0"/>
              <w:jc w:val="center"/>
              <w:rPr>
                <w:b/>
                <w:bCs/>
              </w:rPr>
            </w:pPr>
            <w:r w:rsidRPr="355E29E7">
              <w:rPr>
                <w:b/>
                <w:bCs/>
              </w:rPr>
              <w:t>9</w:t>
            </w:r>
            <w:r w:rsidR="3226BF41" w:rsidRPr="355E29E7">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540E9DEE" w:rsidR="00972038" w:rsidRPr="007A78A5" w:rsidRDefault="45F16C44" w:rsidP="2251C84C">
            <w:pPr>
              <w:spacing w:after="0"/>
              <w:rPr>
                <w:rFonts w:eastAsia="Calibri" w:cs="Calibri"/>
              </w:rPr>
            </w:pPr>
            <w:r w:rsidRPr="09083C2C">
              <w:rPr>
                <w:rFonts w:eastAsia="Calibri" w:cs="Calibri"/>
              </w:rPr>
              <w:t xml:space="preserve">Kryterium nie ma zastosowania, jeśli Uczestnik Przedsięwzięcia nie wyróżnia w Rozwiązaniu Komponentu Technologicznego. </w:t>
            </w:r>
            <w:r w:rsidR="6556D179" w:rsidRPr="09083C2C">
              <w:rPr>
                <w:rFonts w:eastAsia="Calibri" w:cs="Calibri"/>
              </w:rPr>
              <w:t xml:space="preserve">Zamawiający wymaga, aby łączny Udział w Przychodzie z Komercjalizacji Technologii Zależnych </w:t>
            </w:r>
            <w:r w:rsidRPr="09083C2C">
              <w:rPr>
                <w:rFonts w:eastAsia="Calibri" w:cs="Calibri"/>
              </w:rPr>
              <w:t xml:space="preserve">w zakresie Komponentu Technologicznego </w:t>
            </w:r>
            <w:r w:rsidR="6556D179" w:rsidRPr="09083C2C">
              <w:rPr>
                <w:rFonts w:eastAsia="Calibri" w:cs="Calibri"/>
              </w:rPr>
              <w:t>był jak najwyższy.</w:t>
            </w:r>
            <w:r w:rsidR="7067D35F" w:rsidRPr="09083C2C">
              <w:rPr>
                <w:rFonts w:eastAsia="Calibri" w:cs="Calibri"/>
              </w:rPr>
              <w:t xml:space="preserve">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7318E6AF" w14:textId="77777777" w:rsidR="00282655" w:rsidRPr="00EF67F1" w:rsidRDefault="24A71B16" w:rsidP="00EF67F1">
      <w:pPr>
        <w:pStyle w:val="Nagwek2"/>
      </w:pPr>
      <w:r>
        <w:lastRenderedPageBreak/>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698CB978">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698CB978">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1F3C61F1" w:rsidR="00FD1051" w:rsidRPr="007A78A5" w:rsidRDefault="2D35528D" w:rsidP="0C5D272A">
            <w:pPr>
              <w:spacing w:after="0"/>
              <w:rPr>
                <w:rFonts w:asciiTheme="minorHAnsi" w:hAnsiTheme="minorHAnsi" w:cstheme="minorBidi"/>
                <w:b/>
                <w:bCs/>
              </w:rPr>
            </w:pPr>
            <w:r w:rsidRPr="0C5D272A">
              <w:rPr>
                <w:rFonts w:asciiTheme="minorHAnsi" w:hAnsiTheme="minorHAnsi" w:cstheme="minorBidi"/>
                <w:b/>
                <w:bCs/>
              </w:rPr>
              <w:t xml:space="preserve">Opis koncepcyjny planowanej Technologii </w:t>
            </w:r>
            <w:r w:rsidR="0FD910D2" w:rsidRPr="0C5D272A">
              <w:rPr>
                <w:rFonts w:asciiTheme="minorHAnsi" w:hAnsiTheme="minorHAnsi" w:cstheme="minorBidi"/>
                <w:b/>
                <w:bCs/>
              </w:rPr>
              <w:t>Elektroc</w:t>
            </w:r>
            <w:r w:rsidR="60EF7F1E" w:rsidRPr="0C5D272A">
              <w:rPr>
                <w:rFonts w:asciiTheme="minorHAnsi" w:hAnsiTheme="minorHAnsi" w:cstheme="minorBidi"/>
                <w:b/>
                <w:bCs/>
              </w:rPr>
              <w:t xml:space="preserve">iepłowni </w:t>
            </w:r>
          </w:p>
        </w:tc>
        <w:tc>
          <w:tcPr>
            <w:tcW w:w="9541" w:type="dxa"/>
            <w:vAlign w:val="center"/>
          </w:tcPr>
          <w:p w14:paraId="58C899EF" w14:textId="02271184" w:rsidR="00FD1051" w:rsidRPr="007A78A5" w:rsidRDefault="47064FB0" w:rsidP="009471A2">
            <w:pPr>
              <w:spacing w:after="0"/>
              <w:rPr>
                <w:rFonts w:eastAsia="Calibri" w:cs="Calibri"/>
              </w:rPr>
            </w:pPr>
            <w:r w:rsidRPr="6CFE63B3">
              <w:rPr>
                <w:rFonts w:eastAsia="Calibri" w:cs="Calibri"/>
              </w:rPr>
              <w:t xml:space="preserve">Zamawiający wymaga, aby proponowana przez Wnioskodawcę koncepcja Technologii </w:t>
            </w:r>
            <w:r w:rsidR="69355776" w:rsidRPr="6CFE63B3">
              <w:rPr>
                <w:rFonts w:eastAsia="Calibri" w:cs="Calibri"/>
              </w:rPr>
              <w:t>Elektroc</w:t>
            </w:r>
            <w:r w:rsidRPr="6CFE63B3">
              <w:rPr>
                <w:rFonts w:eastAsia="Calibri" w:cs="Calibri"/>
              </w:rPr>
              <w:t>iepłowni</w:t>
            </w:r>
            <w:r w:rsidR="1A31FA10" w:rsidRPr="6CFE63B3">
              <w:rPr>
                <w:rFonts w:eastAsia="Calibri" w:cs="Calibri"/>
              </w:rPr>
              <w:t xml:space="preserve"> </w:t>
            </w:r>
            <w:r w:rsidRPr="6CFE63B3">
              <w:rPr>
                <w:rFonts w:eastAsia="Calibri" w:cs="Calibri"/>
              </w:rPr>
              <w:t>i przedstawione w niej założenia projektowe cechowały się:</w:t>
            </w:r>
          </w:p>
          <w:p w14:paraId="7778B85C" w14:textId="3029AE8C" w:rsidR="00FD1051" w:rsidRPr="007A78A5" w:rsidRDefault="1CA92D9A" w:rsidP="77439E7B">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77439E7B">
              <w:rPr>
                <w:rStyle w:val="normaltextrun"/>
                <w:rFonts w:eastAsia="Calibri" w:cs="Calibri"/>
              </w:rPr>
              <w:t>zgodnością ze strategią energetyczno-klimatyczną Polski, w szczególności z uwzględnieniem technologii wodorowych,</w:t>
            </w:r>
          </w:p>
          <w:p w14:paraId="042B4B02" w14:textId="1796E33D" w:rsidR="00FD1051" w:rsidRPr="007A78A5" w:rsidRDefault="6108DEAA" w:rsidP="698CB978">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698CB978">
              <w:rPr>
                <w:rFonts w:cs="Calibri"/>
                <w:color w:val="000000" w:themeColor="text1"/>
              </w:rPr>
              <w:t>zgodnością z Europejskim Zielonym Ładem tj. bardziej efektywn</w:t>
            </w:r>
            <w:r w:rsidR="10481D22" w:rsidRPr="698CB978">
              <w:rPr>
                <w:rFonts w:cs="Calibri"/>
                <w:color w:val="000000" w:themeColor="text1"/>
              </w:rPr>
              <w:t>y</w:t>
            </w:r>
            <w:r w:rsidRPr="698CB978">
              <w:rPr>
                <w:rFonts w:cs="Calibri"/>
                <w:color w:val="000000" w:themeColor="text1"/>
              </w:rPr>
              <w:t>m wykorzystani</w:t>
            </w:r>
            <w:r w:rsidR="63D0171F" w:rsidRPr="698CB978">
              <w:rPr>
                <w:rFonts w:cs="Calibri"/>
                <w:color w:val="000000" w:themeColor="text1"/>
              </w:rPr>
              <w:t>em</w:t>
            </w:r>
            <w:r w:rsidRPr="698CB978">
              <w:rPr>
                <w:rFonts w:cs="Calibri"/>
                <w:color w:val="000000" w:themeColor="text1"/>
              </w:rPr>
              <w:t xml:space="preserve"> zasobów dzięki przejściu na czystą gospodarkę o obiegu zamkniętym, </w:t>
            </w:r>
            <w:ins w:id="27" w:author="Autor">
              <w:r w:rsidR="668955FF" w:rsidRPr="698CB978">
                <w:rPr>
                  <w:rFonts w:cs="Calibri"/>
                  <w:color w:val="000000" w:themeColor="text1"/>
                </w:rPr>
                <w:t xml:space="preserve">tworzenia zamkniętych obiegów surowców w tym surowców biogennych, </w:t>
              </w:r>
            </w:ins>
            <w:r w:rsidRPr="698CB978">
              <w:rPr>
                <w:rFonts w:cs="Calibri"/>
                <w:color w:val="000000" w:themeColor="text1"/>
              </w:rPr>
              <w:t>przeciwdziałani</w:t>
            </w:r>
            <w:r w:rsidR="307C093F" w:rsidRPr="698CB978">
              <w:rPr>
                <w:rFonts w:cs="Calibri"/>
                <w:color w:val="000000" w:themeColor="text1"/>
              </w:rPr>
              <w:t>em</w:t>
            </w:r>
            <w:r w:rsidRPr="698CB978">
              <w:rPr>
                <w:rFonts w:cs="Calibri"/>
                <w:color w:val="000000" w:themeColor="text1"/>
              </w:rPr>
              <w:t xml:space="preserve"> utracie różnorodności biologicznej i zmniejszeni</w:t>
            </w:r>
            <w:r w:rsidR="3E8A8D93" w:rsidRPr="698CB978">
              <w:rPr>
                <w:rFonts w:cs="Calibri"/>
                <w:color w:val="000000" w:themeColor="text1"/>
              </w:rPr>
              <w:t>em</w:t>
            </w:r>
            <w:r w:rsidRPr="698CB978">
              <w:rPr>
                <w:rFonts w:cs="Calibri"/>
                <w:color w:val="000000" w:themeColor="text1"/>
              </w:rPr>
              <w:t xml:space="preserve"> poziomu zanieczyszczeń</w:t>
            </w:r>
            <w:r w:rsidR="1B841FAE" w:rsidRPr="698CB978">
              <w:rPr>
                <w:rFonts w:cs="Calibri"/>
                <w:color w:val="000000" w:themeColor="text1"/>
              </w:rPr>
              <w:t>,</w:t>
            </w:r>
          </w:p>
          <w:p w14:paraId="2B15CE5A" w14:textId="2FA9443F" w:rsidR="00FD1051" w:rsidRPr="007A78A5" w:rsidRDefault="63FC1622" w:rsidP="77439E7B">
            <w:pPr>
              <w:pStyle w:val="Akapitzlist"/>
              <w:numPr>
                <w:ilvl w:val="0"/>
                <w:numId w:val="8"/>
              </w:numPr>
              <w:spacing w:beforeAutospacing="1" w:after="0" w:afterAutospacing="1" w:line="240" w:lineRule="auto"/>
              <w:ind w:left="360" w:firstLine="0"/>
              <w:rPr>
                <w:rStyle w:val="normaltextrun"/>
                <w:rFonts w:asciiTheme="minorHAnsi" w:eastAsiaTheme="minorEastAsia" w:hAnsiTheme="minorHAnsi" w:cstheme="minorBidi"/>
                <w:color w:val="000000" w:themeColor="text1"/>
                <w:lang w:eastAsia="en-US"/>
              </w:rPr>
            </w:pPr>
            <w:r w:rsidRPr="77439E7B">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8"/>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2727108D" w:rsidR="00FD1051" w:rsidRPr="007A78A5" w:rsidRDefault="58EE64E8" w:rsidP="09083C2C">
            <w:pPr>
              <w:pStyle w:val="Akapitzlist"/>
              <w:numPr>
                <w:ilvl w:val="0"/>
                <w:numId w:val="8"/>
              </w:numPr>
              <w:spacing w:beforeAutospacing="1" w:after="0" w:afterAutospacing="1" w:line="240" w:lineRule="auto"/>
              <w:ind w:left="360" w:firstLine="0"/>
              <w:rPr>
                <w:rStyle w:val="normaltextrun"/>
              </w:rPr>
            </w:pPr>
            <w:r w:rsidRPr="09083C2C">
              <w:rPr>
                <w:rStyle w:val="normaltextrun"/>
                <w:rFonts w:eastAsia="Calibri" w:cs="Calibri"/>
              </w:rPr>
              <w:t>prostotą skalowalności,</w:t>
            </w:r>
            <w:r w:rsidR="7067D35F" w:rsidRPr="09083C2C">
              <w:rPr>
                <w:rStyle w:val="normaltextrun"/>
                <w:rFonts w:eastAsia="Calibri" w:cs="Calibri"/>
              </w:rPr>
              <w:t xml:space="preserve"> </w:t>
            </w:r>
          </w:p>
          <w:p w14:paraId="028454F1" w14:textId="462D3D71"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26944672" w:rsidR="00FD1051" w:rsidRPr="007A78A5" w:rsidRDefault="7A6706AC"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6354B1EC" w:rsidRPr="09083C2C">
              <w:rPr>
                <w:rFonts w:asciiTheme="minorHAnsi" w:hAnsiTheme="minorHAnsi" w:cstheme="minorBidi"/>
              </w:rPr>
              <w:t xml:space="preserve">Rozwiązania / </w:t>
            </w:r>
            <w:r w:rsidRPr="09083C2C">
              <w:rPr>
                <w:rFonts w:asciiTheme="minorHAnsi" w:hAnsiTheme="minorHAnsi" w:cstheme="minorBidi"/>
              </w:rPr>
              <w:t xml:space="preserve">Technologii </w:t>
            </w:r>
            <w:r w:rsidR="4D218CEA" w:rsidRPr="09083C2C">
              <w:rPr>
                <w:rFonts w:asciiTheme="minorHAnsi" w:hAnsiTheme="minorHAnsi" w:cstheme="minorBidi"/>
              </w:rPr>
              <w:t>Elektroc</w:t>
            </w:r>
            <w:r w:rsidR="616F9B14"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należy podać w szczególności:</w:t>
            </w:r>
          </w:p>
          <w:p w14:paraId="081BC08B" w14:textId="2114FF50" w:rsidR="68D6FAE7" w:rsidRPr="000260E3" w:rsidRDefault="68D6FAE7" w:rsidP="15020E67">
            <w:pPr>
              <w:pStyle w:val="Akapitzlist"/>
              <w:numPr>
                <w:ilvl w:val="0"/>
                <w:numId w:val="40"/>
              </w:numPr>
              <w:spacing w:before="120" w:after="0" w:line="276"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ogólny opis Technologii, podstawy teoretyczne, referencje, zastosowanie na świecie (jeśli dotyczy), </w:t>
            </w:r>
          </w:p>
          <w:p w14:paraId="0832E5C6" w14:textId="39F8838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charakterystykę Technologii i Demonstratora Technologii opracowywanego w ramach Przedsięwzięcia, </w:t>
            </w:r>
          </w:p>
          <w:p w14:paraId="3056FBF1" w14:textId="451F0A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 xml:space="preserve">opis sposobu realizacji </w:t>
            </w:r>
            <w:r w:rsidR="009635B5">
              <w:rPr>
                <w:rStyle w:val="normaltextrun"/>
                <w:rFonts w:eastAsia="Calibri" w:cs="Calibri"/>
                <w:color w:val="000000" w:themeColor="text1"/>
              </w:rPr>
              <w:t>K</w:t>
            </w:r>
            <w:r w:rsidR="009635B5" w:rsidRPr="000260E3">
              <w:rPr>
                <w:rStyle w:val="normaltextrun"/>
                <w:rFonts w:eastAsia="Calibri" w:cs="Calibri"/>
                <w:color w:val="000000" w:themeColor="text1"/>
              </w:rPr>
              <w:t>ogeneracji </w:t>
            </w:r>
            <w:r w:rsidRPr="000260E3">
              <w:rPr>
                <w:rStyle w:val="normaltextrun"/>
                <w:rFonts w:eastAsia="Calibri" w:cs="Calibri"/>
                <w:color w:val="000000" w:themeColor="text1"/>
              </w:rPr>
              <w:t>OZE: rodzaj zastosowanego paliwa OZE, sposób i czas produkcji na który wystarcza magazyn (o ile wykorzystywany jest w procesie), emisyjność - rodzaj i ilość generowanych do środowiska zanieczyszczeń. </w:t>
            </w:r>
          </w:p>
          <w:p w14:paraId="1CCD4F38" w14:textId="4EC4523D"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przewagi i różnice Technologii w stosunku do obecnie dostępnych, </w:t>
            </w:r>
          </w:p>
          <w:p w14:paraId="2EFCB40C" w14:textId="17695FC1"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podstawowe założenia projektowe Demonstratora Technologii, </w:t>
            </w:r>
          </w:p>
          <w:p w14:paraId="6C2297A5" w14:textId="168F6F02"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blokowy schemat Ciepłowniczego Procesu Technologicznego, schemat procesowy, schemat orurowania i oprzyrządowania, </w:t>
            </w:r>
          </w:p>
          <w:p w14:paraId="3DB6D324" w14:textId="1FB05619"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lastRenderedPageBreak/>
              <w:t>blokowy schemat Energetycznego Procesu Technologicznego, schemat procesowy, schemat okablowania i oprzyrządowania, </w:t>
            </w:r>
          </w:p>
          <w:p w14:paraId="2DF89D3D" w14:textId="1B97E81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Ciepłowniczego Procesu Technologicznego – część technologiczna, opis wszystkich działów procesowych, etapów produkcji i parametrów procesowych, </w:t>
            </w:r>
          </w:p>
          <w:p w14:paraId="069B6F62" w14:textId="16828F9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Energetycznego Procesu Technologicznego – część technologiczna, opis wszystkich działów procesowych, etapów produkcji i parametrów procesowych, </w:t>
            </w:r>
          </w:p>
          <w:p w14:paraId="3383BB2B" w14:textId="56A180CB"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 najważniejszych urządzeń wchodzących w skład poszczególnych działów procesowych w Demonstratorze Technologii np. opis i zasada działania urządzeń wraz z określeniem parametrów urządzeń, ich sprawności i wydajności,</w:t>
            </w:r>
            <w:r w:rsidR="7067D35F" w:rsidRPr="09083C2C">
              <w:rPr>
                <w:rStyle w:val="normaltextrun"/>
                <w:rFonts w:eastAsia="Calibri" w:cs="Calibri"/>
                <w:color w:val="000000" w:themeColor="text1"/>
              </w:rPr>
              <w:t xml:space="preserve"> </w:t>
            </w:r>
          </w:p>
          <w:p w14:paraId="44EECA1C" w14:textId="69C676BC"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koncepcję zagospodarowania terenu, </w:t>
            </w:r>
          </w:p>
          <w:p w14:paraId="4F283534" w14:textId="4E0733C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wskaźniki technologiczne, </w:t>
            </w:r>
          </w:p>
          <w:p w14:paraId="51C56FF7" w14:textId="71D744DD"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opisy instalacji elektrycznej i automatyki,</w:t>
            </w:r>
            <w:r w:rsidR="7067D35F" w:rsidRPr="09083C2C">
              <w:rPr>
                <w:rStyle w:val="normaltextrun"/>
                <w:rFonts w:eastAsia="Calibri" w:cs="Calibri"/>
                <w:color w:val="000000" w:themeColor="text1"/>
              </w:rPr>
              <w:t xml:space="preserve"> </w:t>
            </w:r>
          </w:p>
          <w:p w14:paraId="6566BD2F" w14:textId="5AFB61EB" w:rsidR="68D6FAE7" w:rsidRPr="000260E3" w:rsidRDefault="68D6FAE7" w:rsidP="000260E3">
            <w:pPr>
              <w:pStyle w:val="paragraph"/>
              <w:numPr>
                <w:ilvl w:val="0"/>
                <w:numId w:val="40"/>
              </w:numPr>
              <w:spacing w:line="240" w:lineRule="auto"/>
              <w:jc w:val="both"/>
              <w:rPr>
                <w:rFonts w:asciiTheme="minorHAnsi" w:eastAsiaTheme="minorEastAsia" w:hAnsiTheme="minorHAnsi" w:cstheme="minorBidi"/>
                <w:color w:val="000000" w:themeColor="text1"/>
              </w:rPr>
            </w:pPr>
            <w:r w:rsidRPr="000260E3">
              <w:rPr>
                <w:rFonts w:ascii="Calibri" w:eastAsia="Calibri" w:hAnsi="Calibri" w:cs="Calibri"/>
                <w:color w:val="000000" w:themeColor="text1"/>
                <w:sz w:val="20"/>
                <w:szCs w:val="20"/>
              </w:rPr>
              <w:t>opis instalacji energetycznej,</w:t>
            </w:r>
          </w:p>
          <w:p w14:paraId="287BB471" w14:textId="1E2A61D8"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istotne dane dotyczące eksploatacji Demonstratora Technologii m.in.: wykorzystanie mediów, zatrudnienie itp. </w:t>
            </w:r>
          </w:p>
          <w:p w14:paraId="3960A9BB" w14:textId="79E54C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ryzyka związane z produkcją i eksploatacją Technologii oraz sposób zapobiegania i zarządzania ryzykiem, </w:t>
            </w:r>
          </w:p>
          <w:p w14:paraId="476D980A" w14:textId="298C46FE"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składowe Technologii, którymi Wnioskodawca już dysponuje (opis ogólny </w:t>
            </w:r>
            <w:proofErr w:type="spellStart"/>
            <w:r w:rsidRPr="09083C2C">
              <w:rPr>
                <w:rStyle w:val="normaltextrun"/>
                <w:rFonts w:eastAsia="Calibri" w:cs="Calibri"/>
                <w:color w:val="000000" w:themeColor="text1"/>
              </w:rPr>
              <w:t>Background</w:t>
            </w:r>
            <w:proofErr w:type="spellEnd"/>
            <w:r w:rsidRPr="09083C2C">
              <w:rPr>
                <w:rStyle w:val="normaltextrun"/>
                <w:rFonts w:eastAsia="Calibri" w:cs="Calibri"/>
                <w:color w:val="000000" w:themeColor="text1"/>
              </w:rPr>
              <w:t> IP), a które dopiero musi opracować (opis ogólny </w:t>
            </w:r>
            <w:proofErr w:type="spellStart"/>
            <w:r w:rsidRPr="09083C2C">
              <w:rPr>
                <w:rStyle w:val="normaltextrun"/>
                <w:rFonts w:eastAsia="Calibri" w:cs="Calibri"/>
                <w:color w:val="000000" w:themeColor="text1"/>
              </w:rPr>
              <w:t>Foreground</w:t>
            </w:r>
            <w:proofErr w:type="spellEnd"/>
            <w:r w:rsidRPr="09083C2C">
              <w:rPr>
                <w:rStyle w:val="normaltextrun"/>
                <w:rFonts w:eastAsia="Calibri" w:cs="Calibri"/>
                <w:color w:val="000000" w:themeColor="text1"/>
              </w:rPr>
              <w:t> IP),</w:t>
            </w:r>
            <w:r w:rsidR="7067D35F" w:rsidRPr="09083C2C">
              <w:rPr>
                <w:rStyle w:val="normaltextrun"/>
                <w:rFonts w:eastAsia="Calibri" w:cs="Calibri"/>
                <w:color w:val="000000" w:themeColor="text1"/>
              </w:rPr>
              <w:t xml:space="preserve"> </w:t>
            </w:r>
          </w:p>
          <w:p w14:paraId="503009CD" w14:textId="6022ECA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aspekty jakościowe: </w:t>
            </w:r>
          </w:p>
          <w:p w14:paraId="5EEFB004" w14:textId="4E81727A"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wykorzystanie urządzeń i podzespołów renomowanych producentów, </w:t>
            </w:r>
          </w:p>
          <w:p w14:paraId="712A9979" w14:textId="270DA1A8"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dłuższy niż określony przez Zamawiającego okres gwarancji, </w:t>
            </w:r>
          </w:p>
          <w:p w14:paraId="245528B2" w14:textId="40116CF8" w:rsidR="68D6FAE7" w:rsidRPr="000260E3" w:rsidRDefault="153493ED" w:rsidP="09083C2C">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likwidacja lub wymiana konwencjonalnego źródła,</w:t>
            </w:r>
            <w:r w:rsidR="7067D35F" w:rsidRPr="09083C2C">
              <w:rPr>
                <w:rStyle w:val="normaltextrun"/>
                <w:rFonts w:eastAsia="Calibri" w:cs="Calibri"/>
                <w:color w:val="000000" w:themeColor="text1"/>
              </w:rPr>
              <w:t xml:space="preserve"> </w:t>
            </w:r>
          </w:p>
          <w:p w14:paraId="1A99546D" w14:textId="05EC3BD6"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rozmiar Demonstratora Technologii w stosunku do całego systemu ciepłowniczego miejscowości, </w:t>
            </w:r>
          </w:p>
          <w:p w14:paraId="31B2FF5D" w14:textId="69373079"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ocena wiarygodności modelowania numerycznego zawartego we wniosku, </w:t>
            </w:r>
          </w:p>
          <w:p w14:paraId="6C436493" w14:textId="2D202B0D"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lokalna dostępność wykorzystanych źródeł OZE i zasobów, </w:t>
            </w:r>
          </w:p>
          <w:p w14:paraId="5B7AC4C7" w14:textId="792DCE81"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otwartość/podatność na wykorzystanie lokalnych źródeł energii OZE, </w:t>
            </w:r>
          </w:p>
          <w:p w14:paraId="201F4DA4" w14:textId="0635DD7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możliwość magazynowania i wykorzystania nadwyżek energii elektrycznej z OZE w formie wodoru, ciepła, itd.</w:t>
            </w:r>
            <w:r w:rsidRPr="000260E3">
              <w:rPr>
                <w:rStyle w:val="normaltextrun"/>
                <w:rFonts w:ascii="Times New Roman" w:hAnsi="Times New Roman"/>
                <w:color w:val="000000" w:themeColor="text1"/>
                <w:sz w:val="24"/>
                <w:szCs w:val="24"/>
              </w:rPr>
              <w:t> </w:t>
            </w:r>
          </w:p>
          <w:p w14:paraId="729AD7B9" w14:textId="736A5A3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proofErr w:type="spellStart"/>
            <w:r w:rsidRPr="000260E3">
              <w:rPr>
                <w:rStyle w:val="normaltextrun"/>
                <w:rFonts w:eastAsia="Calibri" w:cs="Calibri"/>
                <w:color w:val="000000" w:themeColor="text1"/>
              </w:rPr>
              <w:t>autobilansowanie</w:t>
            </w:r>
            <w:proofErr w:type="spellEnd"/>
            <w:r w:rsidRPr="000260E3">
              <w:rPr>
                <w:rStyle w:val="normaltextrun"/>
                <w:rFonts w:eastAsia="Calibri" w:cs="Calibri"/>
                <w:color w:val="000000" w:themeColor="text1"/>
              </w:rPr>
              <w:t> - zdolność systemu do równoważenia podaży i popytu na lokalnym rynku energii elektrycznej (na niskim napięciu) </w:t>
            </w:r>
          </w:p>
          <w:p w14:paraId="1B538FA1" w14:textId="4F68AD9C"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 arkusz z zestawieniem danych liczbowych opisujących System Demonstracyjny (wypełniony danymi arkusz będący Załącznikiem 3.3) na bazie koncepcji według Załącznika nr 1,</w:t>
            </w:r>
            <w:r w:rsidR="7067D35F" w:rsidRPr="09083C2C">
              <w:rPr>
                <w:rStyle w:val="normaltextrun"/>
                <w:rFonts w:eastAsia="Calibri" w:cs="Calibri"/>
                <w:color w:val="000000" w:themeColor="text1"/>
              </w:rPr>
              <w:t xml:space="preserve"> </w:t>
            </w:r>
          </w:p>
          <w:p w14:paraId="3E74CA4E" w14:textId="52D52267" w:rsidR="68D6FAE7" w:rsidRPr="000260E3" w:rsidRDefault="68D6FAE7" w:rsidP="000260E3">
            <w:pPr>
              <w:pStyle w:val="Akapitzlist"/>
              <w:numPr>
                <w:ilvl w:val="0"/>
                <w:numId w:val="40"/>
              </w:numPr>
              <w:rPr>
                <w:rStyle w:val="normaltextrun"/>
                <w:rFonts w:asciiTheme="minorHAnsi" w:eastAsiaTheme="minorEastAsia" w:hAnsiTheme="minorHAnsi" w:cstheme="minorBidi"/>
                <w:color w:val="000000" w:themeColor="text1"/>
                <w:sz w:val="22"/>
                <w:szCs w:val="22"/>
                <w:lang w:eastAsia="en-US"/>
              </w:rPr>
            </w:pPr>
            <w:r w:rsidRPr="000260E3">
              <w:rPr>
                <w:rStyle w:val="normaltextrun"/>
                <w:rFonts w:eastAsia="Calibri" w:cs="Calibri"/>
                <w:color w:val="000000" w:themeColor="text1"/>
              </w:rPr>
              <w:t>inne dokumenty związane z Technologią Elektrociepłowni </w:t>
            </w:r>
            <w:r w:rsidR="005A4E03" w:rsidRPr="000260E3" w:rsidDel="005A4E03">
              <w:rPr>
                <w:rStyle w:val="normaltextrun"/>
                <w:rFonts w:eastAsia="Calibri" w:cs="Calibri"/>
                <w:color w:val="000000" w:themeColor="text1"/>
              </w:rPr>
              <w:t xml:space="preserve"> </w:t>
            </w:r>
            <w:r w:rsidRPr="000260E3">
              <w:rPr>
                <w:rStyle w:val="normaltextrun"/>
                <w:rFonts w:eastAsia="Calibri" w:cs="Calibri"/>
                <w:color w:val="000000" w:themeColor="text1"/>
              </w:rPr>
              <w:t>lub Demonstratorem Technologii</w:t>
            </w:r>
          </w:p>
          <w:p w14:paraId="38102046" w14:textId="0901DAE8" w:rsidR="00FD1051" w:rsidRPr="007A78A5" w:rsidRDefault="1E6E6964" w:rsidP="09083C2C">
            <w:pPr>
              <w:spacing w:before="120" w:after="0" w:line="276" w:lineRule="auto"/>
              <w:jc w:val="both"/>
              <w:rPr>
                <w:rFonts w:asciiTheme="minorHAnsi" w:hAnsiTheme="minorHAnsi" w:cstheme="minorBidi"/>
              </w:rPr>
            </w:pPr>
            <w:r>
              <w:t>Ocenie podlegać będzie</w:t>
            </w:r>
            <w:r w:rsidR="1D257D9B">
              <w:t xml:space="preserve"> również</w:t>
            </w:r>
            <w:r>
              <w:t xml:space="preserve"> osiągnięcie 100% Udziału Odnawialnych Źródeł Energii w Demonstratorze Technologii.</w:t>
            </w:r>
            <w:r w:rsidR="000260E3">
              <w:t xml:space="preserve"> </w:t>
            </w:r>
            <w:r w:rsidR="2473C402" w:rsidRPr="09083C2C">
              <w:rPr>
                <w:rFonts w:asciiTheme="minorHAnsi" w:hAnsiTheme="minorHAnsi" w:cstheme="minorBidi"/>
              </w:rPr>
              <w:t xml:space="preserve">Jeśli Wykonawca zakłada, że w ramach Rozwiązania będzie tworzony Komponent Technologiczny, Opis koncepcyjny planowanej Technologii </w:t>
            </w:r>
            <w:r w:rsidR="193D7BD8" w:rsidRPr="09083C2C">
              <w:rPr>
                <w:rFonts w:asciiTheme="minorHAnsi" w:hAnsiTheme="minorHAnsi" w:cstheme="minorBidi"/>
              </w:rPr>
              <w:t>Elektroc</w:t>
            </w:r>
            <w:r w:rsidR="2473C402" w:rsidRPr="09083C2C">
              <w:rPr>
                <w:rFonts w:asciiTheme="minorHAnsi" w:hAnsiTheme="minorHAnsi" w:cstheme="minorBidi"/>
              </w:rPr>
              <w:t>iepłowni</w:t>
            </w:r>
            <w:r w:rsidR="7067D35F" w:rsidRPr="09083C2C">
              <w:rPr>
                <w:rFonts w:asciiTheme="minorHAnsi" w:hAnsiTheme="minorHAnsi" w:cstheme="minorBidi"/>
              </w:rPr>
              <w:t xml:space="preserve"> </w:t>
            </w:r>
            <w:r w:rsidR="2473C402" w:rsidRPr="09083C2C">
              <w:rPr>
                <w:rFonts w:asciiTheme="minorHAnsi" w:hAnsiTheme="minorHAnsi" w:cstheme="minorBidi"/>
              </w:rPr>
              <w:t>musi wyróżniać elementy tego komponentu.</w:t>
            </w:r>
          </w:p>
        </w:tc>
      </w:tr>
      <w:tr w:rsidR="2C36D8C0" w:rsidRPr="007A78A5" w14:paraId="227387FB" w14:textId="77777777" w:rsidTr="698CB978">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lastRenderedPageBreak/>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2C55E295" w:rsidR="22E2A38F" w:rsidRPr="007A78A5" w:rsidRDefault="760C2F35" w:rsidP="77439E7B">
            <w:pPr>
              <w:spacing w:line="276" w:lineRule="auto"/>
              <w:jc w:val="both"/>
              <w:rPr>
                <w:rFonts w:asciiTheme="minorHAnsi" w:hAnsiTheme="minorHAnsi" w:cstheme="minorBidi"/>
              </w:rPr>
            </w:pPr>
            <w:r w:rsidRPr="77439E7B">
              <w:rPr>
                <w:rFonts w:asciiTheme="minorHAnsi" w:hAnsiTheme="minorHAnsi" w:cstheme="minorBidi"/>
              </w:rPr>
              <w:t xml:space="preserve">Zamawiający wymaga, aby </w:t>
            </w:r>
            <w:r w:rsidR="23201A46" w:rsidRPr="77439E7B">
              <w:rPr>
                <w:rFonts w:asciiTheme="minorHAnsi" w:hAnsiTheme="minorHAnsi" w:cstheme="minorBidi"/>
              </w:rPr>
              <w:t>W</w:t>
            </w:r>
            <w:r w:rsidR="6B7C74F4" w:rsidRPr="77439E7B">
              <w:rPr>
                <w:rFonts w:asciiTheme="minorHAnsi" w:hAnsiTheme="minorHAnsi" w:cstheme="minorBidi"/>
              </w:rPr>
              <w:t>nioskodawca</w:t>
            </w:r>
            <w:r w:rsidR="6A9CE72C" w:rsidRPr="77439E7B">
              <w:rPr>
                <w:rFonts w:asciiTheme="minorHAnsi" w:hAnsiTheme="minorHAnsi" w:cstheme="minorBidi"/>
              </w:rPr>
              <w:t xml:space="preserve"> skutecznie realizował</w:t>
            </w:r>
            <w:r w:rsidR="57C5CE21" w:rsidRPr="77439E7B">
              <w:rPr>
                <w:rFonts w:asciiTheme="minorHAnsi" w:hAnsiTheme="minorHAnsi" w:cstheme="minorBidi"/>
              </w:rPr>
              <w:t xml:space="preserve"> działa</w:t>
            </w:r>
            <w:r w:rsidR="7476CA82" w:rsidRPr="77439E7B">
              <w:rPr>
                <w:rFonts w:asciiTheme="minorHAnsi" w:hAnsiTheme="minorHAnsi" w:cstheme="minorBidi"/>
              </w:rPr>
              <w:t xml:space="preserve">nia </w:t>
            </w:r>
            <w:proofErr w:type="spellStart"/>
            <w:r w:rsidR="1185A0C8" w:rsidRPr="77439E7B">
              <w:rPr>
                <w:rFonts w:asciiTheme="minorHAnsi" w:hAnsiTheme="minorHAnsi" w:cstheme="minorBidi"/>
              </w:rPr>
              <w:t>pozatechnologiczne</w:t>
            </w:r>
            <w:proofErr w:type="spellEnd"/>
            <w:r w:rsidR="1185A0C8" w:rsidRPr="77439E7B">
              <w:rPr>
                <w:rFonts w:asciiTheme="minorHAnsi" w:hAnsiTheme="minorHAnsi" w:cstheme="minorBidi"/>
              </w:rPr>
              <w:t>, które posłużą zapewnieniu terminowej realizacji Umowy</w:t>
            </w:r>
            <w:r w:rsidR="5443718F" w:rsidRPr="77439E7B">
              <w:rPr>
                <w:rFonts w:asciiTheme="minorHAnsi" w:hAnsiTheme="minorHAnsi" w:cstheme="minorBidi"/>
              </w:rPr>
              <w:t>, na dowód czego przedstawił planowane i podjęte działania</w:t>
            </w:r>
            <w:r w:rsidR="439BB92B" w:rsidRPr="77439E7B">
              <w:rPr>
                <w:rFonts w:asciiTheme="minorHAnsi" w:hAnsiTheme="minorHAnsi" w:cstheme="minorBidi"/>
              </w:rPr>
              <w:t>, ujmując w szczególności</w:t>
            </w:r>
            <w:r w:rsidR="240471E9" w:rsidRPr="77439E7B">
              <w:rPr>
                <w:rFonts w:asciiTheme="minorHAnsi" w:hAnsiTheme="minorHAnsi" w:cstheme="minorBidi"/>
              </w:rPr>
              <w:t>:</w:t>
            </w:r>
          </w:p>
          <w:p w14:paraId="30B7E5DC" w14:textId="51C4108B" w:rsidR="1FCF69AD" w:rsidRPr="007A78A5" w:rsidRDefault="7D5AFF95" w:rsidP="15020E67">
            <w:pPr>
              <w:pStyle w:val="Akapitzlist"/>
              <w:numPr>
                <w:ilvl w:val="0"/>
                <w:numId w:val="11"/>
              </w:numPr>
              <w:spacing w:line="276" w:lineRule="auto"/>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zestawienie koniecznych do przeprowadzenia czynności, </w:t>
            </w:r>
          </w:p>
          <w:p w14:paraId="5B5B4F1D" w14:textId="00A6D109"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wykaz wszystkich zgód, pozwoleń oraz innych dokumentów formalno-prawnych koniecznych dla przeprowadzania budowy Demonstratora Technologii</w:t>
            </w:r>
          </w:p>
          <w:p w14:paraId="14DF9C78" w14:textId="1BDF7737"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działania, które podjął Wnioskodawca w celu ich pozyskania,</w:t>
            </w:r>
          </w:p>
          <w:p w14:paraId="35531A25" w14:textId="1E0B5BB1"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dokumenty formalno-prawne, które już pozyskał,</w:t>
            </w:r>
          </w:p>
          <w:p w14:paraId="16770B09" w14:textId="1815157F"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jeśli dla wybudowania Demonstratora Technologii konieczne jest pozyskanie decyzji o środowiskowych uwarunkowaniach Zamawiający wymaga przedstawienia uzasadnienia realności pozyskania decyzji w terminie koniecznym dla realizacji Przedsięwzięcia, </w:t>
            </w:r>
          </w:p>
          <w:p w14:paraId="2F107408" w14:textId="38655FBE"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przewidywane terminy pozyskania pozostałych zgód i pozwoleń.</w:t>
            </w:r>
          </w:p>
          <w:p w14:paraId="79E2210C" w14:textId="49CC58A9" w:rsidR="1FCF69AD" w:rsidRPr="007A78A5" w:rsidRDefault="7D5AFF95" w:rsidP="000260E3">
            <w:pPr>
              <w:jc w:val="both"/>
              <w:rPr>
                <w:rFonts w:eastAsia="Calibri" w:cs="Calibri"/>
                <w:color w:val="000000" w:themeColor="text1"/>
              </w:rPr>
            </w:pPr>
            <w:r w:rsidRPr="15020E67">
              <w:rPr>
                <w:rFonts w:eastAsia="Calibri" w:cs="Calibri"/>
                <w:color w:val="000000" w:themeColor="text1"/>
              </w:rPr>
              <w:t>Wnioskodawca przedstawia uzasadnienie twierdzenia, że wykonanie przez niego budowy Demonstratora Technologii jest realizowalne w założonym zakresie i terminie.</w:t>
            </w:r>
          </w:p>
        </w:tc>
      </w:tr>
      <w:tr w:rsidR="7A812F7D" w:rsidRPr="007A78A5" w14:paraId="6C64D222" w14:textId="77777777" w:rsidTr="698CB978">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35A5BE76" w:rsidR="586F3F69" w:rsidRPr="007A78A5" w:rsidRDefault="7A590BFE" w:rsidP="7A812F7D">
            <w:pPr>
              <w:spacing w:after="0" w:line="257" w:lineRule="auto"/>
              <w:jc w:val="both"/>
              <w:rPr>
                <w:rFonts w:eastAsia="Calibri" w:cs="Calibri"/>
                <w:color w:val="000000" w:themeColor="text1"/>
                <w:highlight w:val="yellow"/>
              </w:rPr>
            </w:pPr>
            <w:r w:rsidRPr="77439E7B">
              <w:rPr>
                <w:rFonts w:eastAsia="Calibri" w:cs="Calibri"/>
                <w:color w:val="000000" w:themeColor="text1"/>
              </w:rPr>
              <w:t xml:space="preserve">Zamawiający wymaga, aby </w:t>
            </w:r>
            <w:r w:rsidR="654D5F2A" w:rsidRPr="77439E7B">
              <w:rPr>
                <w:rFonts w:eastAsia="Calibri" w:cs="Calibri"/>
                <w:color w:val="000000" w:themeColor="text1"/>
              </w:rPr>
              <w:t xml:space="preserve">Demonstrator </w:t>
            </w:r>
            <w:r w:rsidR="7DF326B6" w:rsidRPr="77439E7B">
              <w:rPr>
                <w:rFonts w:eastAsia="Calibri" w:cs="Calibri"/>
                <w:color w:val="000000" w:themeColor="text1"/>
              </w:rPr>
              <w:t>Technologi</w:t>
            </w:r>
            <w:r w:rsidR="05489B8D" w:rsidRPr="77439E7B">
              <w:rPr>
                <w:rFonts w:eastAsia="Calibri" w:cs="Calibri"/>
                <w:color w:val="000000" w:themeColor="text1"/>
              </w:rPr>
              <w:t>i</w:t>
            </w:r>
            <w:r w:rsidR="7DF326B6" w:rsidRPr="77439E7B">
              <w:rPr>
                <w:rFonts w:eastAsia="Calibri" w:cs="Calibri"/>
                <w:color w:val="000000" w:themeColor="text1"/>
              </w:rPr>
              <w:t xml:space="preserve"> </w:t>
            </w:r>
            <w:r w:rsidR="7FC0BC52" w:rsidRPr="77439E7B">
              <w:rPr>
                <w:rFonts w:eastAsia="Calibri" w:cs="Calibri"/>
                <w:color w:val="000000" w:themeColor="text1"/>
              </w:rPr>
              <w:t xml:space="preserve">został wykonany w </w:t>
            </w:r>
            <w:r w:rsidR="0C4A6D28" w:rsidRPr="77439E7B">
              <w:rPr>
                <w:rFonts w:eastAsia="Calibri" w:cs="Calibri"/>
                <w:color w:val="000000" w:themeColor="text1"/>
              </w:rPr>
              <w:t>s</w:t>
            </w:r>
            <w:r w:rsidR="7FC0BC52" w:rsidRPr="77439E7B">
              <w:rPr>
                <w:rFonts w:eastAsia="Calibri" w:cs="Calibri"/>
                <w:color w:val="000000" w:themeColor="text1"/>
              </w:rPr>
              <w:t>posób umożliwiający dostosowanie jego konstrukcji i funkcjonowania do zmieniających się na rynku potrzeb i uwarunkowań takich jak:</w:t>
            </w:r>
          </w:p>
          <w:p w14:paraId="2AFB0088" w14:textId="27C35428" w:rsidR="125C2370" w:rsidRPr="007A78A5" w:rsidRDefault="64230DB7" w:rsidP="773C8844">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7BFB4CC" w14:textId="1EF4C70F" w:rsidR="314D62BC" w:rsidRPr="007A78A5" w:rsidRDefault="17785535" w:rsidP="773C8844">
            <w:pPr>
              <w:pStyle w:val="Akapitzlist"/>
              <w:numPr>
                <w:ilvl w:val="0"/>
                <w:numId w:val="7"/>
              </w:numPr>
              <w:spacing w:after="0" w:line="257" w:lineRule="auto"/>
              <w:jc w:val="both"/>
              <w:rPr>
                <w:color w:val="000000" w:themeColor="text1"/>
              </w:rPr>
            </w:pPr>
            <w:r w:rsidRPr="15020E67">
              <w:rPr>
                <w:rFonts w:eastAsia="Calibri" w:cs="Calibri"/>
                <w:color w:val="000000" w:themeColor="text1"/>
              </w:rPr>
              <w:t>zwiększenia</w:t>
            </w:r>
            <w:r w:rsidR="0F3660AB" w:rsidRPr="15020E67">
              <w:rPr>
                <w:rFonts w:eastAsia="Calibri" w:cs="Calibri"/>
                <w:color w:val="000000" w:themeColor="text1"/>
              </w:rPr>
              <w:t xml:space="preserve"> wykorz</w:t>
            </w:r>
            <w:r w:rsidR="5EC601E8" w:rsidRPr="15020E67">
              <w:rPr>
                <w:rFonts w:eastAsia="Calibri" w:cs="Calibri"/>
                <w:color w:val="000000" w:themeColor="text1"/>
              </w:rPr>
              <w:t>ystania energii z OZE</w:t>
            </w:r>
            <w:r w:rsidR="5230E813" w:rsidRPr="15020E67">
              <w:rPr>
                <w:rFonts w:eastAsia="Calibri" w:cs="Calibri"/>
                <w:color w:val="000000" w:themeColor="text1"/>
              </w:rPr>
              <w:t>,</w:t>
            </w:r>
          </w:p>
          <w:p w14:paraId="7CDCD6B8" w14:textId="2F8555FA"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zmian</w:t>
            </w:r>
            <w:r w:rsidR="72C2272C" w:rsidRPr="15020E67">
              <w:rPr>
                <w:rFonts w:eastAsia="Calibri" w:cs="Calibri"/>
                <w:color w:val="000000" w:themeColor="text1"/>
              </w:rPr>
              <w:t>y</w:t>
            </w:r>
            <w:r w:rsidRPr="15020E67">
              <w:rPr>
                <w:rFonts w:eastAsia="Calibri" w:cs="Calibri"/>
                <w:color w:val="000000" w:themeColor="text1"/>
              </w:rPr>
              <w:t xml:space="preserve"> liczby odbiorców</w:t>
            </w:r>
            <w:r w:rsidR="6891E52C" w:rsidRPr="15020E67">
              <w:rPr>
                <w:rFonts w:eastAsia="Calibri" w:cs="Calibri"/>
                <w:color w:val="000000" w:themeColor="text1"/>
              </w:rPr>
              <w:t>,</w:t>
            </w:r>
          </w:p>
          <w:p w14:paraId="132D0A9D" w14:textId="29403542"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oczekiwani</w:t>
            </w:r>
            <w:r w:rsidR="247521D3" w:rsidRPr="15020E67">
              <w:rPr>
                <w:rFonts w:eastAsia="Calibri" w:cs="Calibri"/>
                <w:color w:val="000000" w:themeColor="text1"/>
              </w:rPr>
              <w:t>a</w:t>
            </w:r>
            <w:r w:rsidRPr="15020E67">
              <w:rPr>
                <w:rFonts w:eastAsia="Calibri" w:cs="Calibri"/>
                <w:color w:val="000000" w:themeColor="text1"/>
              </w:rPr>
              <w:t xml:space="preserve"> wprowadzenia nowego rodzaju usług (np. chłód użytkowy)</w:t>
            </w:r>
            <w:r w:rsidR="1CAEA3AE" w:rsidRPr="15020E67">
              <w:rPr>
                <w:rFonts w:eastAsia="Calibri" w:cs="Calibri"/>
                <w:color w:val="000000" w:themeColor="text1"/>
              </w:rPr>
              <w:t>.</w:t>
            </w:r>
          </w:p>
          <w:p w14:paraId="686C8361" w14:textId="198D9331" w:rsidR="314D62BC" w:rsidRPr="007A78A5" w:rsidRDefault="314D62BC" w:rsidP="000260E3">
            <w:pPr>
              <w:spacing w:after="0" w:line="257" w:lineRule="auto"/>
              <w:jc w:val="both"/>
              <w:rPr>
                <w:rFonts w:eastAsia="Calibri" w:cs="Calibri"/>
                <w:color w:val="000000" w:themeColor="text1"/>
              </w:rPr>
            </w:pPr>
          </w:p>
        </w:tc>
      </w:tr>
      <w:tr w:rsidR="00FD1051" w:rsidRPr="007A78A5" w14:paraId="72179520" w14:textId="77777777" w:rsidTr="698CB978">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2FEB0AC9" w:rsidR="00FD1051" w:rsidRPr="007A78A5" w:rsidRDefault="288AEFA7"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aby Technologia </w:t>
            </w:r>
            <w:r w:rsidR="45BE5A9E" w:rsidRPr="09083C2C">
              <w:rPr>
                <w:rFonts w:asciiTheme="minorHAnsi" w:hAnsiTheme="minorHAnsi" w:cstheme="minorBidi"/>
              </w:rPr>
              <w:t>Elektroc</w:t>
            </w:r>
            <w:r w:rsidR="3FAAB48C"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 xml:space="preserve">była innowacyjna w skali kraju, Europy lub świata w kontekście </w:t>
            </w:r>
            <w:r w:rsidR="78430B04" w:rsidRPr="09083C2C">
              <w:rPr>
                <w:rFonts w:asciiTheme="minorHAnsi" w:hAnsiTheme="minorHAnsi" w:cstheme="minorBidi"/>
              </w:rPr>
              <w:t>założonych</w:t>
            </w:r>
            <w:r w:rsidRPr="09083C2C">
              <w:rPr>
                <w:rFonts w:asciiTheme="minorHAnsi" w:hAnsiTheme="minorHAnsi" w:cstheme="minorBidi"/>
              </w:rPr>
              <w:t xml:space="preserve"> nowych cech względem produktów/usług/technologii </w:t>
            </w:r>
            <w:r w:rsidR="18AB65D8" w:rsidRPr="09083C2C">
              <w:rPr>
                <w:rFonts w:asciiTheme="minorHAnsi" w:hAnsiTheme="minorHAnsi" w:cstheme="minorBidi"/>
              </w:rPr>
              <w:t>istniejąc</w:t>
            </w:r>
            <w:r w:rsidRPr="09083C2C">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3A750554" w:rsidR="00FD1051" w:rsidRPr="007A78A5" w:rsidRDefault="2438A124" w:rsidP="0C5D272A">
            <w:pPr>
              <w:spacing w:after="0" w:line="276" w:lineRule="auto"/>
              <w:jc w:val="both"/>
              <w:rPr>
                <w:rFonts w:asciiTheme="minorHAnsi" w:hAnsiTheme="minorHAnsi" w:cstheme="minorBidi"/>
              </w:rPr>
            </w:pPr>
            <w:r w:rsidRPr="0C5D272A">
              <w:rPr>
                <w:rFonts w:asciiTheme="minorHAnsi" w:hAnsiTheme="minorHAnsi" w:cstheme="minorBidi"/>
              </w:rPr>
              <w:t xml:space="preserve">Zamawiający wymaga, aby Wnioskodawca wskazał wszystkie cechy innowacyjne opracowanej </w:t>
            </w:r>
            <w:r w:rsidR="5B817FDF" w:rsidRPr="0C5D272A">
              <w:rPr>
                <w:rFonts w:asciiTheme="minorHAnsi" w:hAnsiTheme="minorHAnsi" w:cstheme="minorBidi"/>
              </w:rPr>
              <w:t>T</w:t>
            </w:r>
            <w:r w:rsidRPr="0C5D272A">
              <w:rPr>
                <w:rFonts w:asciiTheme="minorHAnsi" w:hAnsiTheme="minorHAnsi" w:cstheme="minorBidi"/>
              </w:rPr>
              <w:t xml:space="preserve">echnologii z uwzględnieniem innowacji </w:t>
            </w:r>
            <w:r w:rsidR="72A50A22" w:rsidRPr="0C5D272A">
              <w:rPr>
                <w:rFonts w:asciiTheme="minorHAnsi" w:hAnsiTheme="minorHAnsi" w:cstheme="minorBidi"/>
              </w:rPr>
              <w:t>w</w:t>
            </w:r>
            <w:r w:rsidRPr="0C5D272A">
              <w:rPr>
                <w:rFonts w:asciiTheme="minorHAnsi" w:hAnsiTheme="minorHAnsi" w:cstheme="minorBidi"/>
              </w:rPr>
              <w:t xml:space="preserve"> cał</w:t>
            </w:r>
            <w:r w:rsidR="6DE7E899" w:rsidRPr="0C5D272A">
              <w:rPr>
                <w:rFonts w:asciiTheme="minorHAnsi" w:hAnsiTheme="minorHAnsi" w:cstheme="minorBidi"/>
              </w:rPr>
              <w:t>ym</w:t>
            </w:r>
            <w:r w:rsidRPr="0C5D272A">
              <w:rPr>
                <w:rFonts w:asciiTheme="minorHAnsi" w:hAnsiTheme="minorHAnsi" w:cstheme="minorBidi"/>
              </w:rPr>
              <w:t xml:space="preserve"> proces</w:t>
            </w:r>
            <w:r w:rsidR="527B0B1A" w:rsidRPr="0C5D272A">
              <w:rPr>
                <w:rFonts w:asciiTheme="minorHAnsi" w:hAnsiTheme="minorHAnsi" w:cstheme="minorBidi"/>
              </w:rPr>
              <w:t>ie</w:t>
            </w:r>
            <w:r w:rsidR="0385810D" w:rsidRPr="0C5D272A">
              <w:rPr>
                <w:rFonts w:asciiTheme="minorHAnsi" w:hAnsiTheme="minorHAnsi" w:cstheme="minorBidi"/>
              </w:rPr>
              <w:t xml:space="preserve"> (Komponent Procesowy)</w:t>
            </w:r>
            <w:r w:rsidR="527B0B1A" w:rsidRPr="0C5D272A">
              <w:rPr>
                <w:rFonts w:asciiTheme="minorHAnsi" w:hAnsiTheme="minorHAnsi" w:cstheme="minorBidi"/>
              </w:rPr>
              <w:t>,</w:t>
            </w:r>
            <w:r w:rsidRPr="0C5D272A">
              <w:rPr>
                <w:rFonts w:asciiTheme="minorHAnsi" w:hAnsiTheme="minorHAnsi" w:cstheme="minorBidi"/>
              </w:rPr>
              <w:t xml:space="preserve"> </w:t>
            </w:r>
            <w:r w:rsidR="0385810D" w:rsidRPr="0C5D272A">
              <w:rPr>
                <w:rFonts w:asciiTheme="minorHAnsi" w:hAnsiTheme="minorHAnsi" w:cstheme="minorBidi"/>
              </w:rPr>
              <w:t>a ewentualnie i</w:t>
            </w:r>
            <w:r w:rsidRPr="0C5D272A">
              <w:rPr>
                <w:rFonts w:asciiTheme="minorHAnsi" w:hAnsiTheme="minorHAnsi" w:cstheme="minorBidi"/>
              </w:rPr>
              <w:t xml:space="preserve"> wytworzonych produktów</w:t>
            </w:r>
            <w:r w:rsidR="0385810D" w:rsidRPr="0C5D272A">
              <w:rPr>
                <w:rFonts w:asciiTheme="minorHAnsi" w:hAnsiTheme="minorHAnsi" w:cstheme="minorBidi"/>
              </w:rPr>
              <w:t xml:space="preserve"> lub usług (Komponent Technologiczny)</w:t>
            </w:r>
            <w:r w:rsidRPr="0C5D272A">
              <w:rPr>
                <w:rFonts w:asciiTheme="minorHAnsi" w:hAnsiTheme="minorHAnsi" w:cstheme="minorBidi"/>
              </w:rPr>
              <w:t>.</w:t>
            </w:r>
            <w:r w:rsidR="677017EE" w:rsidRPr="0C5D272A">
              <w:rPr>
                <w:rFonts w:asciiTheme="minorHAnsi" w:hAnsiTheme="minorHAnsi" w:cstheme="minorBidi"/>
              </w:rPr>
              <w:t xml:space="preserve"> </w:t>
            </w:r>
            <w:r w:rsidRPr="0C5D272A">
              <w:rPr>
                <w:rFonts w:asciiTheme="minorHAnsi" w:hAnsiTheme="minorHAnsi" w:cstheme="minorBidi"/>
              </w:rPr>
              <w:t xml:space="preserve">W przypadku innowacji produktowych nowość rezultatów </w:t>
            </w:r>
            <w:r w:rsidR="2AF2294F" w:rsidRPr="0C5D272A">
              <w:rPr>
                <w:rFonts w:asciiTheme="minorHAnsi" w:hAnsiTheme="minorHAnsi" w:cstheme="minorBidi"/>
              </w:rPr>
              <w:t xml:space="preserve">przedsięwzięcia </w:t>
            </w:r>
            <w:r w:rsidRPr="0C5D272A">
              <w:rPr>
                <w:rFonts w:asciiTheme="minorHAnsi" w:hAnsiTheme="minorHAnsi" w:cstheme="minorBidi"/>
              </w:rPr>
              <w:t xml:space="preserve">oznacza znaczącą zmianę, odróżniającą produkt będący rezultatem </w:t>
            </w:r>
            <w:r w:rsidR="68BFEA97" w:rsidRPr="0C5D272A">
              <w:rPr>
                <w:rFonts w:asciiTheme="minorHAnsi" w:hAnsiTheme="minorHAnsi" w:cstheme="minorBidi"/>
              </w:rPr>
              <w:t xml:space="preserve">przedsięwzięcia </w:t>
            </w:r>
            <w:r w:rsidRPr="0C5D272A">
              <w:rPr>
                <w:rFonts w:asciiTheme="minorHAnsi" w:hAnsiTheme="minorHAnsi" w:cstheme="minorBidi"/>
              </w:rPr>
              <w:t xml:space="preserve">od występujących na rynku produktów o podobnej funkcji podstawowej. Rynek oznacza firmę i jej konkurentów, przy czym rynek może </w:t>
            </w:r>
            <w:r w:rsidRPr="0C5D272A">
              <w:rPr>
                <w:rFonts w:asciiTheme="minorHAnsi" w:hAnsiTheme="minorHAnsi" w:cstheme="minorBidi"/>
              </w:rPr>
              <w:lastRenderedPageBreak/>
              <w:t xml:space="preserve">obejmować region geograficzny lub linię produktów. W przypadku innowacji procesowych nowość rezultatów </w:t>
            </w:r>
            <w:r w:rsidR="0B20FC89" w:rsidRPr="0C5D272A">
              <w:rPr>
                <w:rFonts w:asciiTheme="minorHAnsi" w:hAnsiTheme="minorHAnsi" w:cstheme="minorBidi"/>
              </w:rPr>
              <w:t xml:space="preserve">przedsięwzięcia </w:t>
            </w:r>
            <w:r w:rsidRPr="0C5D272A">
              <w:rPr>
                <w:rFonts w:asciiTheme="minorHAnsi" w:hAnsiTheme="minorHAnsi" w:cstheme="minorBidi"/>
              </w:rPr>
              <w:t xml:space="preserve">oznacza wprowadzenie zmian technologicznych w zakresie </w:t>
            </w:r>
            <w:r w:rsidR="3593DAB9" w:rsidRPr="0C5D272A">
              <w:rPr>
                <w:rFonts w:asciiTheme="minorHAnsi" w:hAnsiTheme="minorHAnsi" w:cstheme="minorBidi"/>
              </w:rPr>
              <w:t xml:space="preserve">organizacji, </w:t>
            </w:r>
            <w:r w:rsidRPr="0C5D272A">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698CB978">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lastRenderedPageBreak/>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proofErr w:type="spellStart"/>
            <w:r w:rsidRPr="007A78A5">
              <w:rPr>
                <w:rFonts w:asciiTheme="minorHAnsi" w:hAnsiTheme="minorHAnsi" w:cstheme="minorBidi"/>
                <w:b/>
                <w:bCs/>
              </w:rPr>
              <w:t>Replikowalność</w:t>
            </w:r>
            <w:proofErr w:type="spellEnd"/>
            <w:r w:rsidRPr="007A78A5">
              <w:rPr>
                <w:rFonts w:asciiTheme="minorHAnsi" w:hAnsiTheme="minorHAnsi" w:cstheme="minorBidi"/>
                <w:b/>
                <w:bCs/>
              </w:rPr>
              <w:t xml:space="preserve"> </w:t>
            </w:r>
            <w:r w:rsidR="3B313A0E" w:rsidRPr="007A78A5">
              <w:rPr>
                <w:rFonts w:asciiTheme="minorHAnsi" w:hAnsiTheme="minorHAnsi" w:cstheme="minorBidi"/>
                <w:b/>
                <w:bCs/>
              </w:rPr>
              <w:t>Technologii</w:t>
            </w:r>
          </w:p>
        </w:tc>
        <w:tc>
          <w:tcPr>
            <w:tcW w:w="9541" w:type="dxa"/>
            <w:vAlign w:val="center"/>
          </w:tcPr>
          <w:p w14:paraId="21AE8E79" w14:textId="665B2C79" w:rsidR="5DC80735" w:rsidRPr="007A78A5" w:rsidRDefault="2AB02D7B" w:rsidP="7A812F7D">
            <w:pPr>
              <w:spacing w:after="0" w:line="276" w:lineRule="auto"/>
              <w:rPr>
                <w:rFonts w:cs="Calibri"/>
                <w:color w:val="000000" w:themeColor="text1"/>
              </w:rPr>
            </w:pPr>
            <w:r w:rsidRPr="09083C2C">
              <w:rPr>
                <w:rFonts w:cs="Calibri"/>
                <w:color w:val="000000" w:themeColor="text1"/>
              </w:rPr>
              <w:t xml:space="preserve">Proponowana przez Wnioskodawcę Technologia </w:t>
            </w:r>
            <w:r w:rsidR="000260E3" w:rsidRPr="09083C2C">
              <w:rPr>
                <w:rFonts w:cs="Calibri"/>
                <w:color w:val="000000" w:themeColor="text1"/>
              </w:rPr>
              <w:t>Elektrociepłowni</w:t>
            </w:r>
            <w:r w:rsidRPr="09083C2C">
              <w:rPr>
                <w:rFonts w:cs="Calibri"/>
                <w:color w:val="000000" w:themeColor="text1"/>
              </w:rPr>
              <w:t xml:space="preserve"> i musi </w:t>
            </w:r>
            <w:r w:rsidR="1ACD6851" w:rsidRPr="09083C2C">
              <w:rPr>
                <w:rFonts w:cs="Calibri"/>
                <w:color w:val="000000" w:themeColor="text1"/>
              </w:rPr>
              <w:t xml:space="preserve">być </w:t>
            </w:r>
            <w:proofErr w:type="spellStart"/>
            <w:r w:rsidR="1ACD6851" w:rsidRPr="09083C2C">
              <w:rPr>
                <w:rFonts w:cs="Calibri"/>
                <w:color w:val="000000" w:themeColor="text1"/>
              </w:rPr>
              <w:t>replikowalna</w:t>
            </w:r>
            <w:proofErr w:type="spellEnd"/>
            <w:r w:rsidRPr="09083C2C">
              <w:rPr>
                <w:rFonts w:cs="Calibri"/>
                <w:color w:val="000000" w:themeColor="text1"/>
              </w:rPr>
              <w:t>.</w:t>
            </w:r>
            <w:r w:rsidR="7067D35F" w:rsidRPr="09083C2C">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w:t>
            </w:r>
            <w:proofErr w:type="spellStart"/>
            <w:r w:rsidRPr="007A78A5">
              <w:rPr>
                <w:rFonts w:cs="Calibri"/>
                <w:color w:val="000000" w:themeColor="text1"/>
              </w:rPr>
              <w:t>replikowalności</w:t>
            </w:r>
            <w:proofErr w:type="spellEnd"/>
            <w:r w:rsidRPr="007A78A5">
              <w:rPr>
                <w:rFonts w:cs="Calibri"/>
                <w:color w:val="000000" w:themeColor="text1"/>
              </w:rPr>
              <w:t xml:space="preserve">,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w:t>
            </w:r>
            <w:proofErr w:type="spellStart"/>
            <w:r w:rsidR="46219E79" w:rsidRPr="007A78A5">
              <w:rPr>
                <w:rFonts w:cs="Calibri"/>
                <w:color w:val="000000" w:themeColor="text1"/>
              </w:rPr>
              <w:t>replikowalności</w:t>
            </w:r>
            <w:proofErr w:type="spellEnd"/>
            <w:r w:rsidR="46219E79" w:rsidRPr="007A78A5">
              <w:rPr>
                <w:rFonts w:cs="Calibri"/>
                <w:color w:val="000000" w:themeColor="text1"/>
              </w:rPr>
              <w:t xml:space="preserve">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051C434D" w:rsidR="428E8D65" w:rsidRPr="007A78A5" w:rsidRDefault="1EFAB7A8" w:rsidP="09083C2C">
            <w:pPr>
              <w:pStyle w:val="Akapitzlist"/>
              <w:numPr>
                <w:ilvl w:val="0"/>
                <w:numId w:val="12"/>
              </w:numPr>
              <w:spacing w:after="0" w:line="276" w:lineRule="auto"/>
              <w:rPr>
                <w:rFonts w:asciiTheme="minorHAnsi" w:eastAsiaTheme="minorEastAsia" w:hAnsiTheme="minorHAnsi" w:cstheme="minorBidi"/>
                <w:color w:val="000000" w:themeColor="text1"/>
              </w:rPr>
            </w:pPr>
            <w:r w:rsidRPr="09083C2C">
              <w:rPr>
                <w:rFonts w:cs="Calibri"/>
                <w:color w:val="000000" w:themeColor="text1"/>
              </w:rPr>
              <w:t>możliwość zastosowania Technologii przez inne przedsiębiorstwa energetyki ciepłowniczej</w:t>
            </w:r>
            <w:r w:rsidR="3C156553" w:rsidRPr="09083C2C">
              <w:rPr>
                <w:rFonts w:cs="Calibri"/>
                <w:color w:val="000000" w:themeColor="text1"/>
              </w:rPr>
              <w:t xml:space="preserve"> lub elektrociepłowniczej</w:t>
            </w:r>
            <w:r w:rsidR="7067D35F" w:rsidRPr="09083C2C">
              <w:rPr>
                <w:rFonts w:cs="Calibri"/>
                <w:color w:val="000000" w:themeColor="text1"/>
              </w:rPr>
              <w:t xml:space="preserve"> </w:t>
            </w:r>
          </w:p>
          <w:p w14:paraId="0E899CA0" w14:textId="45B8B3E9" w:rsidR="00443A75" w:rsidRPr="007A78A5" w:rsidRDefault="680B1DB4"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3CC6F18C" w:rsidR="00443A75" w:rsidRPr="007A78A5" w:rsidRDefault="6A11C6FE" w:rsidP="0C5D272A">
            <w:pPr>
              <w:pStyle w:val="Akapitzlist"/>
              <w:numPr>
                <w:ilvl w:val="0"/>
                <w:numId w:val="12"/>
              </w:numPr>
              <w:spacing w:after="0" w:line="276" w:lineRule="auto"/>
              <w:rPr>
                <w:rFonts w:asciiTheme="minorHAnsi" w:eastAsiaTheme="minorEastAsia" w:hAnsiTheme="minorHAnsi" w:cstheme="minorBidi"/>
                <w:color w:val="000000" w:themeColor="text1"/>
              </w:rPr>
            </w:pPr>
            <w:r w:rsidRPr="0C5D272A">
              <w:rPr>
                <w:rFonts w:cs="Calibri"/>
                <w:color w:val="000000" w:themeColor="text1"/>
              </w:rPr>
              <w:t>u</w:t>
            </w:r>
            <w:r w:rsidR="312DE548" w:rsidRPr="0C5D272A">
              <w:rPr>
                <w:rFonts w:cs="Calibri"/>
                <w:color w:val="000000" w:themeColor="text1"/>
              </w:rPr>
              <w:t xml:space="preserve">ciążliwość </w:t>
            </w:r>
            <w:r w:rsidR="11995298" w:rsidRPr="0C5D272A">
              <w:rPr>
                <w:rFonts w:cs="Calibri"/>
                <w:color w:val="000000" w:themeColor="text1"/>
              </w:rPr>
              <w:t>zapachow</w:t>
            </w:r>
            <w:r w:rsidR="530D7DCD" w:rsidRPr="0C5D272A">
              <w:rPr>
                <w:rFonts w:cs="Calibri"/>
                <w:color w:val="000000" w:themeColor="text1"/>
              </w:rPr>
              <w:t>ą</w:t>
            </w:r>
            <w:r w:rsidR="545BFBE8" w:rsidRPr="0C5D272A">
              <w:rPr>
                <w:rFonts w:cs="Calibri"/>
                <w:color w:val="000000" w:themeColor="text1"/>
              </w:rPr>
              <w:t xml:space="preserve"> w okresie eksploatacji</w:t>
            </w:r>
            <w:r w:rsidR="3486DD83" w:rsidRPr="0C5D272A">
              <w:rPr>
                <w:rFonts w:cs="Calibri"/>
                <w:color w:val="000000" w:themeColor="text1"/>
              </w:rPr>
              <w:t>,</w:t>
            </w:r>
          </w:p>
          <w:p w14:paraId="29178657" w14:textId="0AA11101" w:rsidR="00443A75" w:rsidRPr="007A78A5" w:rsidRDefault="706EB493" w:rsidP="0E74BBAE">
            <w:pPr>
              <w:pStyle w:val="Akapitzlist"/>
              <w:numPr>
                <w:ilvl w:val="0"/>
                <w:numId w:val="12"/>
              </w:numPr>
              <w:spacing w:after="0" w:line="276" w:lineRule="auto"/>
              <w:rPr>
                <w:color w:val="000000" w:themeColor="text1"/>
              </w:rPr>
            </w:pPr>
            <w:r w:rsidRPr="09083C2C">
              <w:rPr>
                <w:rFonts w:cs="Calibri"/>
                <w:color w:val="000000" w:themeColor="text1"/>
              </w:rPr>
              <w:t>liczb</w:t>
            </w:r>
            <w:r w:rsidR="25A508CA" w:rsidRPr="09083C2C">
              <w:rPr>
                <w:rFonts w:cs="Calibri"/>
                <w:color w:val="000000" w:themeColor="text1"/>
              </w:rPr>
              <w:t>ę</w:t>
            </w:r>
            <w:r w:rsidR="3F6867FC" w:rsidRPr="09083C2C">
              <w:rPr>
                <w:rFonts w:cs="Calibri"/>
                <w:color w:val="000000" w:themeColor="text1"/>
              </w:rPr>
              <w:t xml:space="preserve"> podobnych </w:t>
            </w:r>
            <w:r w:rsidR="466DC6DD" w:rsidRPr="09083C2C">
              <w:rPr>
                <w:rFonts w:cs="Calibri"/>
                <w:color w:val="000000" w:themeColor="text1"/>
              </w:rPr>
              <w:t xml:space="preserve">do Systemu Demonstracyjnego </w:t>
            </w:r>
            <w:r w:rsidR="3F6867FC" w:rsidRPr="09083C2C">
              <w:rPr>
                <w:rFonts w:cs="Calibri"/>
                <w:color w:val="000000" w:themeColor="text1"/>
              </w:rPr>
              <w:t>systemów</w:t>
            </w:r>
            <w:r w:rsidR="7067D35F" w:rsidRPr="09083C2C">
              <w:rPr>
                <w:rFonts w:cs="Calibri"/>
                <w:color w:val="000000" w:themeColor="text1"/>
              </w:rPr>
              <w:t xml:space="preserve"> </w:t>
            </w:r>
            <w:r w:rsidR="3F6867FC" w:rsidRPr="09083C2C">
              <w:rPr>
                <w:rFonts w:cs="Calibri"/>
                <w:color w:val="000000" w:themeColor="text1"/>
              </w:rPr>
              <w:t>w Polsce, biorąc pod uwagę uwarunkowania lokalne i konfiguracj</w:t>
            </w:r>
            <w:r w:rsidR="570E7F0D" w:rsidRPr="09083C2C">
              <w:rPr>
                <w:rFonts w:cs="Calibri"/>
                <w:color w:val="000000" w:themeColor="text1"/>
              </w:rPr>
              <w:t>ę</w:t>
            </w:r>
            <w:r w:rsidR="3F6867FC" w:rsidRPr="09083C2C">
              <w:rPr>
                <w:rFonts w:cs="Calibri"/>
                <w:color w:val="000000" w:themeColor="text1"/>
              </w:rPr>
              <w:t xml:space="preserve"> urządzeń,</w:t>
            </w:r>
          </w:p>
          <w:p w14:paraId="04E65788" w14:textId="614B74C8" w:rsidR="00443A75" w:rsidRPr="007A78A5" w:rsidRDefault="4AA7DA0C"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372D4B39" w:rsidR="00443A75" w:rsidRPr="007A78A5" w:rsidRDefault="278DE486" w:rsidP="0E74BBAE">
            <w:pPr>
              <w:pStyle w:val="Akapitzlist"/>
              <w:numPr>
                <w:ilvl w:val="0"/>
                <w:numId w:val="12"/>
              </w:numPr>
              <w:spacing w:after="0" w:line="276" w:lineRule="auto"/>
              <w:rPr>
                <w:color w:val="000000" w:themeColor="text1"/>
              </w:rPr>
            </w:pPr>
            <w:r w:rsidRPr="0C5D272A">
              <w:rPr>
                <w:rFonts w:cs="Calibri"/>
                <w:color w:val="000000" w:themeColor="text1"/>
              </w:rPr>
              <w:t>d</w:t>
            </w:r>
            <w:r w:rsidR="46C037AB" w:rsidRPr="0C5D272A">
              <w:rPr>
                <w:rFonts w:cs="Calibri"/>
                <w:color w:val="000000" w:themeColor="text1"/>
              </w:rPr>
              <w:t>ostępność lokaln</w:t>
            </w:r>
            <w:r w:rsidR="4E61B56B" w:rsidRPr="0C5D272A">
              <w:rPr>
                <w:rFonts w:cs="Calibri"/>
                <w:color w:val="000000" w:themeColor="text1"/>
              </w:rPr>
              <w:t>ą</w:t>
            </w:r>
            <w:r w:rsidR="46C037AB" w:rsidRPr="0C5D272A">
              <w:rPr>
                <w:rFonts w:cs="Calibri"/>
                <w:color w:val="000000" w:themeColor="text1"/>
              </w:rPr>
              <w:t xml:space="preserve"> substratów i nośników energii</w:t>
            </w:r>
            <w:r w:rsidR="2F5DB476" w:rsidRPr="0C5D272A">
              <w:rPr>
                <w:rFonts w:cs="Calibri"/>
                <w:color w:val="000000" w:themeColor="text1"/>
              </w:rPr>
              <w:t>,</w:t>
            </w:r>
          </w:p>
          <w:p w14:paraId="775DE4A9" w14:textId="289AEB79" w:rsidR="00443A75" w:rsidRPr="007A78A5" w:rsidRDefault="612BBB18"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563A23CB" w:rsidR="00443A75" w:rsidRPr="007A78A5" w:rsidRDefault="3C655958" w:rsidP="09083C2C">
            <w:pPr>
              <w:pStyle w:val="Akapitzlist"/>
              <w:numPr>
                <w:ilvl w:val="0"/>
                <w:numId w:val="12"/>
              </w:numPr>
              <w:spacing w:after="0" w:line="276" w:lineRule="auto"/>
              <w:rPr>
                <w:rFonts w:asciiTheme="minorHAnsi" w:eastAsiaTheme="minorEastAsia" w:hAnsiTheme="minorHAnsi"/>
              </w:rPr>
            </w:pPr>
            <w:r w:rsidRPr="09083C2C">
              <w:rPr>
                <w:rFonts w:cs="Calibri"/>
                <w:color w:val="000000" w:themeColor="text1"/>
              </w:rPr>
              <w:t>inne elementy adekwatne do Wymagania.</w:t>
            </w:r>
            <w:r w:rsidR="7067D35F" w:rsidRPr="09083C2C">
              <w:rPr>
                <w:rFonts w:cs="Calibri"/>
                <w:color w:val="000000" w:themeColor="text1"/>
              </w:rPr>
              <w:t xml:space="preserve"> </w:t>
            </w:r>
          </w:p>
        </w:tc>
      </w:tr>
      <w:tr w:rsidR="00443A75" w:rsidRPr="007A78A5" w14:paraId="7E3AEA27" w14:textId="77777777" w:rsidTr="698CB978">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A17DD8F" w:rsidR="005C41E0" w:rsidRPr="007A78A5" w:rsidRDefault="37413295" w:rsidP="00212AFD">
            <w:pPr>
              <w:spacing w:line="276" w:lineRule="auto"/>
              <w:jc w:val="both"/>
            </w:pPr>
            <w:r w:rsidRPr="101F655C">
              <w:rPr>
                <w:rFonts w:asciiTheme="minorHAnsi" w:hAnsiTheme="minorHAnsi" w:cstheme="minorBidi"/>
              </w:rPr>
              <w:t>Zamawiający wymaga</w:t>
            </w:r>
            <w:r>
              <w:t xml:space="preserve">, aby Wnioskodawca </w:t>
            </w:r>
            <w:r w:rsidR="0CBE4083">
              <w:t xml:space="preserve">posiadał jak </w:t>
            </w:r>
            <w:r w:rsidR="5B26AA61">
              <w:t>największe doświadczenie</w:t>
            </w:r>
            <w:r>
              <w:t xml:space="preserve"> w projektowaniu, budowie, modernizacji lub eksploatacji: urządzeń, systemów ciepłowniczych,</w:t>
            </w:r>
            <w:r w:rsidR="7252B465">
              <w:t xml:space="preserve"> systemów elektrociepłowniczych,</w:t>
            </w:r>
            <w:r>
              <w:t xml:space="preserve"> instalacji odnawialnych źródeł energii</w:t>
            </w:r>
            <w:r w:rsidR="5DBF923F">
              <w:t>.</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4BFB" w14:textId="77777777" w:rsidR="000260E3" w:rsidRDefault="000260E3" w:rsidP="004F7003">
      <w:r>
        <w:separator/>
      </w:r>
    </w:p>
  </w:endnote>
  <w:endnote w:type="continuationSeparator" w:id="0">
    <w:p w14:paraId="1CF281FF" w14:textId="77777777" w:rsidR="000260E3" w:rsidRDefault="000260E3" w:rsidP="004F7003">
      <w:r>
        <w:continuationSeparator/>
      </w:r>
    </w:p>
  </w:endnote>
  <w:endnote w:type="continuationNotice" w:id="1">
    <w:p w14:paraId="0D6F1B08" w14:textId="77777777" w:rsidR="000260E3" w:rsidRDefault="00026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FEC1" w14:textId="77777777" w:rsidR="001F709A" w:rsidRDefault="001F70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06B21AA9" w:rsidR="000260E3" w:rsidRPr="00722BE7" w:rsidRDefault="000260E3"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BA4D71">
      <w:rPr>
        <w:rFonts w:asciiTheme="majorHAnsi" w:hAnsiTheme="majorHAnsi" w:cstheme="majorHAnsi"/>
        <w:b/>
        <w:bCs/>
        <w:noProof/>
        <w:sz w:val="20"/>
        <w:szCs w:val="20"/>
      </w:rPr>
      <w:t>20</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BA4D71">
      <w:rPr>
        <w:rFonts w:asciiTheme="majorHAnsi" w:hAnsiTheme="majorHAnsi" w:cstheme="majorHAnsi"/>
        <w:b/>
        <w:bCs/>
        <w:noProof/>
        <w:sz w:val="20"/>
        <w:szCs w:val="20"/>
      </w:rPr>
      <w:t>33</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3C02" w14:textId="77777777" w:rsidR="001F709A" w:rsidRDefault="001F70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5A51" w14:textId="77777777" w:rsidR="000260E3" w:rsidRDefault="000260E3" w:rsidP="004F7003">
      <w:r>
        <w:separator/>
      </w:r>
    </w:p>
  </w:footnote>
  <w:footnote w:type="continuationSeparator" w:id="0">
    <w:p w14:paraId="16930EB6" w14:textId="77777777" w:rsidR="000260E3" w:rsidRDefault="000260E3" w:rsidP="004F7003">
      <w:r>
        <w:continuationSeparator/>
      </w:r>
    </w:p>
  </w:footnote>
  <w:footnote w:type="continuationNotice" w:id="1">
    <w:p w14:paraId="23AA748F" w14:textId="77777777" w:rsidR="000260E3" w:rsidRDefault="000260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9785" w14:textId="77777777" w:rsidR="001F709A" w:rsidRDefault="001F70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8DDF" w14:textId="77777777" w:rsidR="001F709A" w:rsidRDefault="001F709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DF57" w14:textId="77777777" w:rsidR="001F709A" w:rsidRDefault="7B16C413" w:rsidP="001F709A">
    <w:pPr>
      <w:pStyle w:val="Nagwek"/>
      <w:rPr>
        <w:i/>
        <w:lang w:eastAsia="pl-PL"/>
      </w:rPr>
    </w:pPr>
    <w:r>
      <w:rPr>
        <w:noProof/>
        <w:lang w:eastAsia="pl-PL"/>
      </w:rPr>
      <w:drawing>
        <wp:inline distT="0" distB="0" distL="0" distR="0" wp14:anchorId="620E6039" wp14:editId="0236008C">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018463A7" w14:textId="5B35C605" w:rsidR="000260E3" w:rsidRPr="001F709A" w:rsidRDefault="001F709A" w:rsidP="001F709A">
    <w:pPr>
      <w:pStyle w:val="Nagwek"/>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0260E3" w:rsidRPr="009A4310" w:rsidRDefault="000260E3"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C954F11"/>
    <w:multiLevelType w:val="hybridMultilevel"/>
    <w:tmpl w:val="00F87562"/>
    <w:lvl w:ilvl="0" w:tplc="BC163144">
      <w:start w:val="1"/>
      <w:numFmt w:val="bullet"/>
      <w:lvlText w:val=""/>
      <w:lvlJc w:val="left"/>
      <w:pPr>
        <w:ind w:left="720" w:hanging="360"/>
      </w:pPr>
      <w:rPr>
        <w:rFonts w:ascii="Symbol" w:hAnsi="Symbol" w:hint="default"/>
      </w:rPr>
    </w:lvl>
    <w:lvl w:ilvl="1" w:tplc="8BF0F6C0">
      <w:start w:val="1"/>
      <w:numFmt w:val="bullet"/>
      <w:lvlText w:val="o"/>
      <w:lvlJc w:val="left"/>
      <w:pPr>
        <w:ind w:left="1440" w:hanging="360"/>
      </w:pPr>
      <w:rPr>
        <w:rFonts w:ascii="Courier New" w:hAnsi="Courier New" w:hint="default"/>
      </w:rPr>
    </w:lvl>
    <w:lvl w:ilvl="2" w:tplc="B890E722">
      <w:start w:val="1"/>
      <w:numFmt w:val="bullet"/>
      <w:lvlText w:val=""/>
      <w:lvlJc w:val="left"/>
      <w:pPr>
        <w:ind w:left="2160" w:hanging="360"/>
      </w:pPr>
      <w:rPr>
        <w:rFonts w:ascii="Wingdings" w:hAnsi="Wingdings" w:hint="default"/>
      </w:rPr>
    </w:lvl>
    <w:lvl w:ilvl="3" w:tplc="C5887D6C">
      <w:start w:val="1"/>
      <w:numFmt w:val="bullet"/>
      <w:lvlText w:val=""/>
      <w:lvlJc w:val="left"/>
      <w:pPr>
        <w:ind w:left="2880" w:hanging="360"/>
      </w:pPr>
      <w:rPr>
        <w:rFonts w:ascii="Symbol" w:hAnsi="Symbol" w:hint="default"/>
      </w:rPr>
    </w:lvl>
    <w:lvl w:ilvl="4" w:tplc="06820628">
      <w:start w:val="1"/>
      <w:numFmt w:val="bullet"/>
      <w:lvlText w:val="o"/>
      <w:lvlJc w:val="left"/>
      <w:pPr>
        <w:ind w:left="3600" w:hanging="360"/>
      </w:pPr>
      <w:rPr>
        <w:rFonts w:ascii="Courier New" w:hAnsi="Courier New" w:hint="default"/>
      </w:rPr>
    </w:lvl>
    <w:lvl w:ilvl="5" w:tplc="85C44FD8">
      <w:start w:val="1"/>
      <w:numFmt w:val="bullet"/>
      <w:lvlText w:val=""/>
      <w:lvlJc w:val="left"/>
      <w:pPr>
        <w:ind w:left="4320" w:hanging="360"/>
      </w:pPr>
      <w:rPr>
        <w:rFonts w:ascii="Wingdings" w:hAnsi="Wingdings" w:hint="default"/>
      </w:rPr>
    </w:lvl>
    <w:lvl w:ilvl="6" w:tplc="8CCE664C">
      <w:start w:val="1"/>
      <w:numFmt w:val="bullet"/>
      <w:lvlText w:val=""/>
      <w:lvlJc w:val="left"/>
      <w:pPr>
        <w:ind w:left="5040" w:hanging="360"/>
      </w:pPr>
      <w:rPr>
        <w:rFonts w:ascii="Symbol" w:hAnsi="Symbol" w:hint="default"/>
      </w:rPr>
    </w:lvl>
    <w:lvl w:ilvl="7" w:tplc="03F2A510">
      <w:start w:val="1"/>
      <w:numFmt w:val="bullet"/>
      <w:lvlText w:val="o"/>
      <w:lvlJc w:val="left"/>
      <w:pPr>
        <w:ind w:left="5760" w:hanging="360"/>
      </w:pPr>
      <w:rPr>
        <w:rFonts w:ascii="Courier New" w:hAnsi="Courier New" w:hint="default"/>
      </w:rPr>
    </w:lvl>
    <w:lvl w:ilvl="8" w:tplc="CB228EA6">
      <w:start w:val="1"/>
      <w:numFmt w:val="bullet"/>
      <w:lvlText w:val=""/>
      <w:lvlJc w:val="left"/>
      <w:pPr>
        <w:ind w:left="6480" w:hanging="360"/>
      </w:pPr>
      <w:rPr>
        <w:rFonts w:ascii="Wingdings" w:hAnsi="Wingdings" w:hint="default"/>
      </w:rPr>
    </w:lvl>
  </w:abstractNum>
  <w:abstractNum w:abstractNumId="6" w15:restartNumberingAfterBreak="0">
    <w:nsid w:val="0E93606C"/>
    <w:multiLevelType w:val="hybridMultilevel"/>
    <w:tmpl w:val="BC3851A0"/>
    <w:lvl w:ilvl="0" w:tplc="C72EB1B4">
      <w:start w:val="1"/>
      <w:numFmt w:val="lowerLetter"/>
      <w:lvlText w:val="%1."/>
      <w:lvlJc w:val="left"/>
      <w:pPr>
        <w:ind w:left="720" w:hanging="360"/>
      </w:pPr>
    </w:lvl>
    <w:lvl w:ilvl="1" w:tplc="D77412FE">
      <w:start w:val="1"/>
      <w:numFmt w:val="lowerLetter"/>
      <w:lvlText w:val="%2."/>
      <w:lvlJc w:val="left"/>
      <w:pPr>
        <w:ind w:left="1440" w:hanging="360"/>
      </w:pPr>
    </w:lvl>
    <w:lvl w:ilvl="2" w:tplc="E8F45C58">
      <w:start w:val="1"/>
      <w:numFmt w:val="lowerRoman"/>
      <w:lvlText w:val="%3."/>
      <w:lvlJc w:val="right"/>
      <w:pPr>
        <w:ind w:left="2160" w:hanging="180"/>
      </w:pPr>
    </w:lvl>
    <w:lvl w:ilvl="3" w:tplc="2936434C">
      <w:start w:val="1"/>
      <w:numFmt w:val="decimal"/>
      <w:lvlText w:val="%4."/>
      <w:lvlJc w:val="left"/>
      <w:pPr>
        <w:ind w:left="2880" w:hanging="360"/>
      </w:pPr>
    </w:lvl>
    <w:lvl w:ilvl="4" w:tplc="16287290">
      <w:start w:val="1"/>
      <w:numFmt w:val="lowerLetter"/>
      <w:lvlText w:val="%5."/>
      <w:lvlJc w:val="left"/>
      <w:pPr>
        <w:ind w:left="3600" w:hanging="360"/>
      </w:pPr>
    </w:lvl>
    <w:lvl w:ilvl="5" w:tplc="92B489D0">
      <w:start w:val="1"/>
      <w:numFmt w:val="lowerRoman"/>
      <w:lvlText w:val="%6."/>
      <w:lvlJc w:val="right"/>
      <w:pPr>
        <w:ind w:left="4320" w:hanging="180"/>
      </w:pPr>
    </w:lvl>
    <w:lvl w:ilvl="6" w:tplc="87FAE53E">
      <w:start w:val="1"/>
      <w:numFmt w:val="decimal"/>
      <w:lvlText w:val="%7."/>
      <w:lvlJc w:val="left"/>
      <w:pPr>
        <w:ind w:left="5040" w:hanging="360"/>
      </w:pPr>
    </w:lvl>
    <w:lvl w:ilvl="7" w:tplc="3F366E64">
      <w:start w:val="1"/>
      <w:numFmt w:val="lowerLetter"/>
      <w:lvlText w:val="%8."/>
      <w:lvlJc w:val="left"/>
      <w:pPr>
        <w:ind w:left="5760" w:hanging="360"/>
      </w:pPr>
    </w:lvl>
    <w:lvl w:ilvl="8" w:tplc="761CAE7A">
      <w:start w:val="1"/>
      <w:numFmt w:val="lowerRoman"/>
      <w:lvlText w:val="%9."/>
      <w:lvlJc w:val="right"/>
      <w:pPr>
        <w:ind w:left="6480" w:hanging="180"/>
      </w:pPr>
    </w:lvl>
  </w:abstractNum>
  <w:abstractNum w:abstractNumId="7"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8"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9" w15:restartNumberingAfterBreak="0">
    <w:nsid w:val="1B9D1D1F"/>
    <w:multiLevelType w:val="hybridMultilevel"/>
    <w:tmpl w:val="B9F691F0"/>
    <w:lvl w:ilvl="0" w:tplc="FFFFFFFF">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11"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2"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6"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7"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8" w15:restartNumberingAfterBreak="0">
    <w:nsid w:val="46486EE8"/>
    <w:multiLevelType w:val="hybridMultilevel"/>
    <w:tmpl w:val="19A2BEBA"/>
    <w:lvl w:ilvl="0" w:tplc="9D9AA096">
      <w:start w:val="1"/>
      <w:numFmt w:val="bullet"/>
      <w:lvlText w:val=""/>
      <w:lvlJc w:val="left"/>
      <w:pPr>
        <w:ind w:left="720" w:hanging="360"/>
      </w:pPr>
      <w:rPr>
        <w:rFonts w:ascii="Symbol" w:hAnsi="Symbol" w:hint="default"/>
      </w:rPr>
    </w:lvl>
    <w:lvl w:ilvl="1" w:tplc="410485E4">
      <w:start w:val="1"/>
      <w:numFmt w:val="bullet"/>
      <w:lvlText w:val="o"/>
      <w:lvlJc w:val="left"/>
      <w:pPr>
        <w:ind w:left="1440" w:hanging="360"/>
      </w:pPr>
      <w:rPr>
        <w:rFonts w:ascii="Courier New" w:hAnsi="Courier New" w:hint="default"/>
      </w:rPr>
    </w:lvl>
    <w:lvl w:ilvl="2" w:tplc="19228140">
      <w:start w:val="1"/>
      <w:numFmt w:val="bullet"/>
      <w:lvlText w:val=""/>
      <w:lvlJc w:val="left"/>
      <w:pPr>
        <w:ind w:left="2160" w:hanging="360"/>
      </w:pPr>
      <w:rPr>
        <w:rFonts w:ascii="Wingdings" w:hAnsi="Wingdings" w:hint="default"/>
      </w:rPr>
    </w:lvl>
    <w:lvl w:ilvl="3" w:tplc="DDB2B2E8">
      <w:start w:val="1"/>
      <w:numFmt w:val="bullet"/>
      <w:lvlText w:val=""/>
      <w:lvlJc w:val="left"/>
      <w:pPr>
        <w:ind w:left="2880" w:hanging="360"/>
      </w:pPr>
      <w:rPr>
        <w:rFonts w:ascii="Symbol" w:hAnsi="Symbol" w:hint="default"/>
      </w:rPr>
    </w:lvl>
    <w:lvl w:ilvl="4" w:tplc="00F28E42">
      <w:start w:val="1"/>
      <w:numFmt w:val="bullet"/>
      <w:lvlText w:val="o"/>
      <w:lvlJc w:val="left"/>
      <w:pPr>
        <w:ind w:left="3600" w:hanging="360"/>
      </w:pPr>
      <w:rPr>
        <w:rFonts w:ascii="Courier New" w:hAnsi="Courier New" w:hint="default"/>
      </w:rPr>
    </w:lvl>
    <w:lvl w:ilvl="5" w:tplc="01C67FF2">
      <w:start w:val="1"/>
      <w:numFmt w:val="bullet"/>
      <w:lvlText w:val=""/>
      <w:lvlJc w:val="left"/>
      <w:pPr>
        <w:ind w:left="4320" w:hanging="360"/>
      </w:pPr>
      <w:rPr>
        <w:rFonts w:ascii="Wingdings" w:hAnsi="Wingdings" w:hint="default"/>
      </w:rPr>
    </w:lvl>
    <w:lvl w:ilvl="6" w:tplc="D3D048BA">
      <w:start w:val="1"/>
      <w:numFmt w:val="bullet"/>
      <w:lvlText w:val=""/>
      <w:lvlJc w:val="left"/>
      <w:pPr>
        <w:ind w:left="5040" w:hanging="360"/>
      </w:pPr>
      <w:rPr>
        <w:rFonts w:ascii="Symbol" w:hAnsi="Symbol" w:hint="default"/>
      </w:rPr>
    </w:lvl>
    <w:lvl w:ilvl="7" w:tplc="60FC28CE">
      <w:start w:val="1"/>
      <w:numFmt w:val="bullet"/>
      <w:lvlText w:val="o"/>
      <w:lvlJc w:val="left"/>
      <w:pPr>
        <w:ind w:left="5760" w:hanging="360"/>
      </w:pPr>
      <w:rPr>
        <w:rFonts w:ascii="Courier New" w:hAnsi="Courier New" w:hint="default"/>
      </w:rPr>
    </w:lvl>
    <w:lvl w:ilvl="8" w:tplc="DCDC8E44">
      <w:start w:val="1"/>
      <w:numFmt w:val="bullet"/>
      <w:lvlText w:val=""/>
      <w:lvlJc w:val="left"/>
      <w:pPr>
        <w:ind w:left="6480" w:hanging="360"/>
      </w:pPr>
      <w:rPr>
        <w:rFonts w:ascii="Wingdings" w:hAnsi="Wingdings" w:hint="default"/>
      </w:rPr>
    </w:lvl>
  </w:abstractNum>
  <w:abstractNum w:abstractNumId="19"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21"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22"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3" w15:restartNumberingAfterBreak="0">
    <w:nsid w:val="506A2EEE"/>
    <w:multiLevelType w:val="hybridMultilevel"/>
    <w:tmpl w:val="5E903BA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BA690C"/>
    <w:multiLevelType w:val="hybridMultilevel"/>
    <w:tmpl w:val="7046890E"/>
    <w:lvl w:ilvl="0" w:tplc="7BEA3552">
      <w:start w:val="1"/>
      <w:numFmt w:val="bullet"/>
      <w:lvlText w:val=""/>
      <w:lvlJc w:val="left"/>
      <w:pPr>
        <w:ind w:left="720" w:hanging="360"/>
      </w:pPr>
      <w:rPr>
        <w:rFonts w:ascii="Symbol" w:hAnsi="Symbol" w:hint="default"/>
      </w:rPr>
    </w:lvl>
    <w:lvl w:ilvl="1" w:tplc="D610C21E">
      <w:start w:val="1"/>
      <w:numFmt w:val="bullet"/>
      <w:lvlText w:val="o"/>
      <w:lvlJc w:val="left"/>
      <w:pPr>
        <w:ind w:left="1440" w:hanging="360"/>
      </w:pPr>
      <w:rPr>
        <w:rFonts w:ascii="Courier New" w:hAnsi="Courier New" w:hint="default"/>
      </w:rPr>
    </w:lvl>
    <w:lvl w:ilvl="2" w:tplc="B12203CC">
      <w:start w:val="1"/>
      <w:numFmt w:val="bullet"/>
      <w:lvlText w:val=""/>
      <w:lvlJc w:val="left"/>
      <w:pPr>
        <w:ind w:left="2160" w:hanging="360"/>
      </w:pPr>
      <w:rPr>
        <w:rFonts w:ascii="Wingdings" w:hAnsi="Wingdings" w:hint="default"/>
      </w:rPr>
    </w:lvl>
    <w:lvl w:ilvl="3" w:tplc="214E253A">
      <w:start w:val="1"/>
      <w:numFmt w:val="bullet"/>
      <w:lvlText w:val=""/>
      <w:lvlJc w:val="left"/>
      <w:pPr>
        <w:ind w:left="2880" w:hanging="360"/>
      </w:pPr>
      <w:rPr>
        <w:rFonts w:ascii="Symbol" w:hAnsi="Symbol" w:hint="default"/>
      </w:rPr>
    </w:lvl>
    <w:lvl w:ilvl="4" w:tplc="7BA61F66">
      <w:start w:val="1"/>
      <w:numFmt w:val="bullet"/>
      <w:lvlText w:val="o"/>
      <w:lvlJc w:val="left"/>
      <w:pPr>
        <w:ind w:left="3600" w:hanging="360"/>
      </w:pPr>
      <w:rPr>
        <w:rFonts w:ascii="Courier New" w:hAnsi="Courier New" w:hint="default"/>
      </w:rPr>
    </w:lvl>
    <w:lvl w:ilvl="5" w:tplc="E61A34B8">
      <w:start w:val="1"/>
      <w:numFmt w:val="bullet"/>
      <w:lvlText w:val=""/>
      <w:lvlJc w:val="left"/>
      <w:pPr>
        <w:ind w:left="4320" w:hanging="360"/>
      </w:pPr>
      <w:rPr>
        <w:rFonts w:ascii="Wingdings" w:hAnsi="Wingdings" w:hint="default"/>
      </w:rPr>
    </w:lvl>
    <w:lvl w:ilvl="6" w:tplc="D7569674">
      <w:start w:val="1"/>
      <w:numFmt w:val="bullet"/>
      <w:lvlText w:val=""/>
      <w:lvlJc w:val="left"/>
      <w:pPr>
        <w:ind w:left="5040" w:hanging="360"/>
      </w:pPr>
      <w:rPr>
        <w:rFonts w:ascii="Symbol" w:hAnsi="Symbol" w:hint="default"/>
      </w:rPr>
    </w:lvl>
    <w:lvl w:ilvl="7" w:tplc="6EDC7FC0">
      <w:start w:val="1"/>
      <w:numFmt w:val="bullet"/>
      <w:lvlText w:val="o"/>
      <w:lvlJc w:val="left"/>
      <w:pPr>
        <w:ind w:left="5760" w:hanging="360"/>
      </w:pPr>
      <w:rPr>
        <w:rFonts w:ascii="Courier New" w:hAnsi="Courier New" w:hint="default"/>
      </w:rPr>
    </w:lvl>
    <w:lvl w:ilvl="8" w:tplc="720CB5BE">
      <w:start w:val="1"/>
      <w:numFmt w:val="bullet"/>
      <w:lvlText w:val=""/>
      <w:lvlJc w:val="left"/>
      <w:pPr>
        <w:ind w:left="6480" w:hanging="360"/>
      </w:pPr>
      <w:rPr>
        <w:rFonts w:ascii="Wingdings" w:hAnsi="Wingdings" w:hint="default"/>
      </w:rPr>
    </w:lvl>
  </w:abstractNum>
  <w:abstractNum w:abstractNumId="25"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6"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7"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8"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9"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31"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32"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33" w15:restartNumberingAfterBreak="0">
    <w:nsid w:val="61E12D57"/>
    <w:multiLevelType w:val="hybridMultilevel"/>
    <w:tmpl w:val="21F03ABC"/>
    <w:lvl w:ilvl="0" w:tplc="A7F2A060">
      <w:start w:val="1"/>
      <w:numFmt w:val="bullet"/>
      <w:lvlText w:val=""/>
      <w:lvlJc w:val="left"/>
      <w:pPr>
        <w:ind w:left="720" w:hanging="360"/>
      </w:pPr>
      <w:rPr>
        <w:rFonts w:ascii="Symbol" w:hAnsi="Symbol" w:hint="default"/>
      </w:rPr>
    </w:lvl>
    <w:lvl w:ilvl="1" w:tplc="16A03AE4">
      <w:start w:val="1"/>
      <w:numFmt w:val="bullet"/>
      <w:lvlText w:val="o"/>
      <w:lvlJc w:val="left"/>
      <w:pPr>
        <w:ind w:left="1440" w:hanging="360"/>
      </w:pPr>
      <w:rPr>
        <w:rFonts w:ascii="Courier New" w:hAnsi="Courier New" w:hint="default"/>
      </w:rPr>
    </w:lvl>
    <w:lvl w:ilvl="2" w:tplc="C52C9C68">
      <w:start w:val="1"/>
      <w:numFmt w:val="bullet"/>
      <w:lvlText w:val=""/>
      <w:lvlJc w:val="left"/>
      <w:pPr>
        <w:ind w:left="2160" w:hanging="360"/>
      </w:pPr>
      <w:rPr>
        <w:rFonts w:ascii="Wingdings" w:hAnsi="Wingdings" w:hint="default"/>
      </w:rPr>
    </w:lvl>
    <w:lvl w:ilvl="3" w:tplc="AC1ACF3A">
      <w:start w:val="1"/>
      <w:numFmt w:val="bullet"/>
      <w:lvlText w:val=""/>
      <w:lvlJc w:val="left"/>
      <w:pPr>
        <w:ind w:left="2880" w:hanging="360"/>
      </w:pPr>
      <w:rPr>
        <w:rFonts w:ascii="Symbol" w:hAnsi="Symbol" w:hint="default"/>
      </w:rPr>
    </w:lvl>
    <w:lvl w:ilvl="4" w:tplc="91A866EC">
      <w:start w:val="1"/>
      <w:numFmt w:val="bullet"/>
      <w:lvlText w:val="o"/>
      <w:lvlJc w:val="left"/>
      <w:pPr>
        <w:ind w:left="3600" w:hanging="360"/>
      </w:pPr>
      <w:rPr>
        <w:rFonts w:ascii="Courier New" w:hAnsi="Courier New" w:hint="default"/>
      </w:rPr>
    </w:lvl>
    <w:lvl w:ilvl="5" w:tplc="DE4A5666">
      <w:start w:val="1"/>
      <w:numFmt w:val="bullet"/>
      <w:lvlText w:val=""/>
      <w:lvlJc w:val="left"/>
      <w:pPr>
        <w:ind w:left="4320" w:hanging="360"/>
      </w:pPr>
      <w:rPr>
        <w:rFonts w:ascii="Wingdings" w:hAnsi="Wingdings" w:hint="default"/>
      </w:rPr>
    </w:lvl>
    <w:lvl w:ilvl="6" w:tplc="00424EDA">
      <w:start w:val="1"/>
      <w:numFmt w:val="bullet"/>
      <w:lvlText w:val=""/>
      <w:lvlJc w:val="left"/>
      <w:pPr>
        <w:ind w:left="5040" w:hanging="360"/>
      </w:pPr>
      <w:rPr>
        <w:rFonts w:ascii="Symbol" w:hAnsi="Symbol" w:hint="default"/>
      </w:rPr>
    </w:lvl>
    <w:lvl w:ilvl="7" w:tplc="78A6E1C0">
      <w:start w:val="1"/>
      <w:numFmt w:val="bullet"/>
      <w:lvlText w:val="o"/>
      <w:lvlJc w:val="left"/>
      <w:pPr>
        <w:ind w:left="5760" w:hanging="360"/>
      </w:pPr>
      <w:rPr>
        <w:rFonts w:ascii="Courier New" w:hAnsi="Courier New" w:hint="default"/>
      </w:rPr>
    </w:lvl>
    <w:lvl w:ilvl="8" w:tplc="1D98AB2A">
      <w:start w:val="1"/>
      <w:numFmt w:val="bullet"/>
      <w:lvlText w:val=""/>
      <w:lvlJc w:val="left"/>
      <w:pPr>
        <w:ind w:left="6480" w:hanging="360"/>
      </w:pPr>
      <w:rPr>
        <w:rFonts w:ascii="Wingdings" w:hAnsi="Wingdings" w:hint="default"/>
      </w:rPr>
    </w:lvl>
  </w:abstractNum>
  <w:abstractNum w:abstractNumId="34"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35"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6"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7"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8"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9"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24"/>
  </w:num>
  <w:num w:numId="2">
    <w:abstractNumId w:val="33"/>
  </w:num>
  <w:num w:numId="3">
    <w:abstractNumId w:val="5"/>
  </w:num>
  <w:num w:numId="4">
    <w:abstractNumId w:val="6"/>
  </w:num>
  <w:num w:numId="5">
    <w:abstractNumId w:val="18"/>
  </w:num>
  <w:num w:numId="6">
    <w:abstractNumId w:val="4"/>
  </w:num>
  <w:num w:numId="7">
    <w:abstractNumId w:val="41"/>
  </w:num>
  <w:num w:numId="8">
    <w:abstractNumId w:val="20"/>
  </w:num>
  <w:num w:numId="9">
    <w:abstractNumId w:val="0"/>
  </w:num>
  <w:num w:numId="10">
    <w:abstractNumId w:val="30"/>
  </w:num>
  <w:num w:numId="11">
    <w:abstractNumId w:val="21"/>
  </w:num>
  <w:num w:numId="12">
    <w:abstractNumId w:val="22"/>
  </w:num>
  <w:num w:numId="13">
    <w:abstractNumId w:val="7"/>
  </w:num>
  <w:num w:numId="14">
    <w:abstractNumId w:val="32"/>
  </w:num>
  <w:num w:numId="15">
    <w:abstractNumId w:val="28"/>
  </w:num>
  <w:num w:numId="16">
    <w:abstractNumId w:val="10"/>
  </w:num>
  <w:num w:numId="17">
    <w:abstractNumId w:val="8"/>
  </w:num>
  <w:num w:numId="18">
    <w:abstractNumId w:val="38"/>
  </w:num>
  <w:num w:numId="19">
    <w:abstractNumId w:val="34"/>
  </w:num>
  <w:num w:numId="20">
    <w:abstractNumId w:val="35"/>
  </w:num>
  <w:num w:numId="21">
    <w:abstractNumId w:val="27"/>
  </w:num>
  <w:num w:numId="22">
    <w:abstractNumId w:val="25"/>
  </w:num>
  <w:num w:numId="23">
    <w:abstractNumId w:val="17"/>
  </w:num>
  <w:num w:numId="24">
    <w:abstractNumId w:val="2"/>
  </w:num>
  <w:num w:numId="25">
    <w:abstractNumId w:val="31"/>
  </w:num>
  <w:num w:numId="26">
    <w:abstractNumId w:val="36"/>
  </w:num>
  <w:num w:numId="27">
    <w:abstractNumId w:val="26"/>
  </w:num>
  <w:num w:numId="28">
    <w:abstractNumId w:val="40"/>
  </w:num>
  <w:num w:numId="29">
    <w:abstractNumId w:val="15"/>
  </w:num>
  <w:num w:numId="30">
    <w:abstractNumId w:val="16"/>
  </w:num>
  <w:num w:numId="31">
    <w:abstractNumId w:val="39"/>
  </w:num>
  <w:num w:numId="32">
    <w:abstractNumId w:val="12"/>
  </w:num>
  <w:num w:numId="33">
    <w:abstractNumId w:val="3"/>
  </w:num>
  <w:num w:numId="34">
    <w:abstractNumId w:val="11"/>
  </w:num>
  <w:num w:numId="35">
    <w:abstractNumId w:val="37"/>
  </w:num>
  <w:num w:numId="36">
    <w:abstractNumId w:val="29"/>
  </w:num>
  <w:num w:numId="37">
    <w:abstractNumId w:val="13"/>
  </w:num>
  <w:num w:numId="38">
    <w:abstractNumId w:val="1"/>
  </w:num>
  <w:num w:numId="39">
    <w:abstractNumId w:val="14"/>
  </w:num>
  <w:num w:numId="40">
    <w:abstractNumId w:val="9"/>
  </w:num>
  <w:num w:numId="41">
    <w:abstractNumId w:val="19"/>
  </w:num>
  <w:num w:numId="4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21A"/>
    <w:rsid w:val="0001088E"/>
    <w:rsid w:val="00011182"/>
    <w:rsid w:val="0001330C"/>
    <w:rsid w:val="0001394D"/>
    <w:rsid w:val="00017215"/>
    <w:rsid w:val="000173DF"/>
    <w:rsid w:val="0001782E"/>
    <w:rsid w:val="00020AF4"/>
    <w:rsid w:val="000213C3"/>
    <w:rsid w:val="000227DB"/>
    <w:rsid w:val="0002307F"/>
    <w:rsid w:val="000239B3"/>
    <w:rsid w:val="000260E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A314"/>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0D24"/>
    <w:rsid w:val="00092916"/>
    <w:rsid w:val="00093125"/>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4F97"/>
    <w:rsid w:val="0015659A"/>
    <w:rsid w:val="00156D2F"/>
    <w:rsid w:val="00156D37"/>
    <w:rsid w:val="0015D816"/>
    <w:rsid w:val="001603AA"/>
    <w:rsid w:val="001615B8"/>
    <w:rsid w:val="0016205C"/>
    <w:rsid w:val="001632C3"/>
    <w:rsid w:val="00163DAA"/>
    <w:rsid w:val="0016446F"/>
    <w:rsid w:val="001645FA"/>
    <w:rsid w:val="001654CF"/>
    <w:rsid w:val="00165543"/>
    <w:rsid w:val="00165B27"/>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80A"/>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1EE0"/>
    <w:rsid w:val="001D32FB"/>
    <w:rsid w:val="001D607F"/>
    <w:rsid w:val="001D614F"/>
    <w:rsid w:val="001D7DAC"/>
    <w:rsid w:val="001E041D"/>
    <w:rsid w:val="001E1A83"/>
    <w:rsid w:val="001E22B3"/>
    <w:rsid w:val="001E281F"/>
    <w:rsid w:val="001E307C"/>
    <w:rsid w:val="001E3AE1"/>
    <w:rsid w:val="001E4DB3"/>
    <w:rsid w:val="001F0E66"/>
    <w:rsid w:val="001F0F8D"/>
    <w:rsid w:val="001F27D3"/>
    <w:rsid w:val="001F340F"/>
    <w:rsid w:val="001F4152"/>
    <w:rsid w:val="001F47C7"/>
    <w:rsid w:val="001F54BA"/>
    <w:rsid w:val="001F6FE2"/>
    <w:rsid w:val="001F709A"/>
    <w:rsid w:val="0020105B"/>
    <w:rsid w:val="0020273B"/>
    <w:rsid w:val="00203221"/>
    <w:rsid w:val="00204E4D"/>
    <w:rsid w:val="00205820"/>
    <w:rsid w:val="00206AFD"/>
    <w:rsid w:val="00207F1E"/>
    <w:rsid w:val="00210A1B"/>
    <w:rsid w:val="002120D7"/>
    <w:rsid w:val="00212436"/>
    <w:rsid w:val="00212AFD"/>
    <w:rsid w:val="00213E6F"/>
    <w:rsid w:val="00213EE4"/>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E7B"/>
    <w:rsid w:val="00293FEC"/>
    <w:rsid w:val="00296699"/>
    <w:rsid w:val="00296B50"/>
    <w:rsid w:val="00297721"/>
    <w:rsid w:val="002977DF"/>
    <w:rsid w:val="0029E1F3"/>
    <w:rsid w:val="002A029B"/>
    <w:rsid w:val="002A0A4E"/>
    <w:rsid w:val="002A41FD"/>
    <w:rsid w:val="002A43A7"/>
    <w:rsid w:val="002A4A2B"/>
    <w:rsid w:val="002A51A6"/>
    <w:rsid w:val="002A5EE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3624"/>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32343"/>
    <w:rsid w:val="0033426F"/>
    <w:rsid w:val="00335608"/>
    <w:rsid w:val="00337C81"/>
    <w:rsid w:val="003417AB"/>
    <w:rsid w:val="00342482"/>
    <w:rsid w:val="003426AF"/>
    <w:rsid w:val="00343F1D"/>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7EFC"/>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5EDDD"/>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1B63"/>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660E"/>
    <w:rsid w:val="004D7CCF"/>
    <w:rsid w:val="004E080D"/>
    <w:rsid w:val="004E0E55"/>
    <w:rsid w:val="004E1A9A"/>
    <w:rsid w:val="004E32DE"/>
    <w:rsid w:val="004E3FD1"/>
    <w:rsid w:val="004E5027"/>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6F3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0E5C"/>
    <w:rsid w:val="00531500"/>
    <w:rsid w:val="00531915"/>
    <w:rsid w:val="005321DE"/>
    <w:rsid w:val="00532C22"/>
    <w:rsid w:val="00533CE4"/>
    <w:rsid w:val="00535D85"/>
    <w:rsid w:val="00536743"/>
    <w:rsid w:val="00536789"/>
    <w:rsid w:val="0053689E"/>
    <w:rsid w:val="0054027C"/>
    <w:rsid w:val="00541988"/>
    <w:rsid w:val="00541DF9"/>
    <w:rsid w:val="00542812"/>
    <w:rsid w:val="00543739"/>
    <w:rsid w:val="00543941"/>
    <w:rsid w:val="0054509B"/>
    <w:rsid w:val="005450CF"/>
    <w:rsid w:val="0054560F"/>
    <w:rsid w:val="00545FB1"/>
    <w:rsid w:val="00546525"/>
    <w:rsid w:val="00546780"/>
    <w:rsid w:val="00547027"/>
    <w:rsid w:val="005504A5"/>
    <w:rsid w:val="00551389"/>
    <w:rsid w:val="005537A4"/>
    <w:rsid w:val="00556976"/>
    <w:rsid w:val="00556B6C"/>
    <w:rsid w:val="00556F45"/>
    <w:rsid w:val="00556FBF"/>
    <w:rsid w:val="0055750A"/>
    <w:rsid w:val="00560242"/>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4E51"/>
    <w:rsid w:val="00596391"/>
    <w:rsid w:val="00596ACA"/>
    <w:rsid w:val="0059793D"/>
    <w:rsid w:val="005A049F"/>
    <w:rsid w:val="005A0CBB"/>
    <w:rsid w:val="005A0E02"/>
    <w:rsid w:val="005A1CC2"/>
    <w:rsid w:val="005A2B1D"/>
    <w:rsid w:val="005A32C9"/>
    <w:rsid w:val="005A3F8C"/>
    <w:rsid w:val="005A4911"/>
    <w:rsid w:val="005A4E03"/>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2B5A"/>
    <w:rsid w:val="00644AAC"/>
    <w:rsid w:val="00644EB8"/>
    <w:rsid w:val="00646E5B"/>
    <w:rsid w:val="0064747C"/>
    <w:rsid w:val="00650F0D"/>
    <w:rsid w:val="00651C97"/>
    <w:rsid w:val="00651F62"/>
    <w:rsid w:val="00652441"/>
    <w:rsid w:val="00652E1A"/>
    <w:rsid w:val="00653505"/>
    <w:rsid w:val="00653B9B"/>
    <w:rsid w:val="0065596E"/>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466"/>
    <w:rsid w:val="006A7C97"/>
    <w:rsid w:val="006A7F93"/>
    <w:rsid w:val="006B048A"/>
    <w:rsid w:val="006B0D2C"/>
    <w:rsid w:val="006B1CC5"/>
    <w:rsid w:val="006B27D4"/>
    <w:rsid w:val="006B3387"/>
    <w:rsid w:val="006B425D"/>
    <w:rsid w:val="006B4D33"/>
    <w:rsid w:val="006B57AB"/>
    <w:rsid w:val="006B77BC"/>
    <w:rsid w:val="006B7832"/>
    <w:rsid w:val="006C10F4"/>
    <w:rsid w:val="006C6C7C"/>
    <w:rsid w:val="006D0F63"/>
    <w:rsid w:val="006D1C47"/>
    <w:rsid w:val="006D4818"/>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4A8"/>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2CB9"/>
    <w:rsid w:val="00753F16"/>
    <w:rsid w:val="00754110"/>
    <w:rsid w:val="00756186"/>
    <w:rsid w:val="007562C2"/>
    <w:rsid w:val="007608FD"/>
    <w:rsid w:val="00760C81"/>
    <w:rsid w:val="00763828"/>
    <w:rsid w:val="007640AE"/>
    <w:rsid w:val="0076555B"/>
    <w:rsid w:val="0076617D"/>
    <w:rsid w:val="00766764"/>
    <w:rsid w:val="007674C8"/>
    <w:rsid w:val="0076D4DD"/>
    <w:rsid w:val="007706F1"/>
    <w:rsid w:val="00770717"/>
    <w:rsid w:val="007723E4"/>
    <w:rsid w:val="00772AD8"/>
    <w:rsid w:val="00775274"/>
    <w:rsid w:val="007756F2"/>
    <w:rsid w:val="00776E41"/>
    <w:rsid w:val="00777C3E"/>
    <w:rsid w:val="0077FAF0"/>
    <w:rsid w:val="00780EF9"/>
    <w:rsid w:val="00785827"/>
    <w:rsid w:val="00786C42"/>
    <w:rsid w:val="007879CB"/>
    <w:rsid w:val="00790A8A"/>
    <w:rsid w:val="00790C4F"/>
    <w:rsid w:val="00791139"/>
    <w:rsid w:val="00791271"/>
    <w:rsid w:val="007915E5"/>
    <w:rsid w:val="00792017"/>
    <w:rsid w:val="00794E6E"/>
    <w:rsid w:val="00796EFE"/>
    <w:rsid w:val="0079767F"/>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5B28"/>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97F0A"/>
    <w:rsid w:val="008A011B"/>
    <w:rsid w:val="008A0CEC"/>
    <w:rsid w:val="008A0E5A"/>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472"/>
    <w:rsid w:val="008D3A89"/>
    <w:rsid w:val="008D5A0A"/>
    <w:rsid w:val="008D5CED"/>
    <w:rsid w:val="008D6980"/>
    <w:rsid w:val="008D75A1"/>
    <w:rsid w:val="008D7E32"/>
    <w:rsid w:val="008E089C"/>
    <w:rsid w:val="008E105A"/>
    <w:rsid w:val="008E141E"/>
    <w:rsid w:val="008E404F"/>
    <w:rsid w:val="008E7FFC"/>
    <w:rsid w:val="008F0491"/>
    <w:rsid w:val="008F2CD0"/>
    <w:rsid w:val="008F363A"/>
    <w:rsid w:val="008F4D7C"/>
    <w:rsid w:val="009001AB"/>
    <w:rsid w:val="0090216B"/>
    <w:rsid w:val="009029CA"/>
    <w:rsid w:val="00902C41"/>
    <w:rsid w:val="00902F8F"/>
    <w:rsid w:val="009043A1"/>
    <w:rsid w:val="00906E50"/>
    <w:rsid w:val="00907BCA"/>
    <w:rsid w:val="00907C8C"/>
    <w:rsid w:val="0091125D"/>
    <w:rsid w:val="0091129C"/>
    <w:rsid w:val="00911687"/>
    <w:rsid w:val="00911ACD"/>
    <w:rsid w:val="00912350"/>
    <w:rsid w:val="0091340D"/>
    <w:rsid w:val="009142D8"/>
    <w:rsid w:val="009161A9"/>
    <w:rsid w:val="00917903"/>
    <w:rsid w:val="00921149"/>
    <w:rsid w:val="009216E9"/>
    <w:rsid w:val="009225BF"/>
    <w:rsid w:val="00922F02"/>
    <w:rsid w:val="00924A8B"/>
    <w:rsid w:val="00926EA1"/>
    <w:rsid w:val="0092ECF4"/>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35B5"/>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8B5C5"/>
    <w:rsid w:val="0099694F"/>
    <w:rsid w:val="00997943"/>
    <w:rsid w:val="009A0970"/>
    <w:rsid w:val="009A0C6D"/>
    <w:rsid w:val="009A2B22"/>
    <w:rsid w:val="009A4310"/>
    <w:rsid w:val="009A7CFC"/>
    <w:rsid w:val="009B063A"/>
    <w:rsid w:val="009B08B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1F3C"/>
    <w:rsid w:val="00A22347"/>
    <w:rsid w:val="00A22839"/>
    <w:rsid w:val="00A22F46"/>
    <w:rsid w:val="00A2364E"/>
    <w:rsid w:val="00A237F0"/>
    <w:rsid w:val="00A241E0"/>
    <w:rsid w:val="00A24DE9"/>
    <w:rsid w:val="00A25437"/>
    <w:rsid w:val="00A25A85"/>
    <w:rsid w:val="00A2B410"/>
    <w:rsid w:val="00A308C2"/>
    <w:rsid w:val="00A31685"/>
    <w:rsid w:val="00A324BB"/>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6F9"/>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09F"/>
    <w:rsid w:val="00A93F24"/>
    <w:rsid w:val="00A96B1D"/>
    <w:rsid w:val="00AA0153"/>
    <w:rsid w:val="00AA0571"/>
    <w:rsid w:val="00AA2418"/>
    <w:rsid w:val="00AA25C3"/>
    <w:rsid w:val="00AA2C13"/>
    <w:rsid w:val="00AA4671"/>
    <w:rsid w:val="00AA5440"/>
    <w:rsid w:val="00AA7635"/>
    <w:rsid w:val="00AB0D9D"/>
    <w:rsid w:val="00AB15DF"/>
    <w:rsid w:val="00AB2C41"/>
    <w:rsid w:val="00AB5215"/>
    <w:rsid w:val="00AB6319"/>
    <w:rsid w:val="00AB764A"/>
    <w:rsid w:val="00AC088A"/>
    <w:rsid w:val="00AC3726"/>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D578C"/>
    <w:rsid w:val="00AD62F5"/>
    <w:rsid w:val="00AE0AC9"/>
    <w:rsid w:val="00AE2C96"/>
    <w:rsid w:val="00AE39C0"/>
    <w:rsid w:val="00AE4412"/>
    <w:rsid w:val="00AE52B0"/>
    <w:rsid w:val="00AE6888"/>
    <w:rsid w:val="00AE6FB7"/>
    <w:rsid w:val="00AE71BC"/>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4047"/>
    <w:rsid w:val="00B95D08"/>
    <w:rsid w:val="00B9775A"/>
    <w:rsid w:val="00B977C4"/>
    <w:rsid w:val="00BA0729"/>
    <w:rsid w:val="00BA07DE"/>
    <w:rsid w:val="00BA0DD6"/>
    <w:rsid w:val="00BA1535"/>
    <w:rsid w:val="00BA1BAB"/>
    <w:rsid w:val="00BA211B"/>
    <w:rsid w:val="00BA22A5"/>
    <w:rsid w:val="00BA2B55"/>
    <w:rsid w:val="00BA4364"/>
    <w:rsid w:val="00BA4D71"/>
    <w:rsid w:val="00BA61DA"/>
    <w:rsid w:val="00BA62D7"/>
    <w:rsid w:val="00BA64E7"/>
    <w:rsid w:val="00BB05EB"/>
    <w:rsid w:val="00BB0BD9"/>
    <w:rsid w:val="00BB1F31"/>
    <w:rsid w:val="00BB2BC9"/>
    <w:rsid w:val="00BB33EB"/>
    <w:rsid w:val="00BB4189"/>
    <w:rsid w:val="00BB45C6"/>
    <w:rsid w:val="00BB46DE"/>
    <w:rsid w:val="00BB5233"/>
    <w:rsid w:val="00BB786B"/>
    <w:rsid w:val="00BB7B7B"/>
    <w:rsid w:val="00BC0A9E"/>
    <w:rsid w:val="00BC1556"/>
    <w:rsid w:val="00BC1841"/>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106F"/>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4D3B"/>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0B39"/>
    <w:rsid w:val="00C62C72"/>
    <w:rsid w:val="00C643A1"/>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B6CA7"/>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605A"/>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790"/>
    <w:rsid w:val="00D77825"/>
    <w:rsid w:val="00D7900B"/>
    <w:rsid w:val="00D83904"/>
    <w:rsid w:val="00D84012"/>
    <w:rsid w:val="00D846EC"/>
    <w:rsid w:val="00D84735"/>
    <w:rsid w:val="00D85D7C"/>
    <w:rsid w:val="00D906E1"/>
    <w:rsid w:val="00D91F36"/>
    <w:rsid w:val="00D91F67"/>
    <w:rsid w:val="00D92972"/>
    <w:rsid w:val="00D92C36"/>
    <w:rsid w:val="00D94EA2"/>
    <w:rsid w:val="00D95876"/>
    <w:rsid w:val="00D962D3"/>
    <w:rsid w:val="00D978B5"/>
    <w:rsid w:val="00DA03AC"/>
    <w:rsid w:val="00DA0A39"/>
    <w:rsid w:val="00DA0B90"/>
    <w:rsid w:val="00DA1E8A"/>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47839"/>
    <w:rsid w:val="00E493F3"/>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2277"/>
    <w:rsid w:val="00E94ACC"/>
    <w:rsid w:val="00E94AFE"/>
    <w:rsid w:val="00EA01EB"/>
    <w:rsid w:val="00EA032B"/>
    <w:rsid w:val="00EA15D8"/>
    <w:rsid w:val="00EA1FAC"/>
    <w:rsid w:val="00EA3121"/>
    <w:rsid w:val="00EA3BF7"/>
    <w:rsid w:val="00EA4036"/>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CC2CF"/>
    <w:rsid w:val="00ED2464"/>
    <w:rsid w:val="00ED2D29"/>
    <w:rsid w:val="00ED5E3F"/>
    <w:rsid w:val="00ED5E70"/>
    <w:rsid w:val="00ED6E86"/>
    <w:rsid w:val="00ED6F8E"/>
    <w:rsid w:val="00EE06B2"/>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31FB"/>
    <w:rsid w:val="00EF461D"/>
    <w:rsid w:val="00EF6110"/>
    <w:rsid w:val="00EF61FE"/>
    <w:rsid w:val="00EF67F1"/>
    <w:rsid w:val="00EF6BB7"/>
    <w:rsid w:val="00EF73DE"/>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1DE6"/>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46499"/>
    <w:rsid w:val="00F51E5E"/>
    <w:rsid w:val="00F521EF"/>
    <w:rsid w:val="00F5331E"/>
    <w:rsid w:val="00F54173"/>
    <w:rsid w:val="00F56532"/>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570"/>
    <w:rsid w:val="00F769C9"/>
    <w:rsid w:val="00F772A5"/>
    <w:rsid w:val="00F779BF"/>
    <w:rsid w:val="00F802EC"/>
    <w:rsid w:val="00F81110"/>
    <w:rsid w:val="00F83586"/>
    <w:rsid w:val="00F8420C"/>
    <w:rsid w:val="00F85476"/>
    <w:rsid w:val="00F85C79"/>
    <w:rsid w:val="00F90058"/>
    <w:rsid w:val="00F9068E"/>
    <w:rsid w:val="00F90695"/>
    <w:rsid w:val="00F9123F"/>
    <w:rsid w:val="00F91DD8"/>
    <w:rsid w:val="00F91FB9"/>
    <w:rsid w:val="00F927EF"/>
    <w:rsid w:val="00F93AB0"/>
    <w:rsid w:val="00F93D82"/>
    <w:rsid w:val="00F94AAD"/>
    <w:rsid w:val="00F94C46"/>
    <w:rsid w:val="00F9540E"/>
    <w:rsid w:val="00F95D14"/>
    <w:rsid w:val="00F95EDB"/>
    <w:rsid w:val="00FA02AA"/>
    <w:rsid w:val="00FA12E3"/>
    <w:rsid w:val="00FA2295"/>
    <w:rsid w:val="00FA358E"/>
    <w:rsid w:val="00FA5AA7"/>
    <w:rsid w:val="00FA7138"/>
    <w:rsid w:val="00FA7339"/>
    <w:rsid w:val="00FB013A"/>
    <w:rsid w:val="00FB15DD"/>
    <w:rsid w:val="00FB4CA7"/>
    <w:rsid w:val="00FB4D03"/>
    <w:rsid w:val="00FB6B38"/>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EB248"/>
    <w:rsid w:val="00FEED6B"/>
    <w:rsid w:val="00FF1199"/>
    <w:rsid w:val="00FF1304"/>
    <w:rsid w:val="00FF1645"/>
    <w:rsid w:val="00FF232D"/>
    <w:rsid w:val="00FF2C37"/>
    <w:rsid w:val="00FF3423"/>
    <w:rsid w:val="00FF4C67"/>
    <w:rsid w:val="00FF55D1"/>
    <w:rsid w:val="00FF6C0E"/>
    <w:rsid w:val="00FF7CAC"/>
    <w:rsid w:val="0103E206"/>
    <w:rsid w:val="010A8193"/>
    <w:rsid w:val="010B8E48"/>
    <w:rsid w:val="010B9010"/>
    <w:rsid w:val="01133746"/>
    <w:rsid w:val="01148AE7"/>
    <w:rsid w:val="0114D5AF"/>
    <w:rsid w:val="0117C3CA"/>
    <w:rsid w:val="011CD951"/>
    <w:rsid w:val="011D49AC"/>
    <w:rsid w:val="011F22EF"/>
    <w:rsid w:val="01245AD7"/>
    <w:rsid w:val="01286431"/>
    <w:rsid w:val="012A21ED"/>
    <w:rsid w:val="012DDC4F"/>
    <w:rsid w:val="012E4BE1"/>
    <w:rsid w:val="012F88E4"/>
    <w:rsid w:val="01314DBF"/>
    <w:rsid w:val="0133F08B"/>
    <w:rsid w:val="013587E5"/>
    <w:rsid w:val="013CDBA9"/>
    <w:rsid w:val="013D0574"/>
    <w:rsid w:val="013DB458"/>
    <w:rsid w:val="014450D4"/>
    <w:rsid w:val="0145F0E9"/>
    <w:rsid w:val="014C97DE"/>
    <w:rsid w:val="014E0838"/>
    <w:rsid w:val="0151CDD6"/>
    <w:rsid w:val="0153DBD4"/>
    <w:rsid w:val="0155E5E7"/>
    <w:rsid w:val="01598BA8"/>
    <w:rsid w:val="015C7D09"/>
    <w:rsid w:val="0162BA3A"/>
    <w:rsid w:val="016AD44B"/>
    <w:rsid w:val="016AE380"/>
    <w:rsid w:val="016C5887"/>
    <w:rsid w:val="016D6CA3"/>
    <w:rsid w:val="016F1648"/>
    <w:rsid w:val="0170EBE6"/>
    <w:rsid w:val="01715CC5"/>
    <w:rsid w:val="0174C3BA"/>
    <w:rsid w:val="01757699"/>
    <w:rsid w:val="0176CC99"/>
    <w:rsid w:val="0176E61D"/>
    <w:rsid w:val="017C7ABD"/>
    <w:rsid w:val="017C96E5"/>
    <w:rsid w:val="017F61F4"/>
    <w:rsid w:val="017FB8F8"/>
    <w:rsid w:val="01817DE4"/>
    <w:rsid w:val="01862BAE"/>
    <w:rsid w:val="01865212"/>
    <w:rsid w:val="0191CF78"/>
    <w:rsid w:val="0192D708"/>
    <w:rsid w:val="019B0B0F"/>
    <w:rsid w:val="019C78A7"/>
    <w:rsid w:val="019C9EAA"/>
    <w:rsid w:val="019F3539"/>
    <w:rsid w:val="01A41414"/>
    <w:rsid w:val="01A52277"/>
    <w:rsid w:val="01A857B1"/>
    <w:rsid w:val="01AC7507"/>
    <w:rsid w:val="01AF8EA3"/>
    <w:rsid w:val="01B02A0E"/>
    <w:rsid w:val="01B11B28"/>
    <w:rsid w:val="01B2A8B8"/>
    <w:rsid w:val="01B7BBDD"/>
    <w:rsid w:val="01BB22F8"/>
    <w:rsid w:val="01BBA95C"/>
    <w:rsid w:val="01C4FF48"/>
    <w:rsid w:val="01C543C8"/>
    <w:rsid w:val="01C8B700"/>
    <w:rsid w:val="01CBEA85"/>
    <w:rsid w:val="01CCBB61"/>
    <w:rsid w:val="01D5CA1C"/>
    <w:rsid w:val="01DD3038"/>
    <w:rsid w:val="01E1895A"/>
    <w:rsid w:val="01E2BCA5"/>
    <w:rsid w:val="01E5C0B6"/>
    <w:rsid w:val="01E72F4B"/>
    <w:rsid w:val="01EE9631"/>
    <w:rsid w:val="01F1FC7B"/>
    <w:rsid w:val="01F25029"/>
    <w:rsid w:val="01F286EB"/>
    <w:rsid w:val="01F3EC79"/>
    <w:rsid w:val="01F7A72F"/>
    <w:rsid w:val="01FCCEFD"/>
    <w:rsid w:val="01FFD3AF"/>
    <w:rsid w:val="0200FF56"/>
    <w:rsid w:val="0202F41A"/>
    <w:rsid w:val="0205C9C6"/>
    <w:rsid w:val="020CD1B4"/>
    <w:rsid w:val="020EE6A0"/>
    <w:rsid w:val="0211D0F8"/>
    <w:rsid w:val="021FFE08"/>
    <w:rsid w:val="022CAE4D"/>
    <w:rsid w:val="022F126D"/>
    <w:rsid w:val="022FEFA6"/>
    <w:rsid w:val="02349D7D"/>
    <w:rsid w:val="023689E3"/>
    <w:rsid w:val="0236C1D2"/>
    <w:rsid w:val="0238DBA6"/>
    <w:rsid w:val="023CD55F"/>
    <w:rsid w:val="0240C464"/>
    <w:rsid w:val="024CC058"/>
    <w:rsid w:val="024D1A24"/>
    <w:rsid w:val="024F4144"/>
    <w:rsid w:val="0258173A"/>
    <w:rsid w:val="02591CDE"/>
    <w:rsid w:val="02593533"/>
    <w:rsid w:val="025C0DDE"/>
    <w:rsid w:val="025E2D34"/>
    <w:rsid w:val="0260C985"/>
    <w:rsid w:val="02615C72"/>
    <w:rsid w:val="026388E2"/>
    <w:rsid w:val="026B38CB"/>
    <w:rsid w:val="0275E95E"/>
    <w:rsid w:val="0276CFDF"/>
    <w:rsid w:val="027767B0"/>
    <w:rsid w:val="0277F9CE"/>
    <w:rsid w:val="028529D2"/>
    <w:rsid w:val="028795A8"/>
    <w:rsid w:val="028B460D"/>
    <w:rsid w:val="028C6534"/>
    <w:rsid w:val="0291C473"/>
    <w:rsid w:val="0297242E"/>
    <w:rsid w:val="029A5929"/>
    <w:rsid w:val="029EB106"/>
    <w:rsid w:val="029F2675"/>
    <w:rsid w:val="02A14A1B"/>
    <w:rsid w:val="02A17C66"/>
    <w:rsid w:val="02A51676"/>
    <w:rsid w:val="02A57325"/>
    <w:rsid w:val="02AAB6CC"/>
    <w:rsid w:val="02ABBDFB"/>
    <w:rsid w:val="02AE463B"/>
    <w:rsid w:val="02B0A4CB"/>
    <w:rsid w:val="02B451DF"/>
    <w:rsid w:val="02B7F356"/>
    <w:rsid w:val="02B97547"/>
    <w:rsid w:val="02BF9B86"/>
    <w:rsid w:val="02C4E74E"/>
    <w:rsid w:val="02C92887"/>
    <w:rsid w:val="02CC9ED6"/>
    <w:rsid w:val="02CE95BF"/>
    <w:rsid w:val="02CEFC31"/>
    <w:rsid w:val="02D5C258"/>
    <w:rsid w:val="02D654E4"/>
    <w:rsid w:val="02D913B0"/>
    <w:rsid w:val="02DA4BFB"/>
    <w:rsid w:val="02DC7A95"/>
    <w:rsid w:val="02E17B27"/>
    <w:rsid w:val="02E5DA1E"/>
    <w:rsid w:val="02E6D746"/>
    <w:rsid w:val="02E90442"/>
    <w:rsid w:val="02E96C56"/>
    <w:rsid w:val="02E97D13"/>
    <w:rsid w:val="02EB08A9"/>
    <w:rsid w:val="02EF608B"/>
    <w:rsid w:val="02F16FFE"/>
    <w:rsid w:val="02FB49C4"/>
    <w:rsid w:val="030114B8"/>
    <w:rsid w:val="030876D8"/>
    <w:rsid w:val="030BC9C6"/>
    <w:rsid w:val="030D0A61"/>
    <w:rsid w:val="03103855"/>
    <w:rsid w:val="03125D66"/>
    <w:rsid w:val="03134054"/>
    <w:rsid w:val="031660ED"/>
    <w:rsid w:val="03247800"/>
    <w:rsid w:val="03274F34"/>
    <w:rsid w:val="032AC460"/>
    <w:rsid w:val="03317F0B"/>
    <w:rsid w:val="0333E52F"/>
    <w:rsid w:val="03364537"/>
    <w:rsid w:val="033695D6"/>
    <w:rsid w:val="0338456E"/>
    <w:rsid w:val="03388D00"/>
    <w:rsid w:val="033895C5"/>
    <w:rsid w:val="0338C7CA"/>
    <w:rsid w:val="033AEC10"/>
    <w:rsid w:val="033DC1B9"/>
    <w:rsid w:val="033E501D"/>
    <w:rsid w:val="03401A96"/>
    <w:rsid w:val="0347C1C3"/>
    <w:rsid w:val="034A0FA2"/>
    <w:rsid w:val="0351391E"/>
    <w:rsid w:val="035555DB"/>
    <w:rsid w:val="035EEE8D"/>
    <w:rsid w:val="035F31CF"/>
    <w:rsid w:val="03635983"/>
    <w:rsid w:val="0364CDF6"/>
    <w:rsid w:val="037D19DB"/>
    <w:rsid w:val="03809B59"/>
    <w:rsid w:val="0380D2B1"/>
    <w:rsid w:val="038120AC"/>
    <w:rsid w:val="038544E9"/>
    <w:rsid w:val="0385810D"/>
    <w:rsid w:val="038F9B76"/>
    <w:rsid w:val="0397E74F"/>
    <w:rsid w:val="03989F5E"/>
    <w:rsid w:val="039AE0BB"/>
    <w:rsid w:val="039BD485"/>
    <w:rsid w:val="039C5097"/>
    <w:rsid w:val="03A10E31"/>
    <w:rsid w:val="03A89E03"/>
    <w:rsid w:val="03ADA17A"/>
    <w:rsid w:val="03B35D11"/>
    <w:rsid w:val="03B3E9D5"/>
    <w:rsid w:val="03B45413"/>
    <w:rsid w:val="03B4B440"/>
    <w:rsid w:val="03B5A2D5"/>
    <w:rsid w:val="03B6D06B"/>
    <w:rsid w:val="03B7A21C"/>
    <w:rsid w:val="03B7A260"/>
    <w:rsid w:val="03B81B06"/>
    <w:rsid w:val="03BCB1B9"/>
    <w:rsid w:val="03BF2746"/>
    <w:rsid w:val="03C1394C"/>
    <w:rsid w:val="03C3AD0F"/>
    <w:rsid w:val="03C46358"/>
    <w:rsid w:val="03C7382F"/>
    <w:rsid w:val="03C93702"/>
    <w:rsid w:val="03C9A223"/>
    <w:rsid w:val="03CAD3EB"/>
    <w:rsid w:val="03CBA4A0"/>
    <w:rsid w:val="03CC1FFB"/>
    <w:rsid w:val="03CCEB29"/>
    <w:rsid w:val="03CD72A8"/>
    <w:rsid w:val="03CE2635"/>
    <w:rsid w:val="03D0BF14"/>
    <w:rsid w:val="03D11E48"/>
    <w:rsid w:val="03DCFC41"/>
    <w:rsid w:val="03E564C0"/>
    <w:rsid w:val="03E96E9A"/>
    <w:rsid w:val="03EA4CD1"/>
    <w:rsid w:val="03EA5FC5"/>
    <w:rsid w:val="03EB6801"/>
    <w:rsid w:val="03EC58A2"/>
    <w:rsid w:val="03F0265E"/>
    <w:rsid w:val="03F2B870"/>
    <w:rsid w:val="03F468E8"/>
    <w:rsid w:val="03F46C35"/>
    <w:rsid w:val="03F5B03A"/>
    <w:rsid w:val="03F6A3B0"/>
    <w:rsid w:val="03F8336C"/>
    <w:rsid w:val="03F98426"/>
    <w:rsid w:val="03FC500F"/>
    <w:rsid w:val="03FE27D4"/>
    <w:rsid w:val="040A5C7E"/>
    <w:rsid w:val="040C5336"/>
    <w:rsid w:val="040ED897"/>
    <w:rsid w:val="04132AAB"/>
    <w:rsid w:val="04162D68"/>
    <w:rsid w:val="041A686C"/>
    <w:rsid w:val="041A93E2"/>
    <w:rsid w:val="041AA65D"/>
    <w:rsid w:val="041DD40B"/>
    <w:rsid w:val="04220D1F"/>
    <w:rsid w:val="0428460E"/>
    <w:rsid w:val="0436F1B5"/>
    <w:rsid w:val="043D08AA"/>
    <w:rsid w:val="04404862"/>
    <w:rsid w:val="04405082"/>
    <w:rsid w:val="044579F2"/>
    <w:rsid w:val="044587FC"/>
    <w:rsid w:val="0446F549"/>
    <w:rsid w:val="04485AC8"/>
    <w:rsid w:val="04533190"/>
    <w:rsid w:val="0453BCEC"/>
    <w:rsid w:val="04555B59"/>
    <w:rsid w:val="0458578C"/>
    <w:rsid w:val="045A0A1F"/>
    <w:rsid w:val="045C1604"/>
    <w:rsid w:val="045D7045"/>
    <w:rsid w:val="046805B1"/>
    <w:rsid w:val="04699264"/>
    <w:rsid w:val="0469CBE1"/>
    <w:rsid w:val="046AC3F5"/>
    <w:rsid w:val="046CBA55"/>
    <w:rsid w:val="046EB240"/>
    <w:rsid w:val="04720940"/>
    <w:rsid w:val="0473643A"/>
    <w:rsid w:val="04738F30"/>
    <w:rsid w:val="04756A88"/>
    <w:rsid w:val="04772651"/>
    <w:rsid w:val="047A196D"/>
    <w:rsid w:val="047B4D1F"/>
    <w:rsid w:val="047BA832"/>
    <w:rsid w:val="047C4D1E"/>
    <w:rsid w:val="047FD815"/>
    <w:rsid w:val="04807557"/>
    <w:rsid w:val="04827B12"/>
    <w:rsid w:val="04833ACE"/>
    <w:rsid w:val="0485C2D5"/>
    <w:rsid w:val="0485D0D0"/>
    <w:rsid w:val="0486B2CA"/>
    <w:rsid w:val="0489E18B"/>
    <w:rsid w:val="049B2922"/>
    <w:rsid w:val="049C77FF"/>
    <w:rsid w:val="049F587C"/>
    <w:rsid w:val="049FB566"/>
    <w:rsid w:val="04A67EC4"/>
    <w:rsid w:val="04A7E6A0"/>
    <w:rsid w:val="04A8C89E"/>
    <w:rsid w:val="04AA29BD"/>
    <w:rsid w:val="04AF309C"/>
    <w:rsid w:val="04B073B9"/>
    <w:rsid w:val="04B452D3"/>
    <w:rsid w:val="04B837FA"/>
    <w:rsid w:val="04B84873"/>
    <w:rsid w:val="04C0E53A"/>
    <w:rsid w:val="04C1EF05"/>
    <w:rsid w:val="04C24BFC"/>
    <w:rsid w:val="04C52385"/>
    <w:rsid w:val="04C897D4"/>
    <w:rsid w:val="04CA7C45"/>
    <w:rsid w:val="04CB488F"/>
    <w:rsid w:val="04CEBFCF"/>
    <w:rsid w:val="04D100A8"/>
    <w:rsid w:val="04D34E39"/>
    <w:rsid w:val="04D54727"/>
    <w:rsid w:val="04D6691D"/>
    <w:rsid w:val="04D731FA"/>
    <w:rsid w:val="04D92BE9"/>
    <w:rsid w:val="04E149A3"/>
    <w:rsid w:val="04E1DDEB"/>
    <w:rsid w:val="04E22CE4"/>
    <w:rsid w:val="04E2A1EC"/>
    <w:rsid w:val="04E70308"/>
    <w:rsid w:val="04E72F65"/>
    <w:rsid w:val="04EA0969"/>
    <w:rsid w:val="04EB481D"/>
    <w:rsid w:val="04ED4C30"/>
    <w:rsid w:val="04EEAEFC"/>
    <w:rsid w:val="04EF41FB"/>
    <w:rsid w:val="04EF5406"/>
    <w:rsid w:val="04EFA7C4"/>
    <w:rsid w:val="04F1BE3D"/>
    <w:rsid w:val="04F4F050"/>
    <w:rsid w:val="04F5D2BF"/>
    <w:rsid w:val="04F97F40"/>
    <w:rsid w:val="04F9DD34"/>
    <w:rsid w:val="04F9F7CB"/>
    <w:rsid w:val="04FC0A60"/>
    <w:rsid w:val="04FF2284"/>
    <w:rsid w:val="0501808E"/>
    <w:rsid w:val="0503A4E2"/>
    <w:rsid w:val="0508033A"/>
    <w:rsid w:val="050B958A"/>
    <w:rsid w:val="050FC31B"/>
    <w:rsid w:val="0513E903"/>
    <w:rsid w:val="051AF9D7"/>
    <w:rsid w:val="051CD19C"/>
    <w:rsid w:val="051FDAD2"/>
    <w:rsid w:val="0522AC53"/>
    <w:rsid w:val="0522D25C"/>
    <w:rsid w:val="0524030C"/>
    <w:rsid w:val="052534D2"/>
    <w:rsid w:val="05257011"/>
    <w:rsid w:val="0527739F"/>
    <w:rsid w:val="0527CDF4"/>
    <w:rsid w:val="0528C2B4"/>
    <w:rsid w:val="0534A8BC"/>
    <w:rsid w:val="05358ED5"/>
    <w:rsid w:val="0535FA20"/>
    <w:rsid w:val="053CDE92"/>
    <w:rsid w:val="053CF480"/>
    <w:rsid w:val="053F07E0"/>
    <w:rsid w:val="05489B8D"/>
    <w:rsid w:val="0548AA42"/>
    <w:rsid w:val="0552AA64"/>
    <w:rsid w:val="05530E24"/>
    <w:rsid w:val="05555B6E"/>
    <w:rsid w:val="055DEA7D"/>
    <w:rsid w:val="0562D4C8"/>
    <w:rsid w:val="0562F640"/>
    <w:rsid w:val="056655EB"/>
    <w:rsid w:val="056823E4"/>
    <w:rsid w:val="056B16E3"/>
    <w:rsid w:val="056D2134"/>
    <w:rsid w:val="0577B59B"/>
    <w:rsid w:val="05784391"/>
    <w:rsid w:val="057CB047"/>
    <w:rsid w:val="057D947C"/>
    <w:rsid w:val="058168AD"/>
    <w:rsid w:val="05871435"/>
    <w:rsid w:val="0588E012"/>
    <w:rsid w:val="05961465"/>
    <w:rsid w:val="059760B1"/>
    <w:rsid w:val="05980A45"/>
    <w:rsid w:val="05985598"/>
    <w:rsid w:val="059B4C9A"/>
    <w:rsid w:val="059D3759"/>
    <w:rsid w:val="05A00AC9"/>
    <w:rsid w:val="05B0BBD4"/>
    <w:rsid w:val="05B2D34C"/>
    <w:rsid w:val="05B4A271"/>
    <w:rsid w:val="05B4C3B0"/>
    <w:rsid w:val="05BF3DC8"/>
    <w:rsid w:val="05C023AF"/>
    <w:rsid w:val="05C24D2C"/>
    <w:rsid w:val="05C36EAB"/>
    <w:rsid w:val="05C3AAC4"/>
    <w:rsid w:val="05C3F5FB"/>
    <w:rsid w:val="05C4166F"/>
    <w:rsid w:val="05C6B576"/>
    <w:rsid w:val="05CB19D1"/>
    <w:rsid w:val="05CE1D90"/>
    <w:rsid w:val="05CE9EF3"/>
    <w:rsid w:val="05D54875"/>
    <w:rsid w:val="05D5E0B1"/>
    <w:rsid w:val="05D6C2D4"/>
    <w:rsid w:val="05D85D9D"/>
    <w:rsid w:val="05DAD049"/>
    <w:rsid w:val="05DF8589"/>
    <w:rsid w:val="05E63C26"/>
    <w:rsid w:val="05E696A5"/>
    <w:rsid w:val="05E6BFA5"/>
    <w:rsid w:val="05E842D2"/>
    <w:rsid w:val="05EA44B8"/>
    <w:rsid w:val="05EDC1D8"/>
    <w:rsid w:val="05F04D53"/>
    <w:rsid w:val="05F17240"/>
    <w:rsid w:val="05F26DA2"/>
    <w:rsid w:val="05F4CBD6"/>
    <w:rsid w:val="05FCC669"/>
    <w:rsid w:val="0600DA27"/>
    <w:rsid w:val="0601FA41"/>
    <w:rsid w:val="06060F86"/>
    <w:rsid w:val="0606B7CC"/>
    <w:rsid w:val="06082994"/>
    <w:rsid w:val="060A2F05"/>
    <w:rsid w:val="060B6108"/>
    <w:rsid w:val="060BDF8B"/>
    <w:rsid w:val="060CA01A"/>
    <w:rsid w:val="060D035D"/>
    <w:rsid w:val="0614190E"/>
    <w:rsid w:val="0618CFAD"/>
    <w:rsid w:val="06196983"/>
    <w:rsid w:val="061C2CB0"/>
    <w:rsid w:val="061DF07D"/>
    <w:rsid w:val="06214B1F"/>
    <w:rsid w:val="06239EB8"/>
    <w:rsid w:val="0623CD2D"/>
    <w:rsid w:val="0624D89C"/>
    <w:rsid w:val="06253A5E"/>
    <w:rsid w:val="06276DAC"/>
    <w:rsid w:val="062883DD"/>
    <w:rsid w:val="0629FF4B"/>
    <w:rsid w:val="062B4279"/>
    <w:rsid w:val="062F88F8"/>
    <w:rsid w:val="0631C5C4"/>
    <w:rsid w:val="0631FAC7"/>
    <w:rsid w:val="0636B2FC"/>
    <w:rsid w:val="063A6C4F"/>
    <w:rsid w:val="063AD85E"/>
    <w:rsid w:val="063B3FF1"/>
    <w:rsid w:val="063C96A4"/>
    <w:rsid w:val="064504CF"/>
    <w:rsid w:val="0646A1F0"/>
    <w:rsid w:val="064BFF63"/>
    <w:rsid w:val="064C441A"/>
    <w:rsid w:val="06513156"/>
    <w:rsid w:val="0655C1E7"/>
    <w:rsid w:val="065694DB"/>
    <w:rsid w:val="06579C43"/>
    <w:rsid w:val="0658E863"/>
    <w:rsid w:val="065A5F32"/>
    <w:rsid w:val="065DA5B3"/>
    <w:rsid w:val="065E6B95"/>
    <w:rsid w:val="065E966A"/>
    <w:rsid w:val="065FC437"/>
    <w:rsid w:val="06620544"/>
    <w:rsid w:val="066445A1"/>
    <w:rsid w:val="0664F059"/>
    <w:rsid w:val="066F8F71"/>
    <w:rsid w:val="0670688C"/>
    <w:rsid w:val="0681F4DF"/>
    <w:rsid w:val="0684D89E"/>
    <w:rsid w:val="0685D85A"/>
    <w:rsid w:val="0691086B"/>
    <w:rsid w:val="0692C09E"/>
    <w:rsid w:val="06946CD4"/>
    <w:rsid w:val="069791C6"/>
    <w:rsid w:val="069D9A9B"/>
    <w:rsid w:val="069E84F3"/>
    <w:rsid w:val="069FBAE6"/>
    <w:rsid w:val="06A3348A"/>
    <w:rsid w:val="06AA535A"/>
    <w:rsid w:val="06AC66DB"/>
    <w:rsid w:val="06AD0156"/>
    <w:rsid w:val="06ADA751"/>
    <w:rsid w:val="06ADC7C6"/>
    <w:rsid w:val="06AE19CB"/>
    <w:rsid w:val="06AF122B"/>
    <w:rsid w:val="06AFDC3C"/>
    <w:rsid w:val="06B30009"/>
    <w:rsid w:val="06B321C4"/>
    <w:rsid w:val="06B4A214"/>
    <w:rsid w:val="06B5482B"/>
    <w:rsid w:val="06B7BC72"/>
    <w:rsid w:val="06C120A8"/>
    <w:rsid w:val="06C20C96"/>
    <w:rsid w:val="06CB3FA2"/>
    <w:rsid w:val="06CDA626"/>
    <w:rsid w:val="06D3706E"/>
    <w:rsid w:val="06DBCB83"/>
    <w:rsid w:val="06E25585"/>
    <w:rsid w:val="06E55F37"/>
    <w:rsid w:val="06E7D215"/>
    <w:rsid w:val="06E8999D"/>
    <w:rsid w:val="06F45188"/>
    <w:rsid w:val="06FA5234"/>
    <w:rsid w:val="06FA54DA"/>
    <w:rsid w:val="06FAD309"/>
    <w:rsid w:val="06FCC700"/>
    <w:rsid w:val="07012C75"/>
    <w:rsid w:val="070A0D6C"/>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63951"/>
    <w:rsid w:val="07277F40"/>
    <w:rsid w:val="0727A049"/>
    <w:rsid w:val="072A9116"/>
    <w:rsid w:val="072FD418"/>
    <w:rsid w:val="07327E9C"/>
    <w:rsid w:val="0736E30E"/>
    <w:rsid w:val="073803AB"/>
    <w:rsid w:val="0738907F"/>
    <w:rsid w:val="07393A6B"/>
    <w:rsid w:val="073E1EC7"/>
    <w:rsid w:val="074788BC"/>
    <w:rsid w:val="074E4581"/>
    <w:rsid w:val="07509282"/>
    <w:rsid w:val="0751E305"/>
    <w:rsid w:val="07558276"/>
    <w:rsid w:val="0755EFA0"/>
    <w:rsid w:val="075B5B17"/>
    <w:rsid w:val="075F7200"/>
    <w:rsid w:val="075FCB0B"/>
    <w:rsid w:val="076306FA"/>
    <w:rsid w:val="076C402A"/>
    <w:rsid w:val="076DE3E4"/>
    <w:rsid w:val="07756656"/>
    <w:rsid w:val="077693F4"/>
    <w:rsid w:val="0777CBE7"/>
    <w:rsid w:val="07873780"/>
    <w:rsid w:val="078E2F42"/>
    <w:rsid w:val="078FDF83"/>
    <w:rsid w:val="0790975B"/>
    <w:rsid w:val="07909FF2"/>
    <w:rsid w:val="07924074"/>
    <w:rsid w:val="07956574"/>
    <w:rsid w:val="0796A741"/>
    <w:rsid w:val="079BC3ED"/>
    <w:rsid w:val="079C3AA0"/>
    <w:rsid w:val="079EBF35"/>
    <w:rsid w:val="07A169D1"/>
    <w:rsid w:val="07ABC820"/>
    <w:rsid w:val="07B3E470"/>
    <w:rsid w:val="07B43A87"/>
    <w:rsid w:val="07B59EB8"/>
    <w:rsid w:val="07B94B41"/>
    <w:rsid w:val="07BD90F5"/>
    <w:rsid w:val="07BFBF29"/>
    <w:rsid w:val="07C0880B"/>
    <w:rsid w:val="07C16C6E"/>
    <w:rsid w:val="07C3B248"/>
    <w:rsid w:val="07C5C7F5"/>
    <w:rsid w:val="07CAAD9F"/>
    <w:rsid w:val="07CC4012"/>
    <w:rsid w:val="07D57FE5"/>
    <w:rsid w:val="07DFCFA8"/>
    <w:rsid w:val="07E3DF82"/>
    <w:rsid w:val="07E5B77C"/>
    <w:rsid w:val="07EF9D2B"/>
    <w:rsid w:val="07F38FD8"/>
    <w:rsid w:val="07F54197"/>
    <w:rsid w:val="07F6C65A"/>
    <w:rsid w:val="07F7270E"/>
    <w:rsid w:val="07F7F3BB"/>
    <w:rsid w:val="07F81749"/>
    <w:rsid w:val="07F855D4"/>
    <w:rsid w:val="07F99C13"/>
    <w:rsid w:val="07FB6EB9"/>
    <w:rsid w:val="07FC3B90"/>
    <w:rsid w:val="0802FFE7"/>
    <w:rsid w:val="08044B67"/>
    <w:rsid w:val="0806CC95"/>
    <w:rsid w:val="080743B4"/>
    <w:rsid w:val="0809CC31"/>
    <w:rsid w:val="080C582D"/>
    <w:rsid w:val="0814DA7A"/>
    <w:rsid w:val="0816A02B"/>
    <w:rsid w:val="081702C0"/>
    <w:rsid w:val="0822ADD1"/>
    <w:rsid w:val="0825FF4C"/>
    <w:rsid w:val="0826D690"/>
    <w:rsid w:val="082E2B1D"/>
    <w:rsid w:val="082F5E56"/>
    <w:rsid w:val="08308487"/>
    <w:rsid w:val="08323966"/>
    <w:rsid w:val="08325584"/>
    <w:rsid w:val="0832C7CD"/>
    <w:rsid w:val="083699A5"/>
    <w:rsid w:val="0839351D"/>
    <w:rsid w:val="08398CBC"/>
    <w:rsid w:val="083B4A01"/>
    <w:rsid w:val="0840D190"/>
    <w:rsid w:val="0842E474"/>
    <w:rsid w:val="08457D0B"/>
    <w:rsid w:val="0847B06E"/>
    <w:rsid w:val="0847CEFA"/>
    <w:rsid w:val="084C0929"/>
    <w:rsid w:val="084ED06A"/>
    <w:rsid w:val="084EE583"/>
    <w:rsid w:val="085326F5"/>
    <w:rsid w:val="085491CF"/>
    <w:rsid w:val="08549A21"/>
    <w:rsid w:val="08574D5E"/>
    <w:rsid w:val="085CC49C"/>
    <w:rsid w:val="085DD7B5"/>
    <w:rsid w:val="085F713F"/>
    <w:rsid w:val="085F95DB"/>
    <w:rsid w:val="0860D217"/>
    <w:rsid w:val="0863224F"/>
    <w:rsid w:val="08669939"/>
    <w:rsid w:val="086993A1"/>
    <w:rsid w:val="0870C4CB"/>
    <w:rsid w:val="08718E64"/>
    <w:rsid w:val="0875ECF9"/>
    <w:rsid w:val="08801626"/>
    <w:rsid w:val="08846E0F"/>
    <w:rsid w:val="088AAFDB"/>
    <w:rsid w:val="089021E9"/>
    <w:rsid w:val="0898E81D"/>
    <w:rsid w:val="08A051B9"/>
    <w:rsid w:val="08A31DA4"/>
    <w:rsid w:val="08B0E63F"/>
    <w:rsid w:val="08B0FD05"/>
    <w:rsid w:val="08B5905F"/>
    <w:rsid w:val="08B96339"/>
    <w:rsid w:val="08BA4FC4"/>
    <w:rsid w:val="08BAFC1D"/>
    <w:rsid w:val="08BCFC18"/>
    <w:rsid w:val="08BDB147"/>
    <w:rsid w:val="08C611D9"/>
    <w:rsid w:val="08CB73F9"/>
    <w:rsid w:val="08CC3635"/>
    <w:rsid w:val="08CDA481"/>
    <w:rsid w:val="08CEBDF6"/>
    <w:rsid w:val="08CF993E"/>
    <w:rsid w:val="08D1823F"/>
    <w:rsid w:val="08D8B64C"/>
    <w:rsid w:val="08DE2611"/>
    <w:rsid w:val="08E2593A"/>
    <w:rsid w:val="08E76DB3"/>
    <w:rsid w:val="08EA4F11"/>
    <w:rsid w:val="08F08210"/>
    <w:rsid w:val="08F616F8"/>
    <w:rsid w:val="08FC6517"/>
    <w:rsid w:val="08FE4601"/>
    <w:rsid w:val="090121B3"/>
    <w:rsid w:val="0902DDB9"/>
    <w:rsid w:val="09066264"/>
    <w:rsid w:val="09083C2C"/>
    <w:rsid w:val="090C1315"/>
    <w:rsid w:val="090D0E25"/>
    <w:rsid w:val="0913DC3F"/>
    <w:rsid w:val="09152C67"/>
    <w:rsid w:val="0917D367"/>
    <w:rsid w:val="091B955C"/>
    <w:rsid w:val="09281353"/>
    <w:rsid w:val="0929B13B"/>
    <w:rsid w:val="092E06CD"/>
    <w:rsid w:val="092F0CF4"/>
    <w:rsid w:val="09337765"/>
    <w:rsid w:val="093714BE"/>
    <w:rsid w:val="09426DDE"/>
    <w:rsid w:val="094378BD"/>
    <w:rsid w:val="0943BD4B"/>
    <w:rsid w:val="094A7064"/>
    <w:rsid w:val="094F57E1"/>
    <w:rsid w:val="0953D142"/>
    <w:rsid w:val="09569973"/>
    <w:rsid w:val="09579889"/>
    <w:rsid w:val="0957CE07"/>
    <w:rsid w:val="095AB164"/>
    <w:rsid w:val="0961B94A"/>
    <w:rsid w:val="09620CFD"/>
    <w:rsid w:val="0963C2FD"/>
    <w:rsid w:val="0963C882"/>
    <w:rsid w:val="09644B15"/>
    <w:rsid w:val="096A2F4B"/>
    <w:rsid w:val="096CE51F"/>
    <w:rsid w:val="096D3C90"/>
    <w:rsid w:val="096E9A45"/>
    <w:rsid w:val="0972E0B3"/>
    <w:rsid w:val="09778115"/>
    <w:rsid w:val="097D5FFB"/>
    <w:rsid w:val="09850042"/>
    <w:rsid w:val="0985965A"/>
    <w:rsid w:val="098731A7"/>
    <w:rsid w:val="0989C548"/>
    <w:rsid w:val="098D1A8C"/>
    <w:rsid w:val="098FDFC7"/>
    <w:rsid w:val="09917C75"/>
    <w:rsid w:val="09938F19"/>
    <w:rsid w:val="0993EC19"/>
    <w:rsid w:val="0996830D"/>
    <w:rsid w:val="09980FC1"/>
    <w:rsid w:val="0999C68A"/>
    <w:rsid w:val="099BBB9B"/>
    <w:rsid w:val="099E46A4"/>
    <w:rsid w:val="09A03827"/>
    <w:rsid w:val="09A4AFB3"/>
    <w:rsid w:val="09AAFB14"/>
    <w:rsid w:val="09AEC6B0"/>
    <w:rsid w:val="09B182E9"/>
    <w:rsid w:val="09BAE903"/>
    <w:rsid w:val="09BB10EF"/>
    <w:rsid w:val="09BCBA84"/>
    <w:rsid w:val="09C2827B"/>
    <w:rsid w:val="09C4DBEA"/>
    <w:rsid w:val="09C4F72D"/>
    <w:rsid w:val="09C727B4"/>
    <w:rsid w:val="09C7B0EE"/>
    <w:rsid w:val="09C9FB7E"/>
    <w:rsid w:val="09CA5E8A"/>
    <w:rsid w:val="09CFB419"/>
    <w:rsid w:val="09D09921"/>
    <w:rsid w:val="09D6F8A9"/>
    <w:rsid w:val="09DC3124"/>
    <w:rsid w:val="09E0D7F0"/>
    <w:rsid w:val="09E14D6C"/>
    <w:rsid w:val="09E456E6"/>
    <w:rsid w:val="09EAACC8"/>
    <w:rsid w:val="09ED35A7"/>
    <w:rsid w:val="09F09F82"/>
    <w:rsid w:val="09F0CC28"/>
    <w:rsid w:val="09F32FEB"/>
    <w:rsid w:val="09F74B8B"/>
    <w:rsid w:val="09F91A80"/>
    <w:rsid w:val="09FA3145"/>
    <w:rsid w:val="09FDD462"/>
    <w:rsid w:val="09FEC9B0"/>
    <w:rsid w:val="0A008283"/>
    <w:rsid w:val="0A03059D"/>
    <w:rsid w:val="0A059F00"/>
    <w:rsid w:val="0A0A4844"/>
    <w:rsid w:val="0A0CA2D4"/>
    <w:rsid w:val="0A0F1DD5"/>
    <w:rsid w:val="0A160EC4"/>
    <w:rsid w:val="0A18E3FE"/>
    <w:rsid w:val="0A1B1A0B"/>
    <w:rsid w:val="0A1C5841"/>
    <w:rsid w:val="0A2918A3"/>
    <w:rsid w:val="0A29F993"/>
    <w:rsid w:val="0A335D45"/>
    <w:rsid w:val="0A3490DD"/>
    <w:rsid w:val="0A34D096"/>
    <w:rsid w:val="0A3A8969"/>
    <w:rsid w:val="0A40B540"/>
    <w:rsid w:val="0A47860B"/>
    <w:rsid w:val="0A48DFF5"/>
    <w:rsid w:val="0A4EF8F5"/>
    <w:rsid w:val="0A4F59EE"/>
    <w:rsid w:val="0A5142DE"/>
    <w:rsid w:val="0A51501A"/>
    <w:rsid w:val="0A517D86"/>
    <w:rsid w:val="0A5A55DA"/>
    <w:rsid w:val="0A5B4B63"/>
    <w:rsid w:val="0A5BD6D1"/>
    <w:rsid w:val="0A5E30EB"/>
    <w:rsid w:val="0A606B5F"/>
    <w:rsid w:val="0A63ACD9"/>
    <w:rsid w:val="0A6796D0"/>
    <w:rsid w:val="0A6CEA78"/>
    <w:rsid w:val="0A6F24E0"/>
    <w:rsid w:val="0A745335"/>
    <w:rsid w:val="0A7B56DE"/>
    <w:rsid w:val="0A7D63E2"/>
    <w:rsid w:val="0A7DFE65"/>
    <w:rsid w:val="0A7EFED1"/>
    <w:rsid w:val="0A80D25B"/>
    <w:rsid w:val="0A83A0D6"/>
    <w:rsid w:val="0A87E928"/>
    <w:rsid w:val="0A8A8630"/>
    <w:rsid w:val="0A8C0A7F"/>
    <w:rsid w:val="0A8DC20B"/>
    <w:rsid w:val="0A9524E2"/>
    <w:rsid w:val="0A973E4A"/>
    <w:rsid w:val="0A9A04E3"/>
    <w:rsid w:val="0AA42D26"/>
    <w:rsid w:val="0AADADB3"/>
    <w:rsid w:val="0AB09F3C"/>
    <w:rsid w:val="0AB64E04"/>
    <w:rsid w:val="0AB765BD"/>
    <w:rsid w:val="0ABC4307"/>
    <w:rsid w:val="0ABE69C4"/>
    <w:rsid w:val="0ABE81E3"/>
    <w:rsid w:val="0ABEAC82"/>
    <w:rsid w:val="0AC0BFAD"/>
    <w:rsid w:val="0AC36C00"/>
    <w:rsid w:val="0AC55DBA"/>
    <w:rsid w:val="0AC81EAC"/>
    <w:rsid w:val="0AC94F42"/>
    <w:rsid w:val="0ACBC184"/>
    <w:rsid w:val="0ACDB217"/>
    <w:rsid w:val="0ACF745A"/>
    <w:rsid w:val="0ACFF104"/>
    <w:rsid w:val="0AD18A0A"/>
    <w:rsid w:val="0AD2D945"/>
    <w:rsid w:val="0AD80110"/>
    <w:rsid w:val="0ADA7085"/>
    <w:rsid w:val="0ADF53DB"/>
    <w:rsid w:val="0ADFEFF0"/>
    <w:rsid w:val="0AE208BA"/>
    <w:rsid w:val="0AE9EBCE"/>
    <w:rsid w:val="0AEA9A64"/>
    <w:rsid w:val="0AEE1B9E"/>
    <w:rsid w:val="0AEFDDD5"/>
    <w:rsid w:val="0AF0408E"/>
    <w:rsid w:val="0AF29AD2"/>
    <w:rsid w:val="0AF62D07"/>
    <w:rsid w:val="0AF7C8C7"/>
    <w:rsid w:val="0AFA368F"/>
    <w:rsid w:val="0B036B87"/>
    <w:rsid w:val="0B03B2F7"/>
    <w:rsid w:val="0B06D29A"/>
    <w:rsid w:val="0B078012"/>
    <w:rsid w:val="0B07E6F8"/>
    <w:rsid w:val="0B08CF84"/>
    <w:rsid w:val="0B09236F"/>
    <w:rsid w:val="0B0C71C1"/>
    <w:rsid w:val="0B1098B5"/>
    <w:rsid w:val="0B1392EA"/>
    <w:rsid w:val="0B144EC3"/>
    <w:rsid w:val="0B1CDFEE"/>
    <w:rsid w:val="0B1D43A1"/>
    <w:rsid w:val="0B1D48A8"/>
    <w:rsid w:val="0B1D6BF6"/>
    <w:rsid w:val="0B20FC89"/>
    <w:rsid w:val="0B22C49A"/>
    <w:rsid w:val="0B25C959"/>
    <w:rsid w:val="0B2DBCEC"/>
    <w:rsid w:val="0B31DCB8"/>
    <w:rsid w:val="0B34AF6E"/>
    <w:rsid w:val="0B3E0C30"/>
    <w:rsid w:val="0B3E6D57"/>
    <w:rsid w:val="0B4032AD"/>
    <w:rsid w:val="0B447B56"/>
    <w:rsid w:val="0B449051"/>
    <w:rsid w:val="0B451E62"/>
    <w:rsid w:val="0B4539E5"/>
    <w:rsid w:val="0B471D6A"/>
    <w:rsid w:val="0B4E43F8"/>
    <w:rsid w:val="0B4F804A"/>
    <w:rsid w:val="0B513B31"/>
    <w:rsid w:val="0B58C336"/>
    <w:rsid w:val="0B5A2256"/>
    <w:rsid w:val="0B5A42CD"/>
    <w:rsid w:val="0B5ADA47"/>
    <w:rsid w:val="0B5F4DC7"/>
    <w:rsid w:val="0B60264B"/>
    <w:rsid w:val="0B621069"/>
    <w:rsid w:val="0B670CA4"/>
    <w:rsid w:val="0B67C740"/>
    <w:rsid w:val="0B695036"/>
    <w:rsid w:val="0B6F1D28"/>
    <w:rsid w:val="0B711A9C"/>
    <w:rsid w:val="0B7744BE"/>
    <w:rsid w:val="0B787AC4"/>
    <w:rsid w:val="0B7C0C8D"/>
    <w:rsid w:val="0B7E7F57"/>
    <w:rsid w:val="0B86B76D"/>
    <w:rsid w:val="0B87D4C2"/>
    <w:rsid w:val="0B883C75"/>
    <w:rsid w:val="0B8A8090"/>
    <w:rsid w:val="0B8BFDD1"/>
    <w:rsid w:val="0B8D8B90"/>
    <w:rsid w:val="0B9277D4"/>
    <w:rsid w:val="0B96A2B9"/>
    <w:rsid w:val="0B9A1831"/>
    <w:rsid w:val="0B9C52E4"/>
    <w:rsid w:val="0B9C9084"/>
    <w:rsid w:val="0B9FAACA"/>
    <w:rsid w:val="0BA2FBA0"/>
    <w:rsid w:val="0BA32B76"/>
    <w:rsid w:val="0BA9FE94"/>
    <w:rsid w:val="0BAE8CE9"/>
    <w:rsid w:val="0BB0A655"/>
    <w:rsid w:val="0BB0EEC3"/>
    <w:rsid w:val="0BB1605C"/>
    <w:rsid w:val="0BB49AFA"/>
    <w:rsid w:val="0BB5CB52"/>
    <w:rsid w:val="0BBA24FD"/>
    <w:rsid w:val="0BBC467D"/>
    <w:rsid w:val="0BBEE556"/>
    <w:rsid w:val="0BC2B0C2"/>
    <w:rsid w:val="0BC8A068"/>
    <w:rsid w:val="0BC93A54"/>
    <w:rsid w:val="0BCD6431"/>
    <w:rsid w:val="0BCDCC7E"/>
    <w:rsid w:val="0BD31504"/>
    <w:rsid w:val="0BD37502"/>
    <w:rsid w:val="0BD956CF"/>
    <w:rsid w:val="0BEA1ABC"/>
    <w:rsid w:val="0BEA9B9D"/>
    <w:rsid w:val="0BEAA17A"/>
    <w:rsid w:val="0BEE80BB"/>
    <w:rsid w:val="0BEFCC03"/>
    <w:rsid w:val="0BEFE429"/>
    <w:rsid w:val="0BF3F8E1"/>
    <w:rsid w:val="0BF61F0E"/>
    <w:rsid w:val="0BF83368"/>
    <w:rsid w:val="0BF99CA3"/>
    <w:rsid w:val="0BFC9B57"/>
    <w:rsid w:val="0BFF54DC"/>
    <w:rsid w:val="0C09D75F"/>
    <w:rsid w:val="0C1233B4"/>
    <w:rsid w:val="0C12B72A"/>
    <w:rsid w:val="0C182112"/>
    <w:rsid w:val="0C18DE21"/>
    <w:rsid w:val="0C1DD3F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9178"/>
    <w:rsid w:val="0C44A073"/>
    <w:rsid w:val="0C4A6D28"/>
    <w:rsid w:val="0C4BB817"/>
    <w:rsid w:val="0C4EC0BF"/>
    <w:rsid w:val="0C571B50"/>
    <w:rsid w:val="0C576B1D"/>
    <w:rsid w:val="0C58E8C6"/>
    <w:rsid w:val="0C59B608"/>
    <w:rsid w:val="0C5D272A"/>
    <w:rsid w:val="0C5DB939"/>
    <w:rsid w:val="0C62D138"/>
    <w:rsid w:val="0C65C7FF"/>
    <w:rsid w:val="0C6727E9"/>
    <w:rsid w:val="0C68DAD4"/>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DCC7"/>
    <w:rsid w:val="0C90F0C6"/>
    <w:rsid w:val="0C980F68"/>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E4083"/>
    <w:rsid w:val="0CBF93CA"/>
    <w:rsid w:val="0CC1BDDD"/>
    <w:rsid w:val="0CC48BBD"/>
    <w:rsid w:val="0CC60D2D"/>
    <w:rsid w:val="0CC6F915"/>
    <w:rsid w:val="0CC94435"/>
    <w:rsid w:val="0CC9BF09"/>
    <w:rsid w:val="0CCF0EEB"/>
    <w:rsid w:val="0CD14D92"/>
    <w:rsid w:val="0CD76E83"/>
    <w:rsid w:val="0CDD9A61"/>
    <w:rsid w:val="0CDEDF57"/>
    <w:rsid w:val="0CE0E36B"/>
    <w:rsid w:val="0CE79E4D"/>
    <w:rsid w:val="0CEA405C"/>
    <w:rsid w:val="0CEA9B7A"/>
    <w:rsid w:val="0CECF950"/>
    <w:rsid w:val="0CF0687C"/>
    <w:rsid w:val="0CF45B46"/>
    <w:rsid w:val="0CF99ECF"/>
    <w:rsid w:val="0D01D0AE"/>
    <w:rsid w:val="0D0BE5CB"/>
    <w:rsid w:val="0D0CFC9F"/>
    <w:rsid w:val="0D0E016D"/>
    <w:rsid w:val="0D0E11F2"/>
    <w:rsid w:val="0D10858B"/>
    <w:rsid w:val="0D10AD2D"/>
    <w:rsid w:val="0D1D3892"/>
    <w:rsid w:val="0D2F0147"/>
    <w:rsid w:val="0D3515F8"/>
    <w:rsid w:val="0D36C32B"/>
    <w:rsid w:val="0D3745B1"/>
    <w:rsid w:val="0D386838"/>
    <w:rsid w:val="0D399C8F"/>
    <w:rsid w:val="0D3A701E"/>
    <w:rsid w:val="0D3BBD28"/>
    <w:rsid w:val="0D413D82"/>
    <w:rsid w:val="0D43C5EC"/>
    <w:rsid w:val="0D4ABF3E"/>
    <w:rsid w:val="0D4CF841"/>
    <w:rsid w:val="0D5501F3"/>
    <w:rsid w:val="0D5A6A9B"/>
    <w:rsid w:val="0D604E94"/>
    <w:rsid w:val="0D619CC8"/>
    <w:rsid w:val="0D61DD60"/>
    <w:rsid w:val="0D62C2E7"/>
    <w:rsid w:val="0D65AADF"/>
    <w:rsid w:val="0D69B1C4"/>
    <w:rsid w:val="0D69F22A"/>
    <w:rsid w:val="0D6C9BF8"/>
    <w:rsid w:val="0D6CF2F7"/>
    <w:rsid w:val="0D6D8AE0"/>
    <w:rsid w:val="0D6DCD76"/>
    <w:rsid w:val="0D6E7EC0"/>
    <w:rsid w:val="0D6EB4B6"/>
    <w:rsid w:val="0D76A700"/>
    <w:rsid w:val="0D77B8BB"/>
    <w:rsid w:val="0D7BC8D6"/>
    <w:rsid w:val="0D7DD526"/>
    <w:rsid w:val="0D7DD711"/>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2D4B"/>
    <w:rsid w:val="0DA1C683"/>
    <w:rsid w:val="0DAD6777"/>
    <w:rsid w:val="0DAF78D6"/>
    <w:rsid w:val="0DB0F9CF"/>
    <w:rsid w:val="0DB1084F"/>
    <w:rsid w:val="0DB1A093"/>
    <w:rsid w:val="0DB288E2"/>
    <w:rsid w:val="0DB30255"/>
    <w:rsid w:val="0DB5469F"/>
    <w:rsid w:val="0DB5C19B"/>
    <w:rsid w:val="0DB7ACE3"/>
    <w:rsid w:val="0DB87C09"/>
    <w:rsid w:val="0DBEE0F4"/>
    <w:rsid w:val="0DC384E9"/>
    <w:rsid w:val="0DC4DC71"/>
    <w:rsid w:val="0DCB192D"/>
    <w:rsid w:val="0DCBA512"/>
    <w:rsid w:val="0DDF7647"/>
    <w:rsid w:val="0DE82A5F"/>
    <w:rsid w:val="0DE8A491"/>
    <w:rsid w:val="0DEACB79"/>
    <w:rsid w:val="0DEBB0B2"/>
    <w:rsid w:val="0DECDD36"/>
    <w:rsid w:val="0DEE7C9C"/>
    <w:rsid w:val="0DF2EBBC"/>
    <w:rsid w:val="0DF3C57D"/>
    <w:rsid w:val="0DFC0A68"/>
    <w:rsid w:val="0E01D90D"/>
    <w:rsid w:val="0E052206"/>
    <w:rsid w:val="0E09595C"/>
    <w:rsid w:val="0E0A8D33"/>
    <w:rsid w:val="0E0B16F9"/>
    <w:rsid w:val="0E0C0E99"/>
    <w:rsid w:val="0E0C46A4"/>
    <w:rsid w:val="0E1081D0"/>
    <w:rsid w:val="0E139342"/>
    <w:rsid w:val="0E144D55"/>
    <w:rsid w:val="0E1D7036"/>
    <w:rsid w:val="0E1F203B"/>
    <w:rsid w:val="0E205497"/>
    <w:rsid w:val="0E206691"/>
    <w:rsid w:val="0E25B480"/>
    <w:rsid w:val="0E2A14B0"/>
    <w:rsid w:val="0E2EF077"/>
    <w:rsid w:val="0E2F36AE"/>
    <w:rsid w:val="0E37E0F7"/>
    <w:rsid w:val="0E47B9F6"/>
    <w:rsid w:val="0E4839BB"/>
    <w:rsid w:val="0E49AC2C"/>
    <w:rsid w:val="0E4DA763"/>
    <w:rsid w:val="0E50B40F"/>
    <w:rsid w:val="0E52D84B"/>
    <w:rsid w:val="0E54551F"/>
    <w:rsid w:val="0E54AF9B"/>
    <w:rsid w:val="0E54E96A"/>
    <w:rsid w:val="0E55C9CD"/>
    <w:rsid w:val="0E56C39E"/>
    <w:rsid w:val="0E5C8495"/>
    <w:rsid w:val="0E5CC852"/>
    <w:rsid w:val="0E5DEF7D"/>
    <w:rsid w:val="0E5F85F8"/>
    <w:rsid w:val="0E604F6B"/>
    <w:rsid w:val="0E60DF37"/>
    <w:rsid w:val="0E611AA4"/>
    <w:rsid w:val="0E63A255"/>
    <w:rsid w:val="0E686111"/>
    <w:rsid w:val="0E697D7A"/>
    <w:rsid w:val="0E6B5704"/>
    <w:rsid w:val="0E74BBAE"/>
    <w:rsid w:val="0E7E6463"/>
    <w:rsid w:val="0E8238B1"/>
    <w:rsid w:val="0E8399CE"/>
    <w:rsid w:val="0E8428D2"/>
    <w:rsid w:val="0E85E7D1"/>
    <w:rsid w:val="0E8B0CAC"/>
    <w:rsid w:val="0E8D958D"/>
    <w:rsid w:val="0E8DA1DF"/>
    <w:rsid w:val="0E8E079E"/>
    <w:rsid w:val="0E8F7107"/>
    <w:rsid w:val="0E91E6A9"/>
    <w:rsid w:val="0E9555C7"/>
    <w:rsid w:val="0E994C51"/>
    <w:rsid w:val="0E9A4DF5"/>
    <w:rsid w:val="0E9D9B15"/>
    <w:rsid w:val="0EA27C46"/>
    <w:rsid w:val="0EA34FAB"/>
    <w:rsid w:val="0EA5245C"/>
    <w:rsid w:val="0EAA9A26"/>
    <w:rsid w:val="0EB01784"/>
    <w:rsid w:val="0EB27274"/>
    <w:rsid w:val="0EB5140C"/>
    <w:rsid w:val="0EBAA438"/>
    <w:rsid w:val="0EBF1F58"/>
    <w:rsid w:val="0EC5FF74"/>
    <w:rsid w:val="0EC70054"/>
    <w:rsid w:val="0EC84FE3"/>
    <w:rsid w:val="0EC8799E"/>
    <w:rsid w:val="0EC92451"/>
    <w:rsid w:val="0ED20903"/>
    <w:rsid w:val="0EE2C6B2"/>
    <w:rsid w:val="0EE313A3"/>
    <w:rsid w:val="0EE4882B"/>
    <w:rsid w:val="0EE7A93B"/>
    <w:rsid w:val="0EEA093A"/>
    <w:rsid w:val="0EEB465E"/>
    <w:rsid w:val="0EEC3BBC"/>
    <w:rsid w:val="0EECC17B"/>
    <w:rsid w:val="0EF47D1D"/>
    <w:rsid w:val="0EFB6E36"/>
    <w:rsid w:val="0F01DA49"/>
    <w:rsid w:val="0F02B74C"/>
    <w:rsid w:val="0F11AF6E"/>
    <w:rsid w:val="0F16D4D2"/>
    <w:rsid w:val="0F18A694"/>
    <w:rsid w:val="0F1B587C"/>
    <w:rsid w:val="0F21DE16"/>
    <w:rsid w:val="0F2AEA7C"/>
    <w:rsid w:val="0F2F58F0"/>
    <w:rsid w:val="0F3092E8"/>
    <w:rsid w:val="0F3281A2"/>
    <w:rsid w:val="0F341042"/>
    <w:rsid w:val="0F3660AB"/>
    <w:rsid w:val="0F3D0597"/>
    <w:rsid w:val="0F4233F2"/>
    <w:rsid w:val="0F452A96"/>
    <w:rsid w:val="0F471B54"/>
    <w:rsid w:val="0F47EAD1"/>
    <w:rsid w:val="0F49D354"/>
    <w:rsid w:val="0F4CE65D"/>
    <w:rsid w:val="0F4EBBBE"/>
    <w:rsid w:val="0F5070E9"/>
    <w:rsid w:val="0F54AD04"/>
    <w:rsid w:val="0F5A0A82"/>
    <w:rsid w:val="0F5CB18B"/>
    <w:rsid w:val="0F5D76B9"/>
    <w:rsid w:val="0F5DF753"/>
    <w:rsid w:val="0F605893"/>
    <w:rsid w:val="0F62D324"/>
    <w:rsid w:val="0F64A131"/>
    <w:rsid w:val="0F654974"/>
    <w:rsid w:val="0F682D30"/>
    <w:rsid w:val="0F6B6900"/>
    <w:rsid w:val="0F6D3EE6"/>
    <w:rsid w:val="0F707145"/>
    <w:rsid w:val="0F710B7D"/>
    <w:rsid w:val="0F738301"/>
    <w:rsid w:val="0F7407ED"/>
    <w:rsid w:val="0F7C558A"/>
    <w:rsid w:val="0F81243D"/>
    <w:rsid w:val="0F82B89C"/>
    <w:rsid w:val="0F88F1D3"/>
    <w:rsid w:val="0F8902C5"/>
    <w:rsid w:val="0F8D8DD4"/>
    <w:rsid w:val="0F915354"/>
    <w:rsid w:val="0F921477"/>
    <w:rsid w:val="0F964E4A"/>
    <w:rsid w:val="0F9B4E5F"/>
    <w:rsid w:val="0FA2A873"/>
    <w:rsid w:val="0FA2D688"/>
    <w:rsid w:val="0FA6760C"/>
    <w:rsid w:val="0FA90442"/>
    <w:rsid w:val="0FA961FB"/>
    <w:rsid w:val="0FB0977C"/>
    <w:rsid w:val="0FB229FF"/>
    <w:rsid w:val="0FB24A80"/>
    <w:rsid w:val="0FB720CA"/>
    <w:rsid w:val="0FC0730C"/>
    <w:rsid w:val="0FC08DEC"/>
    <w:rsid w:val="0FC42C4E"/>
    <w:rsid w:val="0FC6E2CA"/>
    <w:rsid w:val="0FC75E34"/>
    <w:rsid w:val="0FC9D1E7"/>
    <w:rsid w:val="0FCB4E26"/>
    <w:rsid w:val="0FCBCEE1"/>
    <w:rsid w:val="0FCD802A"/>
    <w:rsid w:val="0FD84E83"/>
    <w:rsid w:val="0FD910D2"/>
    <w:rsid w:val="0FDE4597"/>
    <w:rsid w:val="0FDF063D"/>
    <w:rsid w:val="0FDF1901"/>
    <w:rsid w:val="0FE250C2"/>
    <w:rsid w:val="0FE255BB"/>
    <w:rsid w:val="0FE4FCDF"/>
    <w:rsid w:val="0FE562B6"/>
    <w:rsid w:val="0FE70966"/>
    <w:rsid w:val="0FEE8872"/>
    <w:rsid w:val="0FF02580"/>
    <w:rsid w:val="0FF29A1F"/>
    <w:rsid w:val="0FF2D30F"/>
    <w:rsid w:val="0FF49B64"/>
    <w:rsid w:val="0FF55856"/>
    <w:rsid w:val="0FF9270C"/>
    <w:rsid w:val="0FFC9CB9"/>
    <w:rsid w:val="0FFF9548"/>
    <w:rsid w:val="10060ADB"/>
    <w:rsid w:val="1006C645"/>
    <w:rsid w:val="1007CEBE"/>
    <w:rsid w:val="100B4A08"/>
    <w:rsid w:val="101318A1"/>
    <w:rsid w:val="1014683B"/>
    <w:rsid w:val="10146E73"/>
    <w:rsid w:val="10174AD2"/>
    <w:rsid w:val="1017982E"/>
    <w:rsid w:val="101CE886"/>
    <w:rsid w:val="101F655C"/>
    <w:rsid w:val="102128F3"/>
    <w:rsid w:val="1024B7D6"/>
    <w:rsid w:val="10278E50"/>
    <w:rsid w:val="102A23EE"/>
    <w:rsid w:val="102D11D0"/>
    <w:rsid w:val="102D5D1B"/>
    <w:rsid w:val="102DCAAF"/>
    <w:rsid w:val="102F0DB0"/>
    <w:rsid w:val="1031C3FF"/>
    <w:rsid w:val="1036A6AE"/>
    <w:rsid w:val="103779DE"/>
    <w:rsid w:val="103898C7"/>
    <w:rsid w:val="103D024B"/>
    <w:rsid w:val="103E4843"/>
    <w:rsid w:val="103E4A1F"/>
    <w:rsid w:val="103E5E72"/>
    <w:rsid w:val="10403DA4"/>
    <w:rsid w:val="10481D22"/>
    <w:rsid w:val="104B9CA8"/>
    <w:rsid w:val="104E7B42"/>
    <w:rsid w:val="104EF1DB"/>
    <w:rsid w:val="105176A0"/>
    <w:rsid w:val="10551D19"/>
    <w:rsid w:val="10610AC2"/>
    <w:rsid w:val="1066FDF6"/>
    <w:rsid w:val="1067CD9F"/>
    <w:rsid w:val="106ACDD0"/>
    <w:rsid w:val="106C17F8"/>
    <w:rsid w:val="10700C7B"/>
    <w:rsid w:val="1074B1F7"/>
    <w:rsid w:val="1075CF10"/>
    <w:rsid w:val="107679C9"/>
    <w:rsid w:val="107AB8F0"/>
    <w:rsid w:val="107ABC42"/>
    <w:rsid w:val="107DD64C"/>
    <w:rsid w:val="10816544"/>
    <w:rsid w:val="1081B1D0"/>
    <w:rsid w:val="10854765"/>
    <w:rsid w:val="10869168"/>
    <w:rsid w:val="1086A839"/>
    <w:rsid w:val="10897A46"/>
    <w:rsid w:val="108B56FA"/>
    <w:rsid w:val="108E126D"/>
    <w:rsid w:val="1090FF4B"/>
    <w:rsid w:val="1098F6D8"/>
    <w:rsid w:val="109BC8E8"/>
    <w:rsid w:val="109ED088"/>
    <w:rsid w:val="10A0F096"/>
    <w:rsid w:val="10A356F8"/>
    <w:rsid w:val="10A36C05"/>
    <w:rsid w:val="10A4CF36"/>
    <w:rsid w:val="10A7C1FC"/>
    <w:rsid w:val="10A8E53E"/>
    <w:rsid w:val="10AA4331"/>
    <w:rsid w:val="10AFC0DD"/>
    <w:rsid w:val="10AFD0CD"/>
    <w:rsid w:val="10B32E95"/>
    <w:rsid w:val="10B36998"/>
    <w:rsid w:val="10B61E38"/>
    <w:rsid w:val="10B68754"/>
    <w:rsid w:val="10B68C69"/>
    <w:rsid w:val="10B879F6"/>
    <w:rsid w:val="10C0FB84"/>
    <w:rsid w:val="10C6BDFB"/>
    <w:rsid w:val="10C7315E"/>
    <w:rsid w:val="10C80342"/>
    <w:rsid w:val="10CB5BEE"/>
    <w:rsid w:val="10CCDB42"/>
    <w:rsid w:val="10CD7196"/>
    <w:rsid w:val="10DA7463"/>
    <w:rsid w:val="10DAD198"/>
    <w:rsid w:val="10DAF397"/>
    <w:rsid w:val="10DC1BDD"/>
    <w:rsid w:val="10DD74EA"/>
    <w:rsid w:val="10E02F79"/>
    <w:rsid w:val="10E0CA72"/>
    <w:rsid w:val="10E2AD80"/>
    <w:rsid w:val="10E52614"/>
    <w:rsid w:val="10E6088E"/>
    <w:rsid w:val="10E87226"/>
    <w:rsid w:val="10EFF070"/>
    <w:rsid w:val="10F5CC9F"/>
    <w:rsid w:val="10F5DAE3"/>
    <w:rsid w:val="10FC7E01"/>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2CA6E"/>
    <w:rsid w:val="11262852"/>
    <w:rsid w:val="1126A69A"/>
    <w:rsid w:val="112C0A8D"/>
    <w:rsid w:val="112C290F"/>
    <w:rsid w:val="11312A5C"/>
    <w:rsid w:val="113518A3"/>
    <w:rsid w:val="1135E648"/>
    <w:rsid w:val="1136039F"/>
    <w:rsid w:val="1142C047"/>
    <w:rsid w:val="1142FF22"/>
    <w:rsid w:val="114F2F1E"/>
    <w:rsid w:val="11505C62"/>
    <w:rsid w:val="115719BA"/>
    <w:rsid w:val="1158E15B"/>
    <w:rsid w:val="115BD726"/>
    <w:rsid w:val="115FE42B"/>
    <w:rsid w:val="1161F357"/>
    <w:rsid w:val="116D05A0"/>
    <w:rsid w:val="116E4047"/>
    <w:rsid w:val="116E423B"/>
    <w:rsid w:val="116FD9D4"/>
    <w:rsid w:val="1171D462"/>
    <w:rsid w:val="117A89C8"/>
    <w:rsid w:val="117AB700"/>
    <w:rsid w:val="117BD5E0"/>
    <w:rsid w:val="117F6CF6"/>
    <w:rsid w:val="1180355D"/>
    <w:rsid w:val="1180FE63"/>
    <w:rsid w:val="11814CEE"/>
    <w:rsid w:val="118350A4"/>
    <w:rsid w:val="1183D08F"/>
    <w:rsid w:val="1185A0C8"/>
    <w:rsid w:val="1185B537"/>
    <w:rsid w:val="1189CACF"/>
    <w:rsid w:val="118A5C12"/>
    <w:rsid w:val="118B1B35"/>
    <w:rsid w:val="118C4D3E"/>
    <w:rsid w:val="118E143D"/>
    <w:rsid w:val="11946D0D"/>
    <w:rsid w:val="119890BE"/>
    <w:rsid w:val="1198E759"/>
    <w:rsid w:val="1198F816"/>
    <w:rsid w:val="11995298"/>
    <w:rsid w:val="119C4779"/>
    <w:rsid w:val="11A1B8EF"/>
    <w:rsid w:val="11AC35BD"/>
    <w:rsid w:val="11ACE984"/>
    <w:rsid w:val="11ACFEC5"/>
    <w:rsid w:val="11B163E4"/>
    <w:rsid w:val="11B4528A"/>
    <w:rsid w:val="11B9B447"/>
    <w:rsid w:val="11BAA69F"/>
    <w:rsid w:val="11BD8271"/>
    <w:rsid w:val="11BE6110"/>
    <w:rsid w:val="11C5E821"/>
    <w:rsid w:val="11C6EC06"/>
    <w:rsid w:val="11CD92EA"/>
    <w:rsid w:val="11CF965F"/>
    <w:rsid w:val="11D1B403"/>
    <w:rsid w:val="11D2486B"/>
    <w:rsid w:val="11D54CE7"/>
    <w:rsid w:val="11DDF32B"/>
    <w:rsid w:val="11DEA5FC"/>
    <w:rsid w:val="11E099BF"/>
    <w:rsid w:val="11E0F82B"/>
    <w:rsid w:val="11E14E78"/>
    <w:rsid w:val="11E24BB8"/>
    <w:rsid w:val="11E59DD1"/>
    <w:rsid w:val="11EA6052"/>
    <w:rsid w:val="11EAA34A"/>
    <w:rsid w:val="11F1B49B"/>
    <w:rsid w:val="11F61C0A"/>
    <w:rsid w:val="11F6FFD9"/>
    <w:rsid w:val="11F81A8E"/>
    <w:rsid w:val="11FB8C72"/>
    <w:rsid w:val="11FBD0D2"/>
    <w:rsid w:val="11FCCD14"/>
    <w:rsid w:val="11FDAC33"/>
    <w:rsid w:val="11FE1213"/>
    <w:rsid w:val="11FF912A"/>
    <w:rsid w:val="1201B912"/>
    <w:rsid w:val="1202A999"/>
    <w:rsid w:val="1204D377"/>
    <w:rsid w:val="120B9468"/>
    <w:rsid w:val="12161318"/>
    <w:rsid w:val="1219AE84"/>
    <w:rsid w:val="1219D7F0"/>
    <w:rsid w:val="121A1ABD"/>
    <w:rsid w:val="121B673F"/>
    <w:rsid w:val="121C06EB"/>
    <w:rsid w:val="121D2128"/>
    <w:rsid w:val="1224A2D6"/>
    <w:rsid w:val="1226E82B"/>
    <w:rsid w:val="1229C904"/>
    <w:rsid w:val="122A620E"/>
    <w:rsid w:val="122CCFAC"/>
    <w:rsid w:val="1235E532"/>
    <w:rsid w:val="123D8615"/>
    <w:rsid w:val="123E790B"/>
    <w:rsid w:val="12402D3F"/>
    <w:rsid w:val="1248F1C7"/>
    <w:rsid w:val="12499D1D"/>
    <w:rsid w:val="124C7DD9"/>
    <w:rsid w:val="124D0CA5"/>
    <w:rsid w:val="124DC53C"/>
    <w:rsid w:val="124E27CB"/>
    <w:rsid w:val="124F93E5"/>
    <w:rsid w:val="124FB86C"/>
    <w:rsid w:val="1253FD2C"/>
    <w:rsid w:val="12557697"/>
    <w:rsid w:val="1259A2E5"/>
    <w:rsid w:val="1259AA0D"/>
    <w:rsid w:val="125C2370"/>
    <w:rsid w:val="125C5A4A"/>
    <w:rsid w:val="125F68BF"/>
    <w:rsid w:val="12672C4F"/>
    <w:rsid w:val="126A4872"/>
    <w:rsid w:val="127340B9"/>
    <w:rsid w:val="12753143"/>
    <w:rsid w:val="1278508F"/>
    <w:rsid w:val="127F0C98"/>
    <w:rsid w:val="1281DAA7"/>
    <w:rsid w:val="1283F4FD"/>
    <w:rsid w:val="128448C5"/>
    <w:rsid w:val="12873E48"/>
    <w:rsid w:val="128A0A2C"/>
    <w:rsid w:val="128D04EB"/>
    <w:rsid w:val="128FDA28"/>
    <w:rsid w:val="129528F7"/>
    <w:rsid w:val="12973FE9"/>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A7860"/>
    <w:rsid w:val="12CC21E9"/>
    <w:rsid w:val="12CDA0BA"/>
    <w:rsid w:val="12CDE17D"/>
    <w:rsid w:val="12D03F01"/>
    <w:rsid w:val="12D08017"/>
    <w:rsid w:val="12D1D9A8"/>
    <w:rsid w:val="12D3FB35"/>
    <w:rsid w:val="12D4DB2A"/>
    <w:rsid w:val="12D660F3"/>
    <w:rsid w:val="12D90362"/>
    <w:rsid w:val="12DB2A3D"/>
    <w:rsid w:val="12DE9010"/>
    <w:rsid w:val="12DEE997"/>
    <w:rsid w:val="12E02244"/>
    <w:rsid w:val="12E0B5CF"/>
    <w:rsid w:val="12E5A1E3"/>
    <w:rsid w:val="12E70858"/>
    <w:rsid w:val="12E71E14"/>
    <w:rsid w:val="12E87639"/>
    <w:rsid w:val="12E8B02F"/>
    <w:rsid w:val="12EEFECF"/>
    <w:rsid w:val="12EF18F8"/>
    <w:rsid w:val="12FD7F33"/>
    <w:rsid w:val="13009A9C"/>
    <w:rsid w:val="13015C45"/>
    <w:rsid w:val="1304C199"/>
    <w:rsid w:val="130A461E"/>
    <w:rsid w:val="130C65CF"/>
    <w:rsid w:val="130DB746"/>
    <w:rsid w:val="130EACEE"/>
    <w:rsid w:val="130F2AA2"/>
    <w:rsid w:val="131B2527"/>
    <w:rsid w:val="131F934A"/>
    <w:rsid w:val="13286500"/>
    <w:rsid w:val="1329F743"/>
    <w:rsid w:val="132BE55E"/>
    <w:rsid w:val="13323077"/>
    <w:rsid w:val="1337A20F"/>
    <w:rsid w:val="1337AB8A"/>
    <w:rsid w:val="1337E3F6"/>
    <w:rsid w:val="1341A638"/>
    <w:rsid w:val="13457147"/>
    <w:rsid w:val="1349FCB3"/>
    <w:rsid w:val="134A9E45"/>
    <w:rsid w:val="134BBACC"/>
    <w:rsid w:val="134C5F8A"/>
    <w:rsid w:val="134D8698"/>
    <w:rsid w:val="135294C2"/>
    <w:rsid w:val="1354597D"/>
    <w:rsid w:val="1355FB74"/>
    <w:rsid w:val="1356A87D"/>
    <w:rsid w:val="1358B987"/>
    <w:rsid w:val="135B4648"/>
    <w:rsid w:val="13618F0D"/>
    <w:rsid w:val="13636E72"/>
    <w:rsid w:val="136964C1"/>
    <w:rsid w:val="136B8E41"/>
    <w:rsid w:val="136EA6E7"/>
    <w:rsid w:val="137060ED"/>
    <w:rsid w:val="13747F51"/>
    <w:rsid w:val="137C47B8"/>
    <w:rsid w:val="137D251E"/>
    <w:rsid w:val="137DDAEF"/>
    <w:rsid w:val="1380276B"/>
    <w:rsid w:val="1380414C"/>
    <w:rsid w:val="1380A588"/>
    <w:rsid w:val="13878563"/>
    <w:rsid w:val="1388FB35"/>
    <w:rsid w:val="138AACA7"/>
    <w:rsid w:val="138C8229"/>
    <w:rsid w:val="138CA3AC"/>
    <w:rsid w:val="1393B269"/>
    <w:rsid w:val="1393EDE7"/>
    <w:rsid w:val="1394C320"/>
    <w:rsid w:val="13975CD3"/>
    <w:rsid w:val="13997C94"/>
    <w:rsid w:val="139CD17B"/>
    <w:rsid w:val="139D8FF7"/>
    <w:rsid w:val="13A21DF3"/>
    <w:rsid w:val="13A63F65"/>
    <w:rsid w:val="13A812DF"/>
    <w:rsid w:val="13AAC7D7"/>
    <w:rsid w:val="13ABE553"/>
    <w:rsid w:val="13AF4191"/>
    <w:rsid w:val="13B2318A"/>
    <w:rsid w:val="13B51184"/>
    <w:rsid w:val="13B665A6"/>
    <w:rsid w:val="13B6D45A"/>
    <w:rsid w:val="13B753E2"/>
    <w:rsid w:val="13B7B83B"/>
    <w:rsid w:val="13BAEF8F"/>
    <w:rsid w:val="13C03D38"/>
    <w:rsid w:val="13C2AAEA"/>
    <w:rsid w:val="13C3A7FA"/>
    <w:rsid w:val="13C53A99"/>
    <w:rsid w:val="13C96E73"/>
    <w:rsid w:val="13CA1DE1"/>
    <w:rsid w:val="13CB51DB"/>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64B35"/>
    <w:rsid w:val="13F9CADD"/>
    <w:rsid w:val="13FA6FD4"/>
    <w:rsid w:val="14071BCD"/>
    <w:rsid w:val="14078FD3"/>
    <w:rsid w:val="1407BB5B"/>
    <w:rsid w:val="140D2C1D"/>
    <w:rsid w:val="141257D2"/>
    <w:rsid w:val="1412F826"/>
    <w:rsid w:val="14168798"/>
    <w:rsid w:val="1418F90A"/>
    <w:rsid w:val="14259630"/>
    <w:rsid w:val="142612C5"/>
    <w:rsid w:val="14397581"/>
    <w:rsid w:val="1439A3CF"/>
    <w:rsid w:val="143A7215"/>
    <w:rsid w:val="1441028F"/>
    <w:rsid w:val="144102A6"/>
    <w:rsid w:val="14412CE1"/>
    <w:rsid w:val="14447EFC"/>
    <w:rsid w:val="1445BBC9"/>
    <w:rsid w:val="14495EB6"/>
    <w:rsid w:val="144FBE9E"/>
    <w:rsid w:val="14506917"/>
    <w:rsid w:val="1456371F"/>
    <w:rsid w:val="1457EF96"/>
    <w:rsid w:val="1458A2FE"/>
    <w:rsid w:val="1464A97F"/>
    <w:rsid w:val="1465999B"/>
    <w:rsid w:val="146B2ABD"/>
    <w:rsid w:val="1472A7C3"/>
    <w:rsid w:val="14732957"/>
    <w:rsid w:val="14742453"/>
    <w:rsid w:val="147FAB63"/>
    <w:rsid w:val="1484089F"/>
    <w:rsid w:val="1486B4FB"/>
    <w:rsid w:val="148891CC"/>
    <w:rsid w:val="148A53FA"/>
    <w:rsid w:val="148A91ED"/>
    <w:rsid w:val="148DC704"/>
    <w:rsid w:val="148FC2D4"/>
    <w:rsid w:val="148FDCC1"/>
    <w:rsid w:val="1490357B"/>
    <w:rsid w:val="14919AFB"/>
    <w:rsid w:val="14957E50"/>
    <w:rsid w:val="1496BAF6"/>
    <w:rsid w:val="1496BF89"/>
    <w:rsid w:val="149D4E71"/>
    <w:rsid w:val="149E58E2"/>
    <w:rsid w:val="149E8328"/>
    <w:rsid w:val="14A5A10E"/>
    <w:rsid w:val="14ABCBB5"/>
    <w:rsid w:val="14AC1E5A"/>
    <w:rsid w:val="14AC492B"/>
    <w:rsid w:val="14ACA64F"/>
    <w:rsid w:val="14AF2475"/>
    <w:rsid w:val="14B0BCB6"/>
    <w:rsid w:val="14B37822"/>
    <w:rsid w:val="14B3F50D"/>
    <w:rsid w:val="14B569A2"/>
    <w:rsid w:val="14B85932"/>
    <w:rsid w:val="14B97132"/>
    <w:rsid w:val="14BF0709"/>
    <w:rsid w:val="14C76B28"/>
    <w:rsid w:val="14C79E7A"/>
    <w:rsid w:val="14C80C5C"/>
    <w:rsid w:val="14C88711"/>
    <w:rsid w:val="14CA28A5"/>
    <w:rsid w:val="14CE3616"/>
    <w:rsid w:val="14D0580B"/>
    <w:rsid w:val="14D0CE90"/>
    <w:rsid w:val="14D2695E"/>
    <w:rsid w:val="14D4E7B6"/>
    <w:rsid w:val="14D81F4C"/>
    <w:rsid w:val="14E3DDAB"/>
    <w:rsid w:val="14E3DEBA"/>
    <w:rsid w:val="14E45063"/>
    <w:rsid w:val="14E80B52"/>
    <w:rsid w:val="14E812B1"/>
    <w:rsid w:val="14E8E5D5"/>
    <w:rsid w:val="14EA3CCD"/>
    <w:rsid w:val="14ED676C"/>
    <w:rsid w:val="14EF4813"/>
    <w:rsid w:val="14F1DD3D"/>
    <w:rsid w:val="14FFA3E7"/>
    <w:rsid w:val="15020E67"/>
    <w:rsid w:val="150B7B92"/>
    <w:rsid w:val="150D46BF"/>
    <w:rsid w:val="1511CE34"/>
    <w:rsid w:val="15124E7A"/>
    <w:rsid w:val="15128E77"/>
    <w:rsid w:val="15199BD6"/>
    <w:rsid w:val="151BA666"/>
    <w:rsid w:val="151BD67E"/>
    <w:rsid w:val="152031BD"/>
    <w:rsid w:val="1523BA79"/>
    <w:rsid w:val="152A664D"/>
    <w:rsid w:val="15327799"/>
    <w:rsid w:val="15347AF0"/>
    <w:rsid w:val="153493ED"/>
    <w:rsid w:val="1537AE55"/>
    <w:rsid w:val="1539FE68"/>
    <w:rsid w:val="153D6FE3"/>
    <w:rsid w:val="15416F21"/>
    <w:rsid w:val="15436356"/>
    <w:rsid w:val="15475FB1"/>
    <w:rsid w:val="15479242"/>
    <w:rsid w:val="1548EB7C"/>
    <w:rsid w:val="1556D053"/>
    <w:rsid w:val="1557ACB3"/>
    <w:rsid w:val="1559DF4C"/>
    <w:rsid w:val="155F709A"/>
    <w:rsid w:val="155FD9AC"/>
    <w:rsid w:val="1563981B"/>
    <w:rsid w:val="1566689F"/>
    <w:rsid w:val="156961DE"/>
    <w:rsid w:val="156B6707"/>
    <w:rsid w:val="156DFF62"/>
    <w:rsid w:val="156EAEE5"/>
    <w:rsid w:val="15799172"/>
    <w:rsid w:val="157D3A5F"/>
    <w:rsid w:val="157E5AF1"/>
    <w:rsid w:val="157E6EE8"/>
    <w:rsid w:val="157F0E29"/>
    <w:rsid w:val="1580E93B"/>
    <w:rsid w:val="158288D7"/>
    <w:rsid w:val="158468B9"/>
    <w:rsid w:val="1586AB54"/>
    <w:rsid w:val="158C5AD9"/>
    <w:rsid w:val="158C6B32"/>
    <w:rsid w:val="158CCE92"/>
    <w:rsid w:val="158D78E9"/>
    <w:rsid w:val="158EE0DE"/>
    <w:rsid w:val="158F3C5F"/>
    <w:rsid w:val="15913481"/>
    <w:rsid w:val="1592636A"/>
    <w:rsid w:val="159361D1"/>
    <w:rsid w:val="1593A9A8"/>
    <w:rsid w:val="1595B64D"/>
    <w:rsid w:val="15975A9F"/>
    <w:rsid w:val="159935AE"/>
    <w:rsid w:val="1599A3A3"/>
    <w:rsid w:val="159EAB59"/>
    <w:rsid w:val="15A0D1FE"/>
    <w:rsid w:val="15A7AC28"/>
    <w:rsid w:val="15AD93BC"/>
    <w:rsid w:val="15AE3972"/>
    <w:rsid w:val="15AE3E93"/>
    <w:rsid w:val="15B6285B"/>
    <w:rsid w:val="15B8B156"/>
    <w:rsid w:val="15BAB24F"/>
    <w:rsid w:val="15BB2477"/>
    <w:rsid w:val="15BDD527"/>
    <w:rsid w:val="15BEEF5C"/>
    <w:rsid w:val="15C74A3C"/>
    <w:rsid w:val="15C7C6F8"/>
    <w:rsid w:val="15C9AA04"/>
    <w:rsid w:val="15CDF67D"/>
    <w:rsid w:val="15D5F074"/>
    <w:rsid w:val="15D6E8D6"/>
    <w:rsid w:val="15E468CA"/>
    <w:rsid w:val="15E65670"/>
    <w:rsid w:val="15EA1561"/>
    <w:rsid w:val="15EE171E"/>
    <w:rsid w:val="15F35D85"/>
    <w:rsid w:val="15F5E476"/>
    <w:rsid w:val="15F5F811"/>
    <w:rsid w:val="15F6562E"/>
    <w:rsid w:val="15F6A45A"/>
    <w:rsid w:val="15FC84CF"/>
    <w:rsid w:val="1603CDE8"/>
    <w:rsid w:val="1603E8CF"/>
    <w:rsid w:val="1608D00B"/>
    <w:rsid w:val="160A5189"/>
    <w:rsid w:val="160CA6FB"/>
    <w:rsid w:val="1611656A"/>
    <w:rsid w:val="161C8998"/>
    <w:rsid w:val="161D4CAC"/>
    <w:rsid w:val="161EDC55"/>
    <w:rsid w:val="16210BF4"/>
    <w:rsid w:val="16222AA1"/>
    <w:rsid w:val="162AC2B2"/>
    <w:rsid w:val="162DA933"/>
    <w:rsid w:val="1631B147"/>
    <w:rsid w:val="16355C7E"/>
    <w:rsid w:val="16406525"/>
    <w:rsid w:val="164254A6"/>
    <w:rsid w:val="164F10A2"/>
    <w:rsid w:val="16567FDE"/>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CBE3"/>
    <w:rsid w:val="168EF0A5"/>
    <w:rsid w:val="16924EBE"/>
    <w:rsid w:val="16925B8A"/>
    <w:rsid w:val="169622DD"/>
    <w:rsid w:val="1696E9C3"/>
    <w:rsid w:val="169722F4"/>
    <w:rsid w:val="169AAEDA"/>
    <w:rsid w:val="169FED83"/>
    <w:rsid w:val="16A6B00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35F09"/>
    <w:rsid w:val="16EDC16F"/>
    <w:rsid w:val="16EDD6E1"/>
    <w:rsid w:val="16EF8D3A"/>
    <w:rsid w:val="16F955CD"/>
    <w:rsid w:val="16FA55E1"/>
    <w:rsid w:val="16FB5B79"/>
    <w:rsid w:val="16FC3A24"/>
    <w:rsid w:val="16FD9F35"/>
    <w:rsid w:val="170184C8"/>
    <w:rsid w:val="1702F29D"/>
    <w:rsid w:val="17063EE4"/>
    <w:rsid w:val="170EC37C"/>
    <w:rsid w:val="170F8464"/>
    <w:rsid w:val="171006AE"/>
    <w:rsid w:val="171487F6"/>
    <w:rsid w:val="1718BB0A"/>
    <w:rsid w:val="171A15AA"/>
    <w:rsid w:val="1723E793"/>
    <w:rsid w:val="172EDC88"/>
    <w:rsid w:val="1732403A"/>
    <w:rsid w:val="173A7EFC"/>
    <w:rsid w:val="1740E6CF"/>
    <w:rsid w:val="17443742"/>
    <w:rsid w:val="17492E48"/>
    <w:rsid w:val="174BF88D"/>
    <w:rsid w:val="174DC9BA"/>
    <w:rsid w:val="1750ED45"/>
    <w:rsid w:val="1753E190"/>
    <w:rsid w:val="17567972"/>
    <w:rsid w:val="17596116"/>
    <w:rsid w:val="175BCCC5"/>
    <w:rsid w:val="175CA3E1"/>
    <w:rsid w:val="1762548A"/>
    <w:rsid w:val="176314D5"/>
    <w:rsid w:val="1765D274"/>
    <w:rsid w:val="1767C424"/>
    <w:rsid w:val="1769F170"/>
    <w:rsid w:val="176A03AC"/>
    <w:rsid w:val="176A708D"/>
    <w:rsid w:val="176D09ED"/>
    <w:rsid w:val="176DEA9C"/>
    <w:rsid w:val="17757EA8"/>
    <w:rsid w:val="17785535"/>
    <w:rsid w:val="177EF889"/>
    <w:rsid w:val="177F8843"/>
    <w:rsid w:val="178C2E85"/>
    <w:rsid w:val="178DFFCD"/>
    <w:rsid w:val="17981F78"/>
    <w:rsid w:val="1798429F"/>
    <w:rsid w:val="1798FD87"/>
    <w:rsid w:val="179AED5B"/>
    <w:rsid w:val="179B2897"/>
    <w:rsid w:val="179E50DA"/>
    <w:rsid w:val="17A0BA5C"/>
    <w:rsid w:val="17A78B00"/>
    <w:rsid w:val="17A86CEA"/>
    <w:rsid w:val="17A9605D"/>
    <w:rsid w:val="17ADFF3E"/>
    <w:rsid w:val="17AE8A51"/>
    <w:rsid w:val="17B072F4"/>
    <w:rsid w:val="17B0920C"/>
    <w:rsid w:val="17B4CEC1"/>
    <w:rsid w:val="17B506BC"/>
    <w:rsid w:val="17B79097"/>
    <w:rsid w:val="17B7E6C8"/>
    <w:rsid w:val="17B88618"/>
    <w:rsid w:val="17B976C8"/>
    <w:rsid w:val="17BB00AF"/>
    <w:rsid w:val="17BDAB01"/>
    <w:rsid w:val="17BE3960"/>
    <w:rsid w:val="17C05380"/>
    <w:rsid w:val="17C43BD9"/>
    <w:rsid w:val="17C87424"/>
    <w:rsid w:val="17CB1C9A"/>
    <w:rsid w:val="17CC8E44"/>
    <w:rsid w:val="17D08404"/>
    <w:rsid w:val="17D0FA14"/>
    <w:rsid w:val="17D276A9"/>
    <w:rsid w:val="17D5EC32"/>
    <w:rsid w:val="17D6BC4E"/>
    <w:rsid w:val="17DBA112"/>
    <w:rsid w:val="17DDA08B"/>
    <w:rsid w:val="17DDC21C"/>
    <w:rsid w:val="17E01022"/>
    <w:rsid w:val="17E115E6"/>
    <w:rsid w:val="17E40355"/>
    <w:rsid w:val="17EBBEC7"/>
    <w:rsid w:val="17ED0A64"/>
    <w:rsid w:val="17EF9CC5"/>
    <w:rsid w:val="17F1E853"/>
    <w:rsid w:val="17F40A83"/>
    <w:rsid w:val="17F5E6D0"/>
    <w:rsid w:val="17F9A7BB"/>
    <w:rsid w:val="17FA55D1"/>
    <w:rsid w:val="17FC80E7"/>
    <w:rsid w:val="17FEA03F"/>
    <w:rsid w:val="18013715"/>
    <w:rsid w:val="1802EB02"/>
    <w:rsid w:val="18033EE1"/>
    <w:rsid w:val="18055029"/>
    <w:rsid w:val="18057AC9"/>
    <w:rsid w:val="18142E15"/>
    <w:rsid w:val="181760A2"/>
    <w:rsid w:val="181B88D8"/>
    <w:rsid w:val="181F6DC5"/>
    <w:rsid w:val="18202E57"/>
    <w:rsid w:val="1825F843"/>
    <w:rsid w:val="1826608D"/>
    <w:rsid w:val="182986FC"/>
    <w:rsid w:val="1829B23A"/>
    <w:rsid w:val="182B6E1C"/>
    <w:rsid w:val="18302BC4"/>
    <w:rsid w:val="183182D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0FAF8"/>
    <w:rsid w:val="186CE1BA"/>
    <w:rsid w:val="186E6A3F"/>
    <w:rsid w:val="18772F14"/>
    <w:rsid w:val="1877E3F3"/>
    <w:rsid w:val="18793727"/>
    <w:rsid w:val="187C0E07"/>
    <w:rsid w:val="187DC8C1"/>
    <w:rsid w:val="187EC049"/>
    <w:rsid w:val="188247E8"/>
    <w:rsid w:val="18838632"/>
    <w:rsid w:val="1885D58D"/>
    <w:rsid w:val="1889C3F6"/>
    <w:rsid w:val="1889E7FF"/>
    <w:rsid w:val="189035A5"/>
    <w:rsid w:val="18911E58"/>
    <w:rsid w:val="1893BF44"/>
    <w:rsid w:val="18962AB1"/>
    <w:rsid w:val="1896FD2D"/>
    <w:rsid w:val="189D1C7C"/>
    <w:rsid w:val="189D8EAE"/>
    <w:rsid w:val="189EE292"/>
    <w:rsid w:val="189F1999"/>
    <w:rsid w:val="189FE5C9"/>
    <w:rsid w:val="18A0D8C4"/>
    <w:rsid w:val="18A17DAC"/>
    <w:rsid w:val="18A1CBCB"/>
    <w:rsid w:val="18A3114E"/>
    <w:rsid w:val="18A3F491"/>
    <w:rsid w:val="18A70637"/>
    <w:rsid w:val="18A73B27"/>
    <w:rsid w:val="18A921FC"/>
    <w:rsid w:val="18A9AA88"/>
    <w:rsid w:val="18AB65D8"/>
    <w:rsid w:val="18AD70BE"/>
    <w:rsid w:val="18B5E093"/>
    <w:rsid w:val="18B9FA50"/>
    <w:rsid w:val="18BC0CFB"/>
    <w:rsid w:val="18C26A3D"/>
    <w:rsid w:val="18C7D6A8"/>
    <w:rsid w:val="18C8B170"/>
    <w:rsid w:val="18D1A45A"/>
    <w:rsid w:val="18D740F5"/>
    <w:rsid w:val="18DB431C"/>
    <w:rsid w:val="18DC7D21"/>
    <w:rsid w:val="18DF2E53"/>
    <w:rsid w:val="18E05487"/>
    <w:rsid w:val="18E178EB"/>
    <w:rsid w:val="18E234A5"/>
    <w:rsid w:val="18E4B61D"/>
    <w:rsid w:val="18E545E2"/>
    <w:rsid w:val="18E6167B"/>
    <w:rsid w:val="18F01501"/>
    <w:rsid w:val="18F1AAA1"/>
    <w:rsid w:val="18F1C7E4"/>
    <w:rsid w:val="18F3840B"/>
    <w:rsid w:val="18F8CA4B"/>
    <w:rsid w:val="18FA887A"/>
    <w:rsid w:val="18FAE752"/>
    <w:rsid w:val="18FB4A7D"/>
    <w:rsid w:val="18FD8D46"/>
    <w:rsid w:val="18FEE536"/>
    <w:rsid w:val="19065E4A"/>
    <w:rsid w:val="190962A7"/>
    <w:rsid w:val="190A5996"/>
    <w:rsid w:val="190AF17A"/>
    <w:rsid w:val="190B9420"/>
    <w:rsid w:val="190FD778"/>
    <w:rsid w:val="1911B153"/>
    <w:rsid w:val="19140AB0"/>
    <w:rsid w:val="19142E8B"/>
    <w:rsid w:val="1914DABC"/>
    <w:rsid w:val="191A3B11"/>
    <w:rsid w:val="191DA843"/>
    <w:rsid w:val="192081D0"/>
    <w:rsid w:val="1921D6F6"/>
    <w:rsid w:val="192228EE"/>
    <w:rsid w:val="1923FDCC"/>
    <w:rsid w:val="19277961"/>
    <w:rsid w:val="192B0C42"/>
    <w:rsid w:val="192C0861"/>
    <w:rsid w:val="193010CC"/>
    <w:rsid w:val="193A7E9B"/>
    <w:rsid w:val="193BCF3A"/>
    <w:rsid w:val="193C240A"/>
    <w:rsid w:val="193C3C41"/>
    <w:rsid w:val="193CEA0B"/>
    <w:rsid w:val="193D7BD8"/>
    <w:rsid w:val="193E6C09"/>
    <w:rsid w:val="1940A2AE"/>
    <w:rsid w:val="19463528"/>
    <w:rsid w:val="1947E15D"/>
    <w:rsid w:val="195282EC"/>
    <w:rsid w:val="19533477"/>
    <w:rsid w:val="1953A0CE"/>
    <w:rsid w:val="19583F2A"/>
    <w:rsid w:val="195B86CE"/>
    <w:rsid w:val="195C1F68"/>
    <w:rsid w:val="195DD0B4"/>
    <w:rsid w:val="19611AA3"/>
    <w:rsid w:val="1962F9C2"/>
    <w:rsid w:val="1966AB59"/>
    <w:rsid w:val="196A63C7"/>
    <w:rsid w:val="196BEB61"/>
    <w:rsid w:val="196D904E"/>
    <w:rsid w:val="196E470A"/>
    <w:rsid w:val="1977B946"/>
    <w:rsid w:val="197AB879"/>
    <w:rsid w:val="197DB792"/>
    <w:rsid w:val="19806646"/>
    <w:rsid w:val="198263DF"/>
    <w:rsid w:val="1983DADB"/>
    <w:rsid w:val="198BD7AD"/>
    <w:rsid w:val="198FB17A"/>
    <w:rsid w:val="198FC31A"/>
    <w:rsid w:val="1991017F"/>
    <w:rsid w:val="19955E27"/>
    <w:rsid w:val="19962632"/>
    <w:rsid w:val="1998BF8E"/>
    <w:rsid w:val="19997745"/>
    <w:rsid w:val="199A250B"/>
    <w:rsid w:val="199F0160"/>
    <w:rsid w:val="19A13B53"/>
    <w:rsid w:val="19A23733"/>
    <w:rsid w:val="19A39077"/>
    <w:rsid w:val="19A96EC7"/>
    <w:rsid w:val="19A97EDC"/>
    <w:rsid w:val="19ADC9FB"/>
    <w:rsid w:val="19AE3DE8"/>
    <w:rsid w:val="19AF1E61"/>
    <w:rsid w:val="19AF441A"/>
    <w:rsid w:val="19B5A1AE"/>
    <w:rsid w:val="19B8F9EF"/>
    <w:rsid w:val="19B8FD3B"/>
    <w:rsid w:val="19B9856D"/>
    <w:rsid w:val="19BC67E7"/>
    <w:rsid w:val="19BC7A38"/>
    <w:rsid w:val="19BCA2FC"/>
    <w:rsid w:val="19C053F0"/>
    <w:rsid w:val="19C4735B"/>
    <w:rsid w:val="19CC048E"/>
    <w:rsid w:val="19CE53D1"/>
    <w:rsid w:val="19D449AC"/>
    <w:rsid w:val="19D4E693"/>
    <w:rsid w:val="19DF4842"/>
    <w:rsid w:val="19E07DD9"/>
    <w:rsid w:val="19E1ABF1"/>
    <w:rsid w:val="19E69164"/>
    <w:rsid w:val="19EB45F1"/>
    <w:rsid w:val="19EC7FFC"/>
    <w:rsid w:val="19F05AC5"/>
    <w:rsid w:val="19F0A53D"/>
    <w:rsid w:val="19F104CC"/>
    <w:rsid w:val="19F3417B"/>
    <w:rsid w:val="19F61583"/>
    <w:rsid w:val="19F83F93"/>
    <w:rsid w:val="1A00056C"/>
    <w:rsid w:val="1A005D45"/>
    <w:rsid w:val="1A04786E"/>
    <w:rsid w:val="1A069E57"/>
    <w:rsid w:val="1A092273"/>
    <w:rsid w:val="1A0AFA3D"/>
    <w:rsid w:val="1A0EF0CE"/>
    <w:rsid w:val="1A0FA411"/>
    <w:rsid w:val="1A10315D"/>
    <w:rsid w:val="1A15AD0C"/>
    <w:rsid w:val="1A1A7E39"/>
    <w:rsid w:val="1A1AF66B"/>
    <w:rsid w:val="1A24B680"/>
    <w:rsid w:val="1A28330D"/>
    <w:rsid w:val="1A2A9210"/>
    <w:rsid w:val="1A2DF73F"/>
    <w:rsid w:val="1A31FA10"/>
    <w:rsid w:val="1A3A0317"/>
    <w:rsid w:val="1A3CA925"/>
    <w:rsid w:val="1A3F8CB1"/>
    <w:rsid w:val="1A45D86D"/>
    <w:rsid w:val="1A4683A4"/>
    <w:rsid w:val="1A484574"/>
    <w:rsid w:val="1A4E15C9"/>
    <w:rsid w:val="1A58BA82"/>
    <w:rsid w:val="1A5E4569"/>
    <w:rsid w:val="1A5F9E77"/>
    <w:rsid w:val="1A615241"/>
    <w:rsid w:val="1A616C92"/>
    <w:rsid w:val="1A69201F"/>
    <w:rsid w:val="1A6DCBD4"/>
    <w:rsid w:val="1A70F7EA"/>
    <w:rsid w:val="1A778146"/>
    <w:rsid w:val="1A7BCBBE"/>
    <w:rsid w:val="1A7E7FB5"/>
    <w:rsid w:val="1A80481D"/>
    <w:rsid w:val="1A83F5FE"/>
    <w:rsid w:val="1A86169B"/>
    <w:rsid w:val="1A8B9ADB"/>
    <w:rsid w:val="1A8BBE3A"/>
    <w:rsid w:val="1A8E0554"/>
    <w:rsid w:val="1A921386"/>
    <w:rsid w:val="1A9575D8"/>
    <w:rsid w:val="1A961DDD"/>
    <w:rsid w:val="1AA25BB9"/>
    <w:rsid w:val="1AA3098E"/>
    <w:rsid w:val="1AA57448"/>
    <w:rsid w:val="1AA761E5"/>
    <w:rsid w:val="1AAC6EDE"/>
    <w:rsid w:val="1AAF1DB6"/>
    <w:rsid w:val="1AAF5171"/>
    <w:rsid w:val="1AB49C40"/>
    <w:rsid w:val="1AB6D63D"/>
    <w:rsid w:val="1ABB4922"/>
    <w:rsid w:val="1ABE0F6D"/>
    <w:rsid w:val="1ABF14E0"/>
    <w:rsid w:val="1AC16774"/>
    <w:rsid w:val="1AC9D4D9"/>
    <w:rsid w:val="1ACAF0FA"/>
    <w:rsid w:val="1ACC0602"/>
    <w:rsid w:val="1ACD6851"/>
    <w:rsid w:val="1ADC2E9A"/>
    <w:rsid w:val="1ADC8E5B"/>
    <w:rsid w:val="1ADCD0D6"/>
    <w:rsid w:val="1ADFBBC4"/>
    <w:rsid w:val="1AE55B1A"/>
    <w:rsid w:val="1AE7DC85"/>
    <w:rsid w:val="1AE999CE"/>
    <w:rsid w:val="1AEA1A13"/>
    <w:rsid w:val="1AEBA322"/>
    <w:rsid w:val="1AF31032"/>
    <w:rsid w:val="1B02F123"/>
    <w:rsid w:val="1B0489B5"/>
    <w:rsid w:val="1B060017"/>
    <w:rsid w:val="1B063428"/>
    <w:rsid w:val="1B144A5F"/>
    <w:rsid w:val="1B1635B7"/>
    <w:rsid w:val="1B179E3A"/>
    <w:rsid w:val="1B1B2017"/>
    <w:rsid w:val="1B1B725A"/>
    <w:rsid w:val="1B202E33"/>
    <w:rsid w:val="1B238004"/>
    <w:rsid w:val="1B297D8D"/>
    <w:rsid w:val="1B29C3F3"/>
    <w:rsid w:val="1B29E806"/>
    <w:rsid w:val="1B2A1B88"/>
    <w:rsid w:val="1B2F66D3"/>
    <w:rsid w:val="1B43A7DF"/>
    <w:rsid w:val="1B46E846"/>
    <w:rsid w:val="1B4756D2"/>
    <w:rsid w:val="1B57DDCE"/>
    <w:rsid w:val="1B59D1FD"/>
    <w:rsid w:val="1B5AAA75"/>
    <w:rsid w:val="1B5BABE6"/>
    <w:rsid w:val="1B6246C6"/>
    <w:rsid w:val="1B63B2A9"/>
    <w:rsid w:val="1B6BC9D1"/>
    <w:rsid w:val="1B6E27B6"/>
    <w:rsid w:val="1B710D51"/>
    <w:rsid w:val="1B733B20"/>
    <w:rsid w:val="1B747514"/>
    <w:rsid w:val="1B7705A8"/>
    <w:rsid w:val="1B78A0F9"/>
    <w:rsid w:val="1B78F2D6"/>
    <w:rsid w:val="1B7B6A07"/>
    <w:rsid w:val="1B7D5BFB"/>
    <w:rsid w:val="1B819F15"/>
    <w:rsid w:val="1B82C7D4"/>
    <w:rsid w:val="1B841FAE"/>
    <w:rsid w:val="1B84C4CB"/>
    <w:rsid w:val="1B8952CD"/>
    <w:rsid w:val="1B8A1723"/>
    <w:rsid w:val="1B8A838A"/>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CFB24C"/>
    <w:rsid w:val="1BD536D4"/>
    <w:rsid w:val="1BD7694F"/>
    <w:rsid w:val="1BDA1EAD"/>
    <w:rsid w:val="1BDCEDAE"/>
    <w:rsid w:val="1BE3582C"/>
    <w:rsid w:val="1BE6E5DC"/>
    <w:rsid w:val="1BEA3367"/>
    <w:rsid w:val="1BF04914"/>
    <w:rsid w:val="1BF119FF"/>
    <w:rsid w:val="1BF6D59E"/>
    <w:rsid w:val="1BF85AD1"/>
    <w:rsid w:val="1BF872CC"/>
    <w:rsid w:val="1BF91811"/>
    <w:rsid w:val="1BFA5AE0"/>
    <w:rsid w:val="1BFAF150"/>
    <w:rsid w:val="1BFB4242"/>
    <w:rsid w:val="1BFD6FC5"/>
    <w:rsid w:val="1BFF729E"/>
    <w:rsid w:val="1C017CB4"/>
    <w:rsid w:val="1C0196B6"/>
    <w:rsid w:val="1C036AA4"/>
    <w:rsid w:val="1C03C3A4"/>
    <w:rsid w:val="1C04A38C"/>
    <w:rsid w:val="1C08AD12"/>
    <w:rsid w:val="1C092DA0"/>
    <w:rsid w:val="1C0A44F7"/>
    <w:rsid w:val="1C0B7420"/>
    <w:rsid w:val="1C0C4A05"/>
    <w:rsid w:val="1C104364"/>
    <w:rsid w:val="1C157BD7"/>
    <w:rsid w:val="1C1BDF3D"/>
    <w:rsid w:val="1C232EFF"/>
    <w:rsid w:val="1C2751A7"/>
    <w:rsid w:val="1C2CC46D"/>
    <w:rsid w:val="1C323C10"/>
    <w:rsid w:val="1C3596E5"/>
    <w:rsid w:val="1C359E72"/>
    <w:rsid w:val="1C35C5AD"/>
    <w:rsid w:val="1C3928F2"/>
    <w:rsid w:val="1C398BC1"/>
    <w:rsid w:val="1C3CE38E"/>
    <w:rsid w:val="1C425979"/>
    <w:rsid w:val="1C463378"/>
    <w:rsid w:val="1C472F49"/>
    <w:rsid w:val="1C4A2F8D"/>
    <w:rsid w:val="1C4BA3C0"/>
    <w:rsid w:val="1C4D1554"/>
    <w:rsid w:val="1C4F9834"/>
    <w:rsid w:val="1C530AF2"/>
    <w:rsid w:val="1C53FE79"/>
    <w:rsid w:val="1C55D2A3"/>
    <w:rsid w:val="1C573E49"/>
    <w:rsid w:val="1C575B44"/>
    <w:rsid w:val="1C58AF0E"/>
    <w:rsid w:val="1C5AB9CC"/>
    <w:rsid w:val="1C5F2268"/>
    <w:rsid w:val="1C61C710"/>
    <w:rsid w:val="1C6339E0"/>
    <w:rsid w:val="1C65480D"/>
    <w:rsid w:val="1C6E15B3"/>
    <w:rsid w:val="1C70FC4C"/>
    <w:rsid w:val="1C7142F8"/>
    <w:rsid w:val="1C71A525"/>
    <w:rsid w:val="1C723613"/>
    <w:rsid w:val="1C7295F8"/>
    <w:rsid w:val="1C773B89"/>
    <w:rsid w:val="1C791DCE"/>
    <w:rsid w:val="1C7E4345"/>
    <w:rsid w:val="1C7F43EC"/>
    <w:rsid w:val="1C7F6B29"/>
    <w:rsid w:val="1C80B3FB"/>
    <w:rsid w:val="1C8115AC"/>
    <w:rsid w:val="1C8A61B7"/>
    <w:rsid w:val="1C904D78"/>
    <w:rsid w:val="1C91FF34"/>
    <w:rsid w:val="1C9CD7A9"/>
    <w:rsid w:val="1CA254FE"/>
    <w:rsid w:val="1CA655D8"/>
    <w:rsid w:val="1CA6A49F"/>
    <w:rsid w:val="1CA814A9"/>
    <w:rsid w:val="1CA8F0AD"/>
    <w:rsid w:val="1CA92D9A"/>
    <w:rsid w:val="1CAB4A43"/>
    <w:rsid w:val="1CAEA3AE"/>
    <w:rsid w:val="1CAECC2F"/>
    <w:rsid w:val="1CB323C6"/>
    <w:rsid w:val="1CBCCDFA"/>
    <w:rsid w:val="1CC2EE6D"/>
    <w:rsid w:val="1CC40CB4"/>
    <w:rsid w:val="1CCAA8FF"/>
    <w:rsid w:val="1CD5D2F3"/>
    <w:rsid w:val="1CDBA7AF"/>
    <w:rsid w:val="1CDFB490"/>
    <w:rsid w:val="1CE1609B"/>
    <w:rsid w:val="1CE21F54"/>
    <w:rsid w:val="1CE2E633"/>
    <w:rsid w:val="1CE35B93"/>
    <w:rsid w:val="1CE5A409"/>
    <w:rsid w:val="1CEE1D23"/>
    <w:rsid w:val="1CEEE071"/>
    <w:rsid w:val="1CEFEDF2"/>
    <w:rsid w:val="1CF79A1A"/>
    <w:rsid w:val="1CF84613"/>
    <w:rsid w:val="1CF9E89D"/>
    <w:rsid w:val="1CFB3CA4"/>
    <w:rsid w:val="1D0170DA"/>
    <w:rsid w:val="1D09070E"/>
    <w:rsid w:val="1D0A36EB"/>
    <w:rsid w:val="1D0EC42F"/>
    <w:rsid w:val="1D0F059C"/>
    <w:rsid w:val="1D0F1886"/>
    <w:rsid w:val="1D0F55B7"/>
    <w:rsid w:val="1D11D6F4"/>
    <w:rsid w:val="1D126EAF"/>
    <w:rsid w:val="1D12AE33"/>
    <w:rsid w:val="1D12F33C"/>
    <w:rsid w:val="1D147B06"/>
    <w:rsid w:val="1D175940"/>
    <w:rsid w:val="1D1F83A6"/>
    <w:rsid w:val="1D217AA5"/>
    <w:rsid w:val="1D23DDA9"/>
    <w:rsid w:val="1D241E81"/>
    <w:rsid w:val="1D257D9B"/>
    <w:rsid w:val="1D2798E2"/>
    <w:rsid w:val="1D27D053"/>
    <w:rsid w:val="1D28120D"/>
    <w:rsid w:val="1D2AA1F6"/>
    <w:rsid w:val="1D324256"/>
    <w:rsid w:val="1D33D075"/>
    <w:rsid w:val="1D3752A4"/>
    <w:rsid w:val="1D37A62E"/>
    <w:rsid w:val="1D387812"/>
    <w:rsid w:val="1D38C5AC"/>
    <w:rsid w:val="1D3C3B61"/>
    <w:rsid w:val="1D3CB4F6"/>
    <w:rsid w:val="1D3CEFE6"/>
    <w:rsid w:val="1D3CF463"/>
    <w:rsid w:val="1D4CD885"/>
    <w:rsid w:val="1D4D0D1F"/>
    <w:rsid w:val="1D4ECC92"/>
    <w:rsid w:val="1D4F5CD7"/>
    <w:rsid w:val="1D5457D3"/>
    <w:rsid w:val="1D5777D6"/>
    <w:rsid w:val="1D5D3EBD"/>
    <w:rsid w:val="1D60BB12"/>
    <w:rsid w:val="1D6350C5"/>
    <w:rsid w:val="1D64B371"/>
    <w:rsid w:val="1D64BAEA"/>
    <w:rsid w:val="1D6A4BBA"/>
    <w:rsid w:val="1D7853EA"/>
    <w:rsid w:val="1D78CEFA"/>
    <w:rsid w:val="1D7B1B0C"/>
    <w:rsid w:val="1D7D7B3F"/>
    <w:rsid w:val="1D7F216C"/>
    <w:rsid w:val="1D8300BA"/>
    <w:rsid w:val="1D8724DB"/>
    <w:rsid w:val="1D8A186C"/>
    <w:rsid w:val="1D8B82AA"/>
    <w:rsid w:val="1D8EE37B"/>
    <w:rsid w:val="1D905968"/>
    <w:rsid w:val="1D954441"/>
    <w:rsid w:val="1D958312"/>
    <w:rsid w:val="1D95A620"/>
    <w:rsid w:val="1D9712A3"/>
    <w:rsid w:val="1D9E6F9D"/>
    <w:rsid w:val="1DA2E637"/>
    <w:rsid w:val="1DA4EFB7"/>
    <w:rsid w:val="1DA4F632"/>
    <w:rsid w:val="1DA59E5E"/>
    <w:rsid w:val="1DA628D2"/>
    <w:rsid w:val="1DA6ABB3"/>
    <w:rsid w:val="1DAC971A"/>
    <w:rsid w:val="1DAE770E"/>
    <w:rsid w:val="1DAEB390"/>
    <w:rsid w:val="1DAED6BC"/>
    <w:rsid w:val="1DAFFF30"/>
    <w:rsid w:val="1DB256AD"/>
    <w:rsid w:val="1DB7192E"/>
    <w:rsid w:val="1DBBE562"/>
    <w:rsid w:val="1DBCDC83"/>
    <w:rsid w:val="1DC12D7A"/>
    <w:rsid w:val="1DC4B3C4"/>
    <w:rsid w:val="1DCC2665"/>
    <w:rsid w:val="1DCDBE17"/>
    <w:rsid w:val="1DD0BE49"/>
    <w:rsid w:val="1DD49677"/>
    <w:rsid w:val="1DD769AF"/>
    <w:rsid w:val="1DD8AEDE"/>
    <w:rsid w:val="1DDE514A"/>
    <w:rsid w:val="1DE15E6D"/>
    <w:rsid w:val="1DE232B2"/>
    <w:rsid w:val="1DE65FC6"/>
    <w:rsid w:val="1DE86DC1"/>
    <w:rsid w:val="1DE8CB6D"/>
    <w:rsid w:val="1DEED22B"/>
    <w:rsid w:val="1DF0204C"/>
    <w:rsid w:val="1DF210CC"/>
    <w:rsid w:val="1DF2DCCC"/>
    <w:rsid w:val="1DF45595"/>
    <w:rsid w:val="1DF7C228"/>
    <w:rsid w:val="1DF809AC"/>
    <w:rsid w:val="1E00B00C"/>
    <w:rsid w:val="1E018F42"/>
    <w:rsid w:val="1E02F5ED"/>
    <w:rsid w:val="1E0462A0"/>
    <w:rsid w:val="1E05AD9D"/>
    <w:rsid w:val="1E0DF626"/>
    <w:rsid w:val="1E0FBCD1"/>
    <w:rsid w:val="1E1083F3"/>
    <w:rsid w:val="1E10D9E4"/>
    <w:rsid w:val="1E11C288"/>
    <w:rsid w:val="1E156822"/>
    <w:rsid w:val="1E1E0577"/>
    <w:rsid w:val="1E1E4ABE"/>
    <w:rsid w:val="1E1E6414"/>
    <w:rsid w:val="1E1E8D15"/>
    <w:rsid w:val="1E2179A2"/>
    <w:rsid w:val="1E2416BF"/>
    <w:rsid w:val="1E258837"/>
    <w:rsid w:val="1E2954FD"/>
    <w:rsid w:val="1E29A4CC"/>
    <w:rsid w:val="1E2CAF94"/>
    <w:rsid w:val="1E2DC3C4"/>
    <w:rsid w:val="1E2E184E"/>
    <w:rsid w:val="1E2F9882"/>
    <w:rsid w:val="1E35C935"/>
    <w:rsid w:val="1E417043"/>
    <w:rsid w:val="1E41FA4B"/>
    <w:rsid w:val="1E43176D"/>
    <w:rsid w:val="1E46EF32"/>
    <w:rsid w:val="1E4C7C7E"/>
    <w:rsid w:val="1E4E0C05"/>
    <w:rsid w:val="1E50A1C1"/>
    <w:rsid w:val="1E524CEB"/>
    <w:rsid w:val="1E5438FD"/>
    <w:rsid w:val="1E54D358"/>
    <w:rsid w:val="1E5A5DD8"/>
    <w:rsid w:val="1E5CA5F7"/>
    <w:rsid w:val="1E6DBC34"/>
    <w:rsid w:val="1E6E6964"/>
    <w:rsid w:val="1E6F37DB"/>
    <w:rsid w:val="1E6F516D"/>
    <w:rsid w:val="1E70E394"/>
    <w:rsid w:val="1E7470E1"/>
    <w:rsid w:val="1E79C023"/>
    <w:rsid w:val="1E80315F"/>
    <w:rsid w:val="1E80DA46"/>
    <w:rsid w:val="1E834BBE"/>
    <w:rsid w:val="1E874557"/>
    <w:rsid w:val="1E8A4B3C"/>
    <w:rsid w:val="1E8E806F"/>
    <w:rsid w:val="1E8F2D2D"/>
    <w:rsid w:val="1E9096B3"/>
    <w:rsid w:val="1E90C524"/>
    <w:rsid w:val="1E92ED95"/>
    <w:rsid w:val="1E9436E0"/>
    <w:rsid w:val="1E97DEE2"/>
    <w:rsid w:val="1E9CCCE5"/>
    <w:rsid w:val="1E9F5FCF"/>
    <w:rsid w:val="1EA10652"/>
    <w:rsid w:val="1EA219E1"/>
    <w:rsid w:val="1EA350BA"/>
    <w:rsid w:val="1EA56BC2"/>
    <w:rsid w:val="1EA5ABA5"/>
    <w:rsid w:val="1EA96504"/>
    <w:rsid w:val="1EAC22FB"/>
    <w:rsid w:val="1EAC7663"/>
    <w:rsid w:val="1EAF4130"/>
    <w:rsid w:val="1EB269CC"/>
    <w:rsid w:val="1EB43365"/>
    <w:rsid w:val="1EB750F0"/>
    <w:rsid w:val="1EBCD6DF"/>
    <w:rsid w:val="1EBDED47"/>
    <w:rsid w:val="1EC43412"/>
    <w:rsid w:val="1EC9146A"/>
    <w:rsid w:val="1EC970A7"/>
    <w:rsid w:val="1EC99207"/>
    <w:rsid w:val="1ECBED48"/>
    <w:rsid w:val="1ED34883"/>
    <w:rsid w:val="1ED3AAF7"/>
    <w:rsid w:val="1ED82BEC"/>
    <w:rsid w:val="1EDFF6D1"/>
    <w:rsid w:val="1EE77880"/>
    <w:rsid w:val="1EEBFA58"/>
    <w:rsid w:val="1EEF2A11"/>
    <w:rsid w:val="1EF0CAE6"/>
    <w:rsid w:val="1EF0FC65"/>
    <w:rsid w:val="1EF11A3D"/>
    <w:rsid w:val="1EF4E827"/>
    <w:rsid w:val="1EF95B63"/>
    <w:rsid w:val="1EFAB7A8"/>
    <w:rsid w:val="1EFCF05E"/>
    <w:rsid w:val="1F00C39C"/>
    <w:rsid w:val="1F03CE5B"/>
    <w:rsid w:val="1F1785D7"/>
    <w:rsid w:val="1F2447D6"/>
    <w:rsid w:val="1F265BD8"/>
    <w:rsid w:val="1F266DE6"/>
    <w:rsid w:val="1F29DDC7"/>
    <w:rsid w:val="1F2C142F"/>
    <w:rsid w:val="1F2E27C7"/>
    <w:rsid w:val="1F2FEC2D"/>
    <w:rsid w:val="1F32DC6B"/>
    <w:rsid w:val="1F33EC12"/>
    <w:rsid w:val="1F360908"/>
    <w:rsid w:val="1F389B64"/>
    <w:rsid w:val="1F3C93D1"/>
    <w:rsid w:val="1F3E0049"/>
    <w:rsid w:val="1F42D086"/>
    <w:rsid w:val="1F4715F5"/>
    <w:rsid w:val="1F48050A"/>
    <w:rsid w:val="1F48F717"/>
    <w:rsid w:val="1F4BE119"/>
    <w:rsid w:val="1F52069B"/>
    <w:rsid w:val="1F529485"/>
    <w:rsid w:val="1F540F4A"/>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79BF6"/>
    <w:rsid w:val="1F7B7732"/>
    <w:rsid w:val="1F8324A0"/>
    <w:rsid w:val="1F841B10"/>
    <w:rsid w:val="1F86859F"/>
    <w:rsid w:val="1F876374"/>
    <w:rsid w:val="1F88DA7D"/>
    <w:rsid w:val="1F8C5048"/>
    <w:rsid w:val="1F939289"/>
    <w:rsid w:val="1F948530"/>
    <w:rsid w:val="1F9BBB9E"/>
    <w:rsid w:val="1FA39690"/>
    <w:rsid w:val="1FAA2861"/>
    <w:rsid w:val="1FAD3668"/>
    <w:rsid w:val="1FB2AA5E"/>
    <w:rsid w:val="1FB626C9"/>
    <w:rsid w:val="1FB6E98E"/>
    <w:rsid w:val="1FB779E9"/>
    <w:rsid w:val="1FBA6379"/>
    <w:rsid w:val="1FBAD6F6"/>
    <w:rsid w:val="1FBF1445"/>
    <w:rsid w:val="1FC4551C"/>
    <w:rsid w:val="1FCB3178"/>
    <w:rsid w:val="1FCC5A01"/>
    <w:rsid w:val="1FCCAAF4"/>
    <w:rsid w:val="1FCF69AD"/>
    <w:rsid w:val="1FCFCE3A"/>
    <w:rsid w:val="1FD36862"/>
    <w:rsid w:val="1FD409BE"/>
    <w:rsid w:val="1FD6A8D8"/>
    <w:rsid w:val="1FDA455C"/>
    <w:rsid w:val="1FE05FB4"/>
    <w:rsid w:val="1FE3A6C2"/>
    <w:rsid w:val="1FEC086B"/>
    <w:rsid w:val="1FEC3F59"/>
    <w:rsid w:val="1FF4D429"/>
    <w:rsid w:val="1FFE434B"/>
    <w:rsid w:val="200331FF"/>
    <w:rsid w:val="2003AA3C"/>
    <w:rsid w:val="2005FE33"/>
    <w:rsid w:val="20071CBD"/>
    <w:rsid w:val="2009535F"/>
    <w:rsid w:val="2011DE9D"/>
    <w:rsid w:val="2014E3BA"/>
    <w:rsid w:val="201671FB"/>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138B0"/>
    <w:rsid w:val="2057E814"/>
    <w:rsid w:val="205B1011"/>
    <w:rsid w:val="206638E8"/>
    <w:rsid w:val="20691080"/>
    <w:rsid w:val="2069F7A6"/>
    <w:rsid w:val="206E3726"/>
    <w:rsid w:val="20800983"/>
    <w:rsid w:val="20855567"/>
    <w:rsid w:val="208A6CD5"/>
    <w:rsid w:val="20907C8E"/>
    <w:rsid w:val="20948DA3"/>
    <w:rsid w:val="20964774"/>
    <w:rsid w:val="209F40B8"/>
    <w:rsid w:val="20A1E13E"/>
    <w:rsid w:val="20A43039"/>
    <w:rsid w:val="20A4F670"/>
    <w:rsid w:val="20A9EEF9"/>
    <w:rsid w:val="20AC0332"/>
    <w:rsid w:val="20AD78CE"/>
    <w:rsid w:val="20B02769"/>
    <w:rsid w:val="20B27535"/>
    <w:rsid w:val="20B2C344"/>
    <w:rsid w:val="20B6CA55"/>
    <w:rsid w:val="20C06872"/>
    <w:rsid w:val="20D02434"/>
    <w:rsid w:val="20D4CF8F"/>
    <w:rsid w:val="20D4EFF6"/>
    <w:rsid w:val="20D7CC3F"/>
    <w:rsid w:val="20D84040"/>
    <w:rsid w:val="20D8899D"/>
    <w:rsid w:val="20DBFA9F"/>
    <w:rsid w:val="20DC67A9"/>
    <w:rsid w:val="20DCB906"/>
    <w:rsid w:val="20E2C967"/>
    <w:rsid w:val="20EAE3DB"/>
    <w:rsid w:val="20EF8AA8"/>
    <w:rsid w:val="20F05E98"/>
    <w:rsid w:val="20F0936A"/>
    <w:rsid w:val="20F3731E"/>
    <w:rsid w:val="20F6AA50"/>
    <w:rsid w:val="20F92D4B"/>
    <w:rsid w:val="20F9AC22"/>
    <w:rsid w:val="2104A4D1"/>
    <w:rsid w:val="21050799"/>
    <w:rsid w:val="210936D0"/>
    <w:rsid w:val="210C2835"/>
    <w:rsid w:val="210E1E7F"/>
    <w:rsid w:val="211065CA"/>
    <w:rsid w:val="2111FBA5"/>
    <w:rsid w:val="2113BBF7"/>
    <w:rsid w:val="2114CCE2"/>
    <w:rsid w:val="21184546"/>
    <w:rsid w:val="2119EDE4"/>
    <w:rsid w:val="211C8A5F"/>
    <w:rsid w:val="21223710"/>
    <w:rsid w:val="2123DA6A"/>
    <w:rsid w:val="2125F8F7"/>
    <w:rsid w:val="21272F3E"/>
    <w:rsid w:val="212C51CA"/>
    <w:rsid w:val="21309905"/>
    <w:rsid w:val="2137EF83"/>
    <w:rsid w:val="21395EEA"/>
    <w:rsid w:val="2140C368"/>
    <w:rsid w:val="2140D9D8"/>
    <w:rsid w:val="2141A855"/>
    <w:rsid w:val="214A64BF"/>
    <w:rsid w:val="21535E02"/>
    <w:rsid w:val="215770AC"/>
    <w:rsid w:val="215AE4A6"/>
    <w:rsid w:val="215B8AAC"/>
    <w:rsid w:val="215C7D00"/>
    <w:rsid w:val="2160B783"/>
    <w:rsid w:val="2161FEE4"/>
    <w:rsid w:val="2164A058"/>
    <w:rsid w:val="2166ADA4"/>
    <w:rsid w:val="2167BA1D"/>
    <w:rsid w:val="216B6E69"/>
    <w:rsid w:val="216BD635"/>
    <w:rsid w:val="216D2BEE"/>
    <w:rsid w:val="216D9068"/>
    <w:rsid w:val="216E7943"/>
    <w:rsid w:val="216F15FD"/>
    <w:rsid w:val="216F77ED"/>
    <w:rsid w:val="217570F3"/>
    <w:rsid w:val="2178E0F1"/>
    <w:rsid w:val="217F687E"/>
    <w:rsid w:val="217FF211"/>
    <w:rsid w:val="21840B13"/>
    <w:rsid w:val="218ADC7F"/>
    <w:rsid w:val="218D45ED"/>
    <w:rsid w:val="2190D463"/>
    <w:rsid w:val="219969F1"/>
    <w:rsid w:val="219BE611"/>
    <w:rsid w:val="219E16B3"/>
    <w:rsid w:val="219FAD9C"/>
    <w:rsid w:val="21A63C42"/>
    <w:rsid w:val="21A64E4C"/>
    <w:rsid w:val="21AD2B69"/>
    <w:rsid w:val="21AE90E4"/>
    <w:rsid w:val="21B730FD"/>
    <w:rsid w:val="21BA7BB3"/>
    <w:rsid w:val="21BB61A0"/>
    <w:rsid w:val="21BB9BB1"/>
    <w:rsid w:val="21BC62EB"/>
    <w:rsid w:val="21BE19ED"/>
    <w:rsid w:val="21BF751B"/>
    <w:rsid w:val="21C6F4C3"/>
    <w:rsid w:val="21C83B20"/>
    <w:rsid w:val="21CBA584"/>
    <w:rsid w:val="21D20A78"/>
    <w:rsid w:val="21D2255D"/>
    <w:rsid w:val="21D3F1E7"/>
    <w:rsid w:val="21D49267"/>
    <w:rsid w:val="21DAAC1F"/>
    <w:rsid w:val="21DD74F2"/>
    <w:rsid w:val="21DF5B91"/>
    <w:rsid w:val="21DFC2C7"/>
    <w:rsid w:val="21E0F6F8"/>
    <w:rsid w:val="21E689BF"/>
    <w:rsid w:val="21E7153A"/>
    <w:rsid w:val="21E72C12"/>
    <w:rsid w:val="21E76316"/>
    <w:rsid w:val="21E791C1"/>
    <w:rsid w:val="21E80C8F"/>
    <w:rsid w:val="21E83328"/>
    <w:rsid w:val="21EF8B36"/>
    <w:rsid w:val="21F70631"/>
    <w:rsid w:val="21F93462"/>
    <w:rsid w:val="21FAA77E"/>
    <w:rsid w:val="22014CFD"/>
    <w:rsid w:val="2203F464"/>
    <w:rsid w:val="220B7001"/>
    <w:rsid w:val="220D98DB"/>
    <w:rsid w:val="221037CC"/>
    <w:rsid w:val="221531C1"/>
    <w:rsid w:val="221825C3"/>
    <w:rsid w:val="221DBAD7"/>
    <w:rsid w:val="2224861C"/>
    <w:rsid w:val="22289D27"/>
    <w:rsid w:val="222E1C91"/>
    <w:rsid w:val="22313C57"/>
    <w:rsid w:val="223DB19F"/>
    <w:rsid w:val="223F7C3A"/>
    <w:rsid w:val="223F7EDB"/>
    <w:rsid w:val="223FB110"/>
    <w:rsid w:val="2245775B"/>
    <w:rsid w:val="22469F33"/>
    <w:rsid w:val="2247CE21"/>
    <w:rsid w:val="2250A241"/>
    <w:rsid w:val="2251C84C"/>
    <w:rsid w:val="2252DB90"/>
    <w:rsid w:val="2254C80F"/>
    <w:rsid w:val="2258D74C"/>
    <w:rsid w:val="225B309D"/>
    <w:rsid w:val="22610A7A"/>
    <w:rsid w:val="2265B5D3"/>
    <w:rsid w:val="2268783D"/>
    <w:rsid w:val="2269D536"/>
    <w:rsid w:val="226D46C4"/>
    <w:rsid w:val="226D604C"/>
    <w:rsid w:val="226E6C4B"/>
    <w:rsid w:val="226F4376"/>
    <w:rsid w:val="2272D7F5"/>
    <w:rsid w:val="227320AF"/>
    <w:rsid w:val="22796851"/>
    <w:rsid w:val="2279B8E8"/>
    <w:rsid w:val="2279EF76"/>
    <w:rsid w:val="227A462A"/>
    <w:rsid w:val="228346DA"/>
    <w:rsid w:val="2285DB85"/>
    <w:rsid w:val="22873DD1"/>
    <w:rsid w:val="228A187C"/>
    <w:rsid w:val="228C83D1"/>
    <w:rsid w:val="229B9DE4"/>
    <w:rsid w:val="229C2CEA"/>
    <w:rsid w:val="229E81BD"/>
    <w:rsid w:val="22A13CCA"/>
    <w:rsid w:val="22AB09C6"/>
    <w:rsid w:val="22AF0DE5"/>
    <w:rsid w:val="22AFE280"/>
    <w:rsid w:val="22B21C07"/>
    <w:rsid w:val="22B27A75"/>
    <w:rsid w:val="22B2A614"/>
    <w:rsid w:val="22B34006"/>
    <w:rsid w:val="22BA4E77"/>
    <w:rsid w:val="22BBE40C"/>
    <w:rsid w:val="22BE8E50"/>
    <w:rsid w:val="22C7DDA9"/>
    <w:rsid w:val="22CBE0A3"/>
    <w:rsid w:val="22D0449C"/>
    <w:rsid w:val="22D7CA21"/>
    <w:rsid w:val="22DE2BF3"/>
    <w:rsid w:val="22E11858"/>
    <w:rsid w:val="22E1FC97"/>
    <w:rsid w:val="22E2A38F"/>
    <w:rsid w:val="22E48854"/>
    <w:rsid w:val="22E5663C"/>
    <w:rsid w:val="22E610DF"/>
    <w:rsid w:val="22E8355E"/>
    <w:rsid w:val="22E88D50"/>
    <w:rsid w:val="22E95D49"/>
    <w:rsid w:val="22E9EB4C"/>
    <w:rsid w:val="22EA5F13"/>
    <w:rsid w:val="22EADB43"/>
    <w:rsid w:val="22EDEE9C"/>
    <w:rsid w:val="22EF14DC"/>
    <w:rsid w:val="22F5577E"/>
    <w:rsid w:val="22F84558"/>
    <w:rsid w:val="22F90F67"/>
    <w:rsid w:val="22FDB217"/>
    <w:rsid w:val="230299DE"/>
    <w:rsid w:val="2304E670"/>
    <w:rsid w:val="2309BD9C"/>
    <w:rsid w:val="230DDF88"/>
    <w:rsid w:val="230E9D94"/>
    <w:rsid w:val="23108DC0"/>
    <w:rsid w:val="2310F7C1"/>
    <w:rsid w:val="231271BF"/>
    <w:rsid w:val="23132CEB"/>
    <w:rsid w:val="2317EB3D"/>
    <w:rsid w:val="231866D5"/>
    <w:rsid w:val="231B41F6"/>
    <w:rsid w:val="231D2686"/>
    <w:rsid w:val="23201A46"/>
    <w:rsid w:val="2321D287"/>
    <w:rsid w:val="2321F268"/>
    <w:rsid w:val="2324AB0D"/>
    <w:rsid w:val="232506BC"/>
    <w:rsid w:val="232736F5"/>
    <w:rsid w:val="2328D75C"/>
    <w:rsid w:val="232CBC98"/>
    <w:rsid w:val="23392251"/>
    <w:rsid w:val="2339405A"/>
    <w:rsid w:val="23399C81"/>
    <w:rsid w:val="2339E3A8"/>
    <w:rsid w:val="233BDA19"/>
    <w:rsid w:val="233E61F4"/>
    <w:rsid w:val="2341D40D"/>
    <w:rsid w:val="23456ECD"/>
    <w:rsid w:val="23464104"/>
    <w:rsid w:val="23487AF9"/>
    <w:rsid w:val="23540F93"/>
    <w:rsid w:val="23579459"/>
    <w:rsid w:val="235955A9"/>
    <w:rsid w:val="235BF6DA"/>
    <w:rsid w:val="235D5F57"/>
    <w:rsid w:val="235DAB07"/>
    <w:rsid w:val="235DB826"/>
    <w:rsid w:val="2360641A"/>
    <w:rsid w:val="23609837"/>
    <w:rsid w:val="23636CF9"/>
    <w:rsid w:val="23660ED5"/>
    <w:rsid w:val="23698C41"/>
    <w:rsid w:val="23699895"/>
    <w:rsid w:val="23744F4B"/>
    <w:rsid w:val="2376F755"/>
    <w:rsid w:val="237B116A"/>
    <w:rsid w:val="237B15D1"/>
    <w:rsid w:val="237E4440"/>
    <w:rsid w:val="237FFC85"/>
    <w:rsid w:val="23803F7A"/>
    <w:rsid w:val="23838792"/>
    <w:rsid w:val="2384DBC9"/>
    <w:rsid w:val="238F46E4"/>
    <w:rsid w:val="239AF24F"/>
    <w:rsid w:val="239BB7ED"/>
    <w:rsid w:val="23A461BD"/>
    <w:rsid w:val="23A6AFFB"/>
    <w:rsid w:val="23ACF892"/>
    <w:rsid w:val="23AE4AD9"/>
    <w:rsid w:val="23B07960"/>
    <w:rsid w:val="23B2679C"/>
    <w:rsid w:val="23BFF610"/>
    <w:rsid w:val="23C46D88"/>
    <w:rsid w:val="23C9AD15"/>
    <w:rsid w:val="23CCC6EC"/>
    <w:rsid w:val="23CE1CF4"/>
    <w:rsid w:val="23CE3F63"/>
    <w:rsid w:val="23D2C9AD"/>
    <w:rsid w:val="23D31779"/>
    <w:rsid w:val="23D3DCBF"/>
    <w:rsid w:val="23D5F90C"/>
    <w:rsid w:val="23D9D7AF"/>
    <w:rsid w:val="23DD2827"/>
    <w:rsid w:val="23DEBA4E"/>
    <w:rsid w:val="23DF2EE4"/>
    <w:rsid w:val="23E9632B"/>
    <w:rsid w:val="23EB0B18"/>
    <w:rsid w:val="23EFC146"/>
    <w:rsid w:val="23F352CA"/>
    <w:rsid w:val="23FC33E5"/>
    <w:rsid w:val="23FF815E"/>
    <w:rsid w:val="240282BD"/>
    <w:rsid w:val="24035D50"/>
    <w:rsid w:val="240471E9"/>
    <w:rsid w:val="2407FBE1"/>
    <w:rsid w:val="240EBB11"/>
    <w:rsid w:val="241605AE"/>
    <w:rsid w:val="241747A6"/>
    <w:rsid w:val="24202AF0"/>
    <w:rsid w:val="2420589B"/>
    <w:rsid w:val="2424B109"/>
    <w:rsid w:val="2427EE94"/>
    <w:rsid w:val="24290A9C"/>
    <w:rsid w:val="242AB39A"/>
    <w:rsid w:val="242D5D5C"/>
    <w:rsid w:val="24326B09"/>
    <w:rsid w:val="2438A124"/>
    <w:rsid w:val="243B5D08"/>
    <w:rsid w:val="243F0B4B"/>
    <w:rsid w:val="24457786"/>
    <w:rsid w:val="244B6C5C"/>
    <w:rsid w:val="244D26FF"/>
    <w:rsid w:val="244EFC51"/>
    <w:rsid w:val="244F4CB0"/>
    <w:rsid w:val="244F9A19"/>
    <w:rsid w:val="2450EDF8"/>
    <w:rsid w:val="2451BEDA"/>
    <w:rsid w:val="2453EA18"/>
    <w:rsid w:val="245417F9"/>
    <w:rsid w:val="24564B02"/>
    <w:rsid w:val="245A29E1"/>
    <w:rsid w:val="245CDB32"/>
    <w:rsid w:val="245D8DD9"/>
    <w:rsid w:val="2462307B"/>
    <w:rsid w:val="2467C627"/>
    <w:rsid w:val="246CB9B3"/>
    <w:rsid w:val="246D7462"/>
    <w:rsid w:val="246EBB08"/>
    <w:rsid w:val="2473C402"/>
    <w:rsid w:val="2474C3C0"/>
    <w:rsid w:val="247521D3"/>
    <w:rsid w:val="247769F3"/>
    <w:rsid w:val="24793432"/>
    <w:rsid w:val="247D196A"/>
    <w:rsid w:val="247F3127"/>
    <w:rsid w:val="2482A619"/>
    <w:rsid w:val="2482E75C"/>
    <w:rsid w:val="2484ED59"/>
    <w:rsid w:val="248641A1"/>
    <w:rsid w:val="2488BF41"/>
    <w:rsid w:val="248B6628"/>
    <w:rsid w:val="248D01C2"/>
    <w:rsid w:val="24928568"/>
    <w:rsid w:val="2492DC53"/>
    <w:rsid w:val="24933D36"/>
    <w:rsid w:val="24964637"/>
    <w:rsid w:val="2498FA0D"/>
    <w:rsid w:val="24A44A41"/>
    <w:rsid w:val="24A71B16"/>
    <w:rsid w:val="24A80BF3"/>
    <w:rsid w:val="24A8C4C7"/>
    <w:rsid w:val="24ABE797"/>
    <w:rsid w:val="24B1A99F"/>
    <w:rsid w:val="24B26726"/>
    <w:rsid w:val="24B76871"/>
    <w:rsid w:val="24C1FCEB"/>
    <w:rsid w:val="24C5F5D4"/>
    <w:rsid w:val="24C79E6F"/>
    <w:rsid w:val="24CB78CA"/>
    <w:rsid w:val="24D25F8F"/>
    <w:rsid w:val="24D2FECF"/>
    <w:rsid w:val="24D35CE7"/>
    <w:rsid w:val="24D42D14"/>
    <w:rsid w:val="24D50447"/>
    <w:rsid w:val="24D5B409"/>
    <w:rsid w:val="24D6D8B2"/>
    <w:rsid w:val="24DA0EF0"/>
    <w:rsid w:val="24DBBA60"/>
    <w:rsid w:val="24DBC1CF"/>
    <w:rsid w:val="24DC2044"/>
    <w:rsid w:val="24DCDB8A"/>
    <w:rsid w:val="24DE9DC6"/>
    <w:rsid w:val="24E042F4"/>
    <w:rsid w:val="24E0FC1D"/>
    <w:rsid w:val="24E19FA5"/>
    <w:rsid w:val="24E496B6"/>
    <w:rsid w:val="24E51526"/>
    <w:rsid w:val="24E75D81"/>
    <w:rsid w:val="24E87587"/>
    <w:rsid w:val="24EE6D78"/>
    <w:rsid w:val="24EF72E3"/>
    <w:rsid w:val="24F33C52"/>
    <w:rsid w:val="24F930A6"/>
    <w:rsid w:val="24FD3480"/>
    <w:rsid w:val="25036349"/>
    <w:rsid w:val="25065E63"/>
    <w:rsid w:val="250C4209"/>
    <w:rsid w:val="251155ED"/>
    <w:rsid w:val="2525CC03"/>
    <w:rsid w:val="252992AD"/>
    <w:rsid w:val="252D983A"/>
    <w:rsid w:val="25315CEC"/>
    <w:rsid w:val="25317367"/>
    <w:rsid w:val="2531C9FC"/>
    <w:rsid w:val="253216E6"/>
    <w:rsid w:val="25323C65"/>
    <w:rsid w:val="2532CA62"/>
    <w:rsid w:val="253741C9"/>
    <w:rsid w:val="25464713"/>
    <w:rsid w:val="254A7FFE"/>
    <w:rsid w:val="254FDEC0"/>
    <w:rsid w:val="2551F24B"/>
    <w:rsid w:val="255422D5"/>
    <w:rsid w:val="25555F03"/>
    <w:rsid w:val="255678E8"/>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45019"/>
    <w:rsid w:val="25A508CA"/>
    <w:rsid w:val="25A764B9"/>
    <w:rsid w:val="25A86119"/>
    <w:rsid w:val="25A8E94F"/>
    <w:rsid w:val="25A9220B"/>
    <w:rsid w:val="25AA4CE3"/>
    <w:rsid w:val="25AEA5FE"/>
    <w:rsid w:val="25B14AE8"/>
    <w:rsid w:val="25B1E3E4"/>
    <w:rsid w:val="25B373DC"/>
    <w:rsid w:val="25B394CE"/>
    <w:rsid w:val="25B9FB7C"/>
    <w:rsid w:val="25BBACA1"/>
    <w:rsid w:val="25BFDDC8"/>
    <w:rsid w:val="25C4FF7C"/>
    <w:rsid w:val="25C97D5E"/>
    <w:rsid w:val="25C9E951"/>
    <w:rsid w:val="25CA5A1F"/>
    <w:rsid w:val="25CD3700"/>
    <w:rsid w:val="25D106F3"/>
    <w:rsid w:val="25D55911"/>
    <w:rsid w:val="25D6227F"/>
    <w:rsid w:val="25D633AF"/>
    <w:rsid w:val="25D95BDE"/>
    <w:rsid w:val="25D98467"/>
    <w:rsid w:val="25DC7FD6"/>
    <w:rsid w:val="25DE052A"/>
    <w:rsid w:val="25E0CCEE"/>
    <w:rsid w:val="25E38787"/>
    <w:rsid w:val="25E67D1B"/>
    <w:rsid w:val="25E6CCB0"/>
    <w:rsid w:val="25ED2E2D"/>
    <w:rsid w:val="25EDD5DC"/>
    <w:rsid w:val="25F2ED06"/>
    <w:rsid w:val="25F62680"/>
    <w:rsid w:val="25F881C2"/>
    <w:rsid w:val="25F9B431"/>
    <w:rsid w:val="2602EBA0"/>
    <w:rsid w:val="260626EE"/>
    <w:rsid w:val="2606BDCE"/>
    <w:rsid w:val="2608C4EE"/>
    <w:rsid w:val="260B4C28"/>
    <w:rsid w:val="260F1110"/>
    <w:rsid w:val="2610AB1A"/>
    <w:rsid w:val="26196A1F"/>
    <w:rsid w:val="261C2007"/>
    <w:rsid w:val="261F982D"/>
    <w:rsid w:val="26252C36"/>
    <w:rsid w:val="262D5753"/>
    <w:rsid w:val="26338D97"/>
    <w:rsid w:val="263610F3"/>
    <w:rsid w:val="263B93EC"/>
    <w:rsid w:val="263BBB3F"/>
    <w:rsid w:val="263CB3A1"/>
    <w:rsid w:val="263E1FF8"/>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36ED0"/>
    <w:rsid w:val="2666A76D"/>
    <w:rsid w:val="266F899A"/>
    <w:rsid w:val="266FC3C1"/>
    <w:rsid w:val="26710AB8"/>
    <w:rsid w:val="2678791B"/>
    <w:rsid w:val="267B169B"/>
    <w:rsid w:val="267C4972"/>
    <w:rsid w:val="268513CD"/>
    <w:rsid w:val="268A59E0"/>
    <w:rsid w:val="268AB501"/>
    <w:rsid w:val="268E750A"/>
    <w:rsid w:val="26956563"/>
    <w:rsid w:val="269917A6"/>
    <w:rsid w:val="2699E0ED"/>
    <w:rsid w:val="2699F73E"/>
    <w:rsid w:val="269B29A9"/>
    <w:rsid w:val="269C4A27"/>
    <w:rsid w:val="269C6841"/>
    <w:rsid w:val="269C6DA0"/>
    <w:rsid w:val="269EA49D"/>
    <w:rsid w:val="26A06287"/>
    <w:rsid w:val="26A3AD3C"/>
    <w:rsid w:val="26A5C1BE"/>
    <w:rsid w:val="26AA341B"/>
    <w:rsid w:val="26B99C78"/>
    <w:rsid w:val="26BC5F23"/>
    <w:rsid w:val="26BD69A3"/>
    <w:rsid w:val="26BF0914"/>
    <w:rsid w:val="26C19C64"/>
    <w:rsid w:val="26C612FF"/>
    <w:rsid w:val="26C6F247"/>
    <w:rsid w:val="26D58F97"/>
    <w:rsid w:val="26D8AC37"/>
    <w:rsid w:val="26D8FB67"/>
    <w:rsid w:val="26DB4635"/>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8C8AD"/>
    <w:rsid w:val="271AAAC8"/>
    <w:rsid w:val="271E4553"/>
    <w:rsid w:val="271F9C90"/>
    <w:rsid w:val="2723209D"/>
    <w:rsid w:val="2725DB45"/>
    <w:rsid w:val="272BE654"/>
    <w:rsid w:val="2731E20A"/>
    <w:rsid w:val="273225F8"/>
    <w:rsid w:val="273568D7"/>
    <w:rsid w:val="2738DC90"/>
    <w:rsid w:val="2739C2F9"/>
    <w:rsid w:val="273B0923"/>
    <w:rsid w:val="27448C7F"/>
    <w:rsid w:val="2745645F"/>
    <w:rsid w:val="2747A53B"/>
    <w:rsid w:val="274891FD"/>
    <w:rsid w:val="27534CBE"/>
    <w:rsid w:val="2753A830"/>
    <w:rsid w:val="2754EA20"/>
    <w:rsid w:val="27579619"/>
    <w:rsid w:val="27601C7C"/>
    <w:rsid w:val="2760CFDD"/>
    <w:rsid w:val="2762DDD9"/>
    <w:rsid w:val="2765FF2C"/>
    <w:rsid w:val="276A055A"/>
    <w:rsid w:val="276FDD60"/>
    <w:rsid w:val="27756538"/>
    <w:rsid w:val="2775C4FA"/>
    <w:rsid w:val="2775FBE5"/>
    <w:rsid w:val="277F82C8"/>
    <w:rsid w:val="2781A7E2"/>
    <w:rsid w:val="27839FCB"/>
    <w:rsid w:val="27860D63"/>
    <w:rsid w:val="278B277F"/>
    <w:rsid w:val="278DE486"/>
    <w:rsid w:val="278DEBC4"/>
    <w:rsid w:val="278FCD3D"/>
    <w:rsid w:val="2792C51B"/>
    <w:rsid w:val="27987285"/>
    <w:rsid w:val="279ABDAB"/>
    <w:rsid w:val="279AC1FE"/>
    <w:rsid w:val="279E0E7E"/>
    <w:rsid w:val="27A5636E"/>
    <w:rsid w:val="27ABAAED"/>
    <w:rsid w:val="27ABEDEA"/>
    <w:rsid w:val="27ACD5AF"/>
    <w:rsid w:val="27AFE49D"/>
    <w:rsid w:val="27B1F448"/>
    <w:rsid w:val="27B47362"/>
    <w:rsid w:val="27B7B9C1"/>
    <w:rsid w:val="27B995CB"/>
    <w:rsid w:val="27BDFDA2"/>
    <w:rsid w:val="27C4CE14"/>
    <w:rsid w:val="27C7984C"/>
    <w:rsid w:val="27C937F2"/>
    <w:rsid w:val="27C9EC83"/>
    <w:rsid w:val="27CC6932"/>
    <w:rsid w:val="27CE186A"/>
    <w:rsid w:val="27D3691D"/>
    <w:rsid w:val="27D9F053"/>
    <w:rsid w:val="27DD5CEF"/>
    <w:rsid w:val="27E4478F"/>
    <w:rsid w:val="27EA9582"/>
    <w:rsid w:val="27EC93DF"/>
    <w:rsid w:val="27ED1094"/>
    <w:rsid w:val="27EFE817"/>
    <w:rsid w:val="27F05F4E"/>
    <w:rsid w:val="27F12DA3"/>
    <w:rsid w:val="27F3A83D"/>
    <w:rsid w:val="27F4DBFF"/>
    <w:rsid w:val="27FEE4B5"/>
    <w:rsid w:val="27FF706C"/>
    <w:rsid w:val="2801FB3D"/>
    <w:rsid w:val="28031B80"/>
    <w:rsid w:val="28066ADA"/>
    <w:rsid w:val="280779CB"/>
    <w:rsid w:val="2808F95B"/>
    <w:rsid w:val="2810ED67"/>
    <w:rsid w:val="28124DF0"/>
    <w:rsid w:val="2815007A"/>
    <w:rsid w:val="281540FA"/>
    <w:rsid w:val="2815C8DF"/>
    <w:rsid w:val="281627C0"/>
    <w:rsid w:val="281752CE"/>
    <w:rsid w:val="2818329C"/>
    <w:rsid w:val="2818E486"/>
    <w:rsid w:val="281D8DE5"/>
    <w:rsid w:val="28210D8A"/>
    <w:rsid w:val="282394D0"/>
    <w:rsid w:val="28242C25"/>
    <w:rsid w:val="2824617B"/>
    <w:rsid w:val="2824C317"/>
    <w:rsid w:val="282648C6"/>
    <w:rsid w:val="282669CA"/>
    <w:rsid w:val="2827938D"/>
    <w:rsid w:val="28316E6D"/>
    <w:rsid w:val="28319056"/>
    <w:rsid w:val="2831B7DC"/>
    <w:rsid w:val="28330812"/>
    <w:rsid w:val="283381C7"/>
    <w:rsid w:val="283D5CB5"/>
    <w:rsid w:val="283F7C36"/>
    <w:rsid w:val="28410ADD"/>
    <w:rsid w:val="28416629"/>
    <w:rsid w:val="28426685"/>
    <w:rsid w:val="28488C68"/>
    <w:rsid w:val="284B81ED"/>
    <w:rsid w:val="28513C5C"/>
    <w:rsid w:val="285359E7"/>
    <w:rsid w:val="28564E34"/>
    <w:rsid w:val="2857C079"/>
    <w:rsid w:val="28583455"/>
    <w:rsid w:val="286114E1"/>
    <w:rsid w:val="2861C852"/>
    <w:rsid w:val="2865A4EB"/>
    <w:rsid w:val="286899FA"/>
    <w:rsid w:val="286BEF6A"/>
    <w:rsid w:val="2879817A"/>
    <w:rsid w:val="28799064"/>
    <w:rsid w:val="287FBEDF"/>
    <w:rsid w:val="2888F61E"/>
    <w:rsid w:val="28895171"/>
    <w:rsid w:val="288A37F5"/>
    <w:rsid w:val="288AEFA7"/>
    <w:rsid w:val="288C5CEB"/>
    <w:rsid w:val="288EA04F"/>
    <w:rsid w:val="28910699"/>
    <w:rsid w:val="289385AD"/>
    <w:rsid w:val="2893D143"/>
    <w:rsid w:val="28951823"/>
    <w:rsid w:val="2899229E"/>
    <w:rsid w:val="28A45EBD"/>
    <w:rsid w:val="28AD3C3C"/>
    <w:rsid w:val="28B1A8DA"/>
    <w:rsid w:val="28B98467"/>
    <w:rsid w:val="28BBCC4B"/>
    <w:rsid w:val="28C11F78"/>
    <w:rsid w:val="28C248AB"/>
    <w:rsid w:val="28C577B0"/>
    <w:rsid w:val="28C6E0B7"/>
    <w:rsid w:val="28C953B2"/>
    <w:rsid w:val="28CEEB9B"/>
    <w:rsid w:val="28CFA4F1"/>
    <w:rsid w:val="28D11A2B"/>
    <w:rsid w:val="28D53948"/>
    <w:rsid w:val="28E5F02C"/>
    <w:rsid w:val="28E6BCE8"/>
    <w:rsid w:val="28E7B62F"/>
    <w:rsid w:val="28E7F5C3"/>
    <w:rsid w:val="28EA5BF6"/>
    <w:rsid w:val="28EE3780"/>
    <w:rsid w:val="28F0F5F0"/>
    <w:rsid w:val="28F7F011"/>
    <w:rsid w:val="28F99585"/>
    <w:rsid w:val="28FA48AE"/>
    <w:rsid w:val="28FCAE0C"/>
    <w:rsid w:val="28FDDDB3"/>
    <w:rsid w:val="29005F83"/>
    <w:rsid w:val="2907DE0D"/>
    <w:rsid w:val="291075AD"/>
    <w:rsid w:val="2910E064"/>
    <w:rsid w:val="29121930"/>
    <w:rsid w:val="2915B7D9"/>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4C56F"/>
    <w:rsid w:val="2956CC3F"/>
    <w:rsid w:val="295A8BED"/>
    <w:rsid w:val="295B121D"/>
    <w:rsid w:val="295B1A87"/>
    <w:rsid w:val="295E4E9D"/>
    <w:rsid w:val="295E8A6C"/>
    <w:rsid w:val="2960BAC5"/>
    <w:rsid w:val="29625517"/>
    <w:rsid w:val="296408BE"/>
    <w:rsid w:val="2968676C"/>
    <w:rsid w:val="296D1472"/>
    <w:rsid w:val="296E4980"/>
    <w:rsid w:val="2970D438"/>
    <w:rsid w:val="297DB90A"/>
    <w:rsid w:val="297E7B70"/>
    <w:rsid w:val="2982E48F"/>
    <w:rsid w:val="298A3DAC"/>
    <w:rsid w:val="298DE96C"/>
    <w:rsid w:val="298F30B6"/>
    <w:rsid w:val="29919724"/>
    <w:rsid w:val="29998F28"/>
    <w:rsid w:val="299A2AD4"/>
    <w:rsid w:val="299AA161"/>
    <w:rsid w:val="299ACB52"/>
    <w:rsid w:val="29A58C2E"/>
    <w:rsid w:val="29A6CE0A"/>
    <w:rsid w:val="29A704DA"/>
    <w:rsid w:val="29AC193E"/>
    <w:rsid w:val="29AC5F3B"/>
    <w:rsid w:val="29AD5DA9"/>
    <w:rsid w:val="29AE92FD"/>
    <w:rsid w:val="29B31B64"/>
    <w:rsid w:val="29B75485"/>
    <w:rsid w:val="29B896C4"/>
    <w:rsid w:val="29B95E46"/>
    <w:rsid w:val="29BB9430"/>
    <w:rsid w:val="29C07771"/>
    <w:rsid w:val="29C09378"/>
    <w:rsid w:val="29C22AAB"/>
    <w:rsid w:val="29CB0C00"/>
    <w:rsid w:val="29CD341B"/>
    <w:rsid w:val="29CEB2A3"/>
    <w:rsid w:val="29D17870"/>
    <w:rsid w:val="29D88B6E"/>
    <w:rsid w:val="29D953F7"/>
    <w:rsid w:val="29DB7908"/>
    <w:rsid w:val="29DCE4F4"/>
    <w:rsid w:val="29E12FE5"/>
    <w:rsid w:val="29E1640B"/>
    <w:rsid w:val="29E1AC35"/>
    <w:rsid w:val="29E2523E"/>
    <w:rsid w:val="29E4F881"/>
    <w:rsid w:val="29E5EFD7"/>
    <w:rsid w:val="29E70E4E"/>
    <w:rsid w:val="29E8E70E"/>
    <w:rsid w:val="29E95401"/>
    <w:rsid w:val="29EB12E0"/>
    <w:rsid w:val="29EF78AD"/>
    <w:rsid w:val="29F7CEBE"/>
    <w:rsid w:val="29FD6AC8"/>
    <w:rsid w:val="2A01DBF6"/>
    <w:rsid w:val="2A02FE01"/>
    <w:rsid w:val="2A08EAD9"/>
    <w:rsid w:val="2A0B0640"/>
    <w:rsid w:val="2A0DBE6F"/>
    <w:rsid w:val="2A113AB0"/>
    <w:rsid w:val="2A12E6F7"/>
    <w:rsid w:val="2A14E10D"/>
    <w:rsid w:val="2A159534"/>
    <w:rsid w:val="2A1D9785"/>
    <w:rsid w:val="2A1F8D9A"/>
    <w:rsid w:val="2A24C943"/>
    <w:rsid w:val="2A273246"/>
    <w:rsid w:val="2A27E1F0"/>
    <w:rsid w:val="2A282065"/>
    <w:rsid w:val="2A2A8BED"/>
    <w:rsid w:val="2A2B0283"/>
    <w:rsid w:val="2A2BFFDE"/>
    <w:rsid w:val="2A2D9EE3"/>
    <w:rsid w:val="2A2F6DDD"/>
    <w:rsid w:val="2A31FE5B"/>
    <w:rsid w:val="2A32D354"/>
    <w:rsid w:val="2A341B3E"/>
    <w:rsid w:val="2A35EAC1"/>
    <w:rsid w:val="2A36B7B9"/>
    <w:rsid w:val="2A38CF82"/>
    <w:rsid w:val="2A3944BD"/>
    <w:rsid w:val="2A3A5AC3"/>
    <w:rsid w:val="2A3AE32F"/>
    <w:rsid w:val="2A3ECF3A"/>
    <w:rsid w:val="2A42381B"/>
    <w:rsid w:val="2A4753B0"/>
    <w:rsid w:val="2A498292"/>
    <w:rsid w:val="2A5A9EEC"/>
    <w:rsid w:val="2A5F573F"/>
    <w:rsid w:val="2A64663B"/>
    <w:rsid w:val="2A64ADE8"/>
    <w:rsid w:val="2A670A8D"/>
    <w:rsid w:val="2A67D564"/>
    <w:rsid w:val="2A6860A9"/>
    <w:rsid w:val="2A6B0FE7"/>
    <w:rsid w:val="2A6BA522"/>
    <w:rsid w:val="2A6C61C8"/>
    <w:rsid w:val="2A6F0FF4"/>
    <w:rsid w:val="2A73CF2F"/>
    <w:rsid w:val="2A76B855"/>
    <w:rsid w:val="2A77AF95"/>
    <w:rsid w:val="2A77F964"/>
    <w:rsid w:val="2A7983C3"/>
    <w:rsid w:val="2A7B250B"/>
    <w:rsid w:val="2A7C26B4"/>
    <w:rsid w:val="2A7E1B3C"/>
    <w:rsid w:val="2A7E8937"/>
    <w:rsid w:val="2A839FC3"/>
    <w:rsid w:val="2A861BDB"/>
    <w:rsid w:val="2A8AEF56"/>
    <w:rsid w:val="2A8FBCCA"/>
    <w:rsid w:val="2A93B98F"/>
    <w:rsid w:val="2A981A7D"/>
    <w:rsid w:val="2A9AABDD"/>
    <w:rsid w:val="2AA04447"/>
    <w:rsid w:val="2AA1DB4B"/>
    <w:rsid w:val="2AA7B358"/>
    <w:rsid w:val="2AA865B2"/>
    <w:rsid w:val="2AAC0D2E"/>
    <w:rsid w:val="2AAC4CDE"/>
    <w:rsid w:val="2AAEEB78"/>
    <w:rsid w:val="2AB02D7B"/>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E2F60"/>
    <w:rsid w:val="2ADEF071"/>
    <w:rsid w:val="2ADF255D"/>
    <w:rsid w:val="2ADF839C"/>
    <w:rsid w:val="2AE20CDA"/>
    <w:rsid w:val="2AE3332F"/>
    <w:rsid w:val="2AE5EA12"/>
    <w:rsid w:val="2AE75C83"/>
    <w:rsid w:val="2AEAF3D0"/>
    <w:rsid w:val="2AEF4209"/>
    <w:rsid w:val="2AF07821"/>
    <w:rsid w:val="2AF0FCB9"/>
    <w:rsid w:val="2AF2294F"/>
    <w:rsid w:val="2AF2F04B"/>
    <w:rsid w:val="2AF4C3AE"/>
    <w:rsid w:val="2AF76856"/>
    <w:rsid w:val="2AF993DC"/>
    <w:rsid w:val="2AFCFBF2"/>
    <w:rsid w:val="2B021DD7"/>
    <w:rsid w:val="2B02466C"/>
    <w:rsid w:val="2B03D4E8"/>
    <w:rsid w:val="2B09F35D"/>
    <w:rsid w:val="2B0B2F13"/>
    <w:rsid w:val="2B0B63FF"/>
    <w:rsid w:val="2B0BFC19"/>
    <w:rsid w:val="2B0EA257"/>
    <w:rsid w:val="2B1308F6"/>
    <w:rsid w:val="2B15B164"/>
    <w:rsid w:val="2B169E19"/>
    <w:rsid w:val="2B17E4C1"/>
    <w:rsid w:val="2B19A652"/>
    <w:rsid w:val="2B1A4BD1"/>
    <w:rsid w:val="2B1B2E20"/>
    <w:rsid w:val="2B1CF798"/>
    <w:rsid w:val="2B1F1C1E"/>
    <w:rsid w:val="2B206447"/>
    <w:rsid w:val="2B2202B4"/>
    <w:rsid w:val="2B22AACE"/>
    <w:rsid w:val="2B25081A"/>
    <w:rsid w:val="2B29AC03"/>
    <w:rsid w:val="2B30FD27"/>
    <w:rsid w:val="2B32CA69"/>
    <w:rsid w:val="2B3765D9"/>
    <w:rsid w:val="2B395E6B"/>
    <w:rsid w:val="2B3ACE89"/>
    <w:rsid w:val="2B3B70E4"/>
    <w:rsid w:val="2B40C4B6"/>
    <w:rsid w:val="2B421101"/>
    <w:rsid w:val="2B424AAA"/>
    <w:rsid w:val="2B43C819"/>
    <w:rsid w:val="2B46FC10"/>
    <w:rsid w:val="2B4F82CB"/>
    <w:rsid w:val="2B509508"/>
    <w:rsid w:val="2B5160D9"/>
    <w:rsid w:val="2B5E0AB3"/>
    <w:rsid w:val="2B5EB267"/>
    <w:rsid w:val="2B5ED434"/>
    <w:rsid w:val="2B5FEBED"/>
    <w:rsid w:val="2B660ABE"/>
    <w:rsid w:val="2B6661C7"/>
    <w:rsid w:val="2B67D12E"/>
    <w:rsid w:val="2B68713C"/>
    <w:rsid w:val="2B6A0991"/>
    <w:rsid w:val="2B6C9EC1"/>
    <w:rsid w:val="2B6E5DD5"/>
    <w:rsid w:val="2B720261"/>
    <w:rsid w:val="2B7711B9"/>
    <w:rsid w:val="2B77845C"/>
    <w:rsid w:val="2B79C334"/>
    <w:rsid w:val="2B7E1039"/>
    <w:rsid w:val="2B7F8A24"/>
    <w:rsid w:val="2B807215"/>
    <w:rsid w:val="2B8118D8"/>
    <w:rsid w:val="2B819956"/>
    <w:rsid w:val="2B821CC3"/>
    <w:rsid w:val="2B8A33F7"/>
    <w:rsid w:val="2B8B0CAC"/>
    <w:rsid w:val="2B8BC13E"/>
    <w:rsid w:val="2B982928"/>
    <w:rsid w:val="2BA134D7"/>
    <w:rsid w:val="2BA596C5"/>
    <w:rsid w:val="2BA82B6F"/>
    <w:rsid w:val="2BA94C8D"/>
    <w:rsid w:val="2BB2C450"/>
    <w:rsid w:val="2BB7D06B"/>
    <w:rsid w:val="2BB91D1C"/>
    <w:rsid w:val="2BBBE808"/>
    <w:rsid w:val="2BBF7612"/>
    <w:rsid w:val="2BC21EEB"/>
    <w:rsid w:val="2BC4F851"/>
    <w:rsid w:val="2BC6ADCB"/>
    <w:rsid w:val="2BCEFF7C"/>
    <w:rsid w:val="2BD1E61B"/>
    <w:rsid w:val="2BD2B397"/>
    <w:rsid w:val="2BD6EFEB"/>
    <w:rsid w:val="2BD774E9"/>
    <w:rsid w:val="2BDE2F61"/>
    <w:rsid w:val="2BE2E2DD"/>
    <w:rsid w:val="2BE45C23"/>
    <w:rsid w:val="2BE62F01"/>
    <w:rsid w:val="2BEC14B3"/>
    <w:rsid w:val="2BECA18C"/>
    <w:rsid w:val="2BEDCC58"/>
    <w:rsid w:val="2BEE8DE0"/>
    <w:rsid w:val="2BEF14A0"/>
    <w:rsid w:val="2BEF8B36"/>
    <w:rsid w:val="2BF48193"/>
    <w:rsid w:val="2BF52DC0"/>
    <w:rsid w:val="2BF797DB"/>
    <w:rsid w:val="2BF82473"/>
    <w:rsid w:val="2BFB27A0"/>
    <w:rsid w:val="2C056787"/>
    <w:rsid w:val="2C0C80B2"/>
    <w:rsid w:val="2C0D1C74"/>
    <w:rsid w:val="2C104949"/>
    <w:rsid w:val="2C1951E4"/>
    <w:rsid w:val="2C1F43C3"/>
    <w:rsid w:val="2C1FC31E"/>
    <w:rsid w:val="2C1FEE77"/>
    <w:rsid w:val="2C20ACF5"/>
    <w:rsid w:val="2C21EC3C"/>
    <w:rsid w:val="2C2D1A51"/>
    <w:rsid w:val="2C341301"/>
    <w:rsid w:val="2C36D8C0"/>
    <w:rsid w:val="2C36E93F"/>
    <w:rsid w:val="2C37363C"/>
    <w:rsid w:val="2C3BCA30"/>
    <w:rsid w:val="2C3F989B"/>
    <w:rsid w:val="2C42F99A"/>
    <w:rsid w:val="2C4317D4"/>
    <w:rsid w:val="2C48E6D2"/>
    <w:rsid w:val="2C49361D"/>
    <w:rsid w:val="2C4A4427"/>
    <w:rsid w:val="2C59A954"/>
    <w:rsid w:val="2C5D7905"/>
    <w:rsid w:val="2C61C4E4"/>
    <w:rsid w:val="2C698F5D"/>
    <w:rsid w:val="2C704897"/>
    <w:rsid w:val="2C70CF98"/>
    <w:rsid w:val="2C747E1B"/>
    <w:rsid w:val="2C74B5EA"/>
    <w:rsid w:val="2C780E68"/>
    <w:rsid w:val="2C79D2FC"/>
    <w:rsid w:val="2C7C3BE0"/>
    <w:rsid w:val="2C7D542B"/>
    <w:rsid w:val="2C81C633"/>
    <w:rsid w:val="2C82EFCD"/>
    <w:rsid w:val="2C847A83"/>
    <w:rsid w:val="2C84B079"/>
    <w:rsid w:val="2C864804"/>
    <w:rsid w:val="2C8FD586"/>
    <w:rsid w:val="2C92B91A"/>
    <w:rsid w:val="2C96700C"/>
    <w:rsid w:val="2C9959B8"/>
    <w:rsid w:val="2C9BE0C9"/>
    <w:rsid w:val="2CA0795E"/>
    <w:rsid w:val="2CA2053D"/>
    <w:rsid w:val="2CA8CC8D"/>
    <w:rsid w:val="2CAB7669"/>
    <w:rsid w:val="2CAB99C0"/>
    <w:rsid w:val="2CAE5EC8"/>
    <w:rsid w:val="2CAF3831"/>
    <w:rsid w:val="2CAFBA8B"/>
    <w:rsid w:val="2CB1AE86"/>
    <w:rsid w:val="2CB29AC8"/>
    <w:rsid w:val="2CB4C1CE"/>
    <w:rsid w:val="2CB97D5F"/>
    <w:rsid w:val="2CBA7B2C"/>
    <w:rsid w:val="2CBC08A1"/>
    <w:rsid w:val="2CBFD990"/>
    <w:rsid w:val="2CC961C2"/>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52751"/>
    <w:rsid w:val="2D067935"/>
    <w:rsid w:val="2D0C9737"/>
    <w:rsid w:val="2D0D44C3"/>
    <w:rsid w:val="2D118336"/>
    <w:rsid w:val="2D1B521D"/>
    <w:rsid w:val="2D242F5B"/>
    <w:rsid w:val="2D2793B9"/>
    <w:rsid w:val="2D2C82B5"/>
    <w:rsid w:val="2D2D6B1A"/>
    <w:rsid w:val="2D2E90C3"/>
    <w:rsid w:val="2D34224A"/>
    <w:rsid w:val="2D35528D"/>
    <w:rsid w:val="2D3D6B4F"/>
    <w:rsid w:val="2D3EF595"/>
    <w:rsid w:val="2D3FB67F"/>
    <w:rsid w:val="2D4061DB"/>
    <w:rsid w:val="2D426999"/>
    <w:rsid w:val="2D440BDE"/>
    <w:rsid w:val="2D45FEDC"/>
    <w:rsid w:val="2D4C78F9"/>
    <w:rsid w:val="2D4E697B"/>
    <w:rsid w:val="2D4F2DCF"/>
    <w:rsid w:val="2D4F90FA"/>
    <w:rsid w:val="2D527741"/>
    <w:rsid w:val="2D533571"/>
    <w:rsid w:val="2D56FC11"/>
    <w:rsid w:val="2D58F7F9"/>
    <w:rsid w:val="2D5F1D28"/>
    <w:rsid w:val="2D602B39"/>
    <w:rsid w:val="2D604543"/>
    <w:rsid w:val="2D641F73"/>
    <w:rsid w:val="2D64FE7C"/>
    <w:rsid w:val="2D653AAB"/>
    <w:rsid w:val="2D6A752C"/>
    <w:rsid w:val="2D6AC29C"/>
    <w:rsid w:val="2D74EB94"/>
    <w:rsid w:val="2D771D14"/>
    <w:rsid w:val="2D79ADB5"/>
    <w:rsid w:val="2D7E4704"/>
    <w:rsid w:val="2D7F95BA"/>
    <w:rsid w:val="2D81C6F0"/>
    <w:rsid w:val="2D837E7E"/>
    <w:rsid w:val="2D8408E6"/>
    <w:rsid w:val="2D8572E2"/>
    <w:rsid w:val="2D87676F"/>
    <w:rsid w:val="2D87A681"/>
    <w:rsid w:val="2D8CDBA7"/>
    <w:rsid w:val="2D8D3E96"/>
    <w:rsid w:val="2D8EAC0B"/>
    <w:rsid w:val="2D90B6E8"/>
    <w:rsid w:val="2D93BCF3"/>
    <w:rsid w:val="2D97CF54"/>
    <w:rsid w:val="2D997F51"/>
    <w:rsid w:val="2DA26F71"/>
    <w:rsid w:val="2DA301A7"/>
    <w:rsid w:val="2DA36902"/>
    <w:rsid w:val="2DA37B93"/>
    <w:rsid w:val="2DA54569"/>
    <w:rsid w:val="2DA5D79C"/>
    <w:rsid w:val="2DA85113"/>
    <w:rsid w:val="2DA96855"/>
    <w:rsid w:val="2DAABF1C"/>
    <w:rsid w:val="2DAD9DF3"/>
    <w:rsid w:val="2DAE0001"/>
    <w:rsid w:val="2DB1260C"/>
    <w:rsid w:val="2DB7193D"/>
    <w:rsid w:val="2DB87625"/>
    <w:rsid w:val="2DBC6000"/>
    <w:rsid w:val="2DBC7CDC"/>
    <w:rsid w:val="2DBCCCDD"/>
    <w:rsid w:val="2DBF62F5"/>
    <w:rsid w:val="2DC59609"/>
    <w:rsid w:val="2DC910D2"/>
    <w:rsid w:val="2DC9F4FB"/>
    <w:rsid w:val="2DCA54A7"/>
    <w:rsid w:val="2DCAA3CC"/>
    <w:rsid w:val="2DCFF584"/>
    <w:rsid w:val="2DD16CA1"/>
    <w:rsid w:val="2DD2657A"/>
    <w:rsid w:val="2DE14924"/>
    <w:rsid w:val="2DE2A257"/>
    <w:rsid w:val="2DE3D3A2"/>
    <w:rsid w:val="2DE46D2F"/>
    <w:rsid w:val="2DE60161"/>
    <w:rsid w:val="2DEAD237"/>
    <w:rsid w:val="2DF016C7"/>
    <w:rsid w:val="2DF6BDB6"/>
    <w:rsid w:val="2DFD38D2"/>
    <w:rsid w:val="2E052361"/>
    <w:rsid w:val="2E05333B"/>
    <w:rsid w:val="2E06166D"/>
    <w:rsid w:val="2E0694F6"/>
    <w:rsid w:val="2E0EDB47"/>
    <w:rsid w:val="2E10796A"/>
    <w:rsid w:val="2E112F62"/>
    <w:rsid w:val="2E11B372"/>
    <w:rsid w:val="2E12E334"/>
    <w:rsid w:val="2E169B25"/>
    <w:rsid w:val="2E180B0B"/>
    <w:rsid w:val="2E1BC966"/>
    <w:rsid w:val="2E1D6AE5"/>
    <w:rsid w:val="2E1E51B8"/>
    <w:rsid w:val="2E1F71A6"/>
    <w:rsid w:val="2E1FB6CB"/>
    <w:rsid w:val="2E204F2D"/>
    <w:rsid w:val="2E222A19"/>
    <w:rsid w:val="2E2398F2"/>
    <w:rsid w:val="2E2A738E"/>
    <w:rsid w:val="2E2B028B"/>
    <w:rsid w:val="2E2B9A60"/>
    <w:rsid w:val="2E2D9E56"/>
    <w:rsid w:val="2E39230F"/>
    <w:rsid w:val="2E3A85B5"/>
    <w:rsid w:val="2E44DE99"/>
    <w:rsid w:val="2E4592E6"/>
    <w:rsid w:val="2E4A2F29"/>
    <w:rsid w:val="2E4BAA7D"/>
    <w:rsid w:val="2E52C673"/>
    <w:rsid w:val="2E5526AB"/>
    <w:rsid w:val="2E58FB50"/>
    <w:rsid w:val="2E5CFE4D"/>
    <w:rsid w:val="2E68EADF"/>
    <w:rsid w:val="2E693A4B"/>
    <w:rsid w:val="2E71AF03"/>
    <w:rsid w:val="2E793353"/>
    <w:rsid w:val="2E7F9CA1"/>
    <w:rsid w:val="2E82AB00"/>
    <w:rsid w:val="2E847241"/>
    <w:rsid w:val="2E86F3AC"/>
    <w:rsid w:val="2E889931"/>
    <w:rsid w:val="2E89900E"/>
    <w:rsid w:val="2E8B7779"/>
    <w:rsid w:val="2E8CBBEF"/>
    <w:rsid w:val="2E8D66E6"/>
    <w:rsid w:val="2E8DBF7D"/>
    <w:rsid w:val="2E922526"/>
    <w:rsid w:val="2E9531CC"/>
    <w:rsid w:val="2E960B37"/>
    <w:rsid w:val="2E9E0EE8"/>
    <w:rsid w:val="2EA22551"/>
    <w:rsid w:val="2EAAA9E4"/>
    <w:rsid w:val="2EACB8E0"/>
    <w:rsid w:val="2EB078F0"/>
    <w:rsid w:val="2EB240D2"/>
    <w:rsid w:val="2EB51B5B"/>
    <w:rsid w:val="2EB93A18"/>
    <w:rsid w:val="2EB9EE6D"/>
    <w:rsid w:val="2EC12052"/>
    <w:rsid w:val="2EC25E83"/>
    <w:rsid w:val="2EC7C29E"/>
    <w:rsid w:val="2ECB8376"/>
    <w:rsid w:val="2ECF32E0"/>
    <w:rsid w:val="2ED429E8"/>
    <w:rsid w:val="2ED481AE"/>
    <w:rsid w:val="2ED72F89"/>
    <w:rsid w:val="2EDA24C2"/>
    <w:rsid w:val="2EDEE52B"/>
    <w:rsid w:val="2EE07151"/>
    <w:rsid w:val="2EE16182"/>
    <w:rsid w:val="2EE24034"/>
    <w:rsid w:val="2EE3C6C6"/>
    <w:rsid w:val="2EE5E1AB"/>
    <w:rsid w:val="2EE72829"/>
    <w:rsid w:val="2EEA2819"/>
    <w:rsid w:val="2EEED789"/>
    <w:rsid w:val="2EF0335D"/>
    <w:rsid w:val="2EF38226"/>
    <w:rsid w:val="2EF5088D"/>
    <w:rsid w:val="2EF65663"/>
    <w:rsid w:val="2EFD96D8"/>
    <w:rsid w:val="2EFFFD9C"/>
    <w:rsid w:val="2F001DE8"/>
    <w:rsid w:val="2F008D23"/>
    <w:rsid w:val="2F087C1A"/>
    <w:rsid w:val="2F0BB28C"/>
    <w:rsid w:val="2F114C8C"/>
    <w:rsid w:val="2F116D82"/>
    <w:rsid w:val="2F139804"/>
    <w:rsid w:val="2F16E766"/>
    <w:rsid w:val="2F17A87B"/>
    <w:rsid w:val="2F1A2C09"/>
    <w:rsid w:val="2F1D4BB3"/>
    <w:rsid w:val="2F24DDE0"/>
    <w:rsid w:val="2F250623"/>
    <w:rsid w:val="2F258937"/>
    <w:rsid w:val="2F29B2C3"/>
    <w:rsid w:val="2F29E1AB"/>
    <w:rsid w:val="2F2CF521"/>
    <w:rsid w:val="2F2E1E99"/>
    <w:rsid w:val="2F327B36"/>
    <w:rsid w:val="2F342D2F"/>
    <w:rsid w:val="2F35A3B0"/>
    <w:rsid w:val="2F378797"/>
    <w:rsid w:val="2F3EB7EA"/>
    <w:rsid w:val="2F3F4304"/>
    <w:rsid w:val="2F405AC3"/>
    <w:rsid w:val="2F42AD69"/>
    <w:rsid w:val="2F42C1BA"/>
    <w:rsid w:val="2F42E6AE"/>
    <w:rsid w:val="2F434622"/>
    <w:rsid w:val="2F4B11CB"/>
    <w:rsid w:val="2F4C3933"/>
    <w:rsid w:val="2F53FB82"/>
    <w:rsid w:val="2F577564"/>
    <w:rsid w:val="2F5989C3"/>
    <w:rsid w:val="2F5A4B6A"/>
    <w:rsid w:val="2F5A7DCF"/>
    <w:rsid w:val="2F5AF06B"/>
    <w:rsid w:val="2F5BA8A5"/>
    <w:rsid w:val="2F5C8ED7"/>
    <w:rsid w:val="2F5DB476"/>
    <w:rsid w:val="2F5E9F92"/>
    <w:rsid w:val="2F62C96E"/>
    <w:rsid w:val="2F671B3B"/>
    <w:rsid w:val="2F69B9E8"/>
    <w:rsid w:val="2F727FFD"/>
    <w:rsid w:val="2F7FDF20"/>
    <w:rsid w:val="2F8961B2"/>
    <w:rsid w:val="2F903403"/>
    <w:rsid w:val="2F9495C7"/>
    <w:rsid w:val="2F974373"/>
    <w:rsid w:val="2F977EE2"/>
    <w:rsid w:val="2F9D6C54"/>
    <w:rsid w:val="2FA057F5"/>
    <w:rsid w:val="2FA3A521"/>
    <w:rsid w:val="2FA4A5D1"/>
    <w:rsid w:val="2FA4CC88"/>
    <w:rsid w:val="2FA8BE24"/>
    <w:rsid w:val="2FACFFC3"/>
    <w:rsid w:val="2FADFAB1"/>
    <w:rsid w:val="2FAE5FA2"/>
    <w:rsid w:val="2FB066B8"/>
    <w:rsid w:val="2FB14BF6"/>
    <w:rsid w:val="2FB26B2E"/>
    <w:rsid w:val="2FB427A3"/>
    <w:rsid w:val="2FB4D47A"/>
    <w:rsid w:val="2FB5CD9F"/>
    <w:rsid w:val="2FB6C982"/>
    <w:rsid w:val="2FBB7289"/>
    <w:rsid w:val="2FBC91A1"/>
    <w:rsid w:val="2FBE1DAE"/>
    <w:rsid w:val="2FBFCE3E"/>
    <w:rsid w:val="2FC75DF8"/>
    <w:rsid w:val="2FC8C3D9"/>
    <w:rsid w:val="2FD01835"/>
    <w:rsid w:val="2FD04A0E"/>
    <w:rsid w:val="2FD0BD5F"/>
    <w:rsid w:val="2FE312E4"/>
    <w:rsid w:val="2FE64BE5"/>
    <w:rsid w:val="2FE8151F"/>
    <w:rsid w:val="2FE82D94"/>
    <w:rsid w:val="2FEB55E4"/>
    <w:rsid w:val="2FF2125D"/>
    <w:rsid w:val="2FF90014"/>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AD1E4"/>
    <w:rsid w:val="303B47BC"/>
    <w:rsid w:val="303C356D"/>
    <w:rsid w:val="303DD32D"/>
    <w:rsid w:val="30415C2C"/>
    <w:rsid w:val="304309D4"/>
    <w:rsid w:val="30438F6A"/>
    <w:rsid w:val="3045CBB3"/>
    <w:rsid w:val="3046A1F9"/>
    <w:rsid w:val="304B5218"/>
    <w:rsid w:val="30519432"/>
    <w:rsid w:val="305D3F1E"/>
    <w:rsid w:val="305E3426"/>
    <w:rsid w:val="30622760"/>
    <w:rsid w:val="30634A39"/>
    <w:rsid w:val="30647494"/>
    <w:rsid w:val="3065F1FF"/>
    <w:rsid w:val="3066D244"/>
    <w:rsid w:val="306A5A28"/>
    <w:rsid w:val="306B31D8"/>
    <w:rsid w:val="306E40A6"/>
    <w:rsid w:val="307002DE"/>
    <w:rsid w:val="30784E7F"/>
    <w:rsid w:val="307C093F"/>
    <w:rsid w:val="307CF8BC"/>
    <w:rsid w:val="3081B77D"/>
    <w:rsid w:val="30908FAF"/>
    <w:rsid w:val="30930968"/>
    <w:rsid w:val="30932355"/>
    <w:rsid w:val="3095EC5D"/>
    <w:rsid w:val="3097B005"/>
    <w:rsid w:val="309869C8"/>
    <w:rsid w:val="3098B00D"/>
    <w:rsid w:val="3099003A"/>
    <w:rsid w:val="309BFDF9"/>
    <w:rsid w:val="309F5811"/>
    <w:rsid w:val="30A02D06"/>
    <w:rsid w:val="30A1159F"/>
    <w:rsid w:val="30A1221B"/>
    <w:rsid w:val="30AA38A3"/>
    <w:rsid w:val="30ABDB56"/>
    <w:rsid w:val="30B064C7"/>
    <w:rsid w:val="30B13C63"/>
    <w:rsid w:val="30B649C0"/>
    <w:rsid w:val="30B969CA"/>
    <w:rsid w:val="30C4E6CC"/>
    <w:rsid w:val="30CB73E0"/>
    <w:rsid w:val="30D13E32"/>
    <w:rsid w:val="30DADEAA"/>
    <w:rsid w:val="30DC1A63"/>
    <w:rsid w:val="30DE0DD1"/>
    <w:rsid w:val="30DF27F0"/>
    <w:rsid w:val="30DF9A81"/>
    <w:rsid w:val="30E3D61A"/>
    <w:rsid w:val="30E7E81B"/>
    <w:rsid w:val="30E82F78"/>
    <w:rsid w:val="30EB84A6"/>
    <w:rsid w:val="30EC87AD"/>
    <w:rsid w:val="30F2E185"/>
    <w:rsid w:val="30FA1F81"/>
    <w:rsid w:val="30FB1A7D"/>
    <w:rsid w:val="30FD2F4B"/>
    <w:rsid w:val="31021C84"/>
    <w:rsid w:val="3103B5CE"/>
    <w:rsid w:val="31074834"/>
    <w:rsid w:val="310A8D86"/>
    <w:rsid w:val="310B1D35"/>
    <w:rsid w:val="310BBAB5"/>
    <w:rsid w:val="310F57D1"/>
    <w:rsid w:val="3116CF54"/>
    <w:rsid w:val="31239BC6"/>
    <w:rsid w:val="31252AA9"/>
    <w:rsid w:val="31266D1A"/>
    <w:rsid w:val="312DE548"/>
    <w:rsid w:val="313346EA"/>
    <w:rsid w:val="31374D77"/>
    <w:rsid w:val="31392BEC"/>
    <w:rsid w:val="313B0EDC"/>
    <w:rsid w:val="3143CBAF"/>
    <w:rsid w:val="314D0679"/>
    <w:rsid w:val="314D62BC"/>
    <w:rsid w:val="315576CB"/>
    <w:rsid w:val="3155FEE2"/>
    <w:rsid w:val="31561567"/>
    <w:rsid w:val="3156D7C7"/>
    <w:rsid w:val="315D4678"/>
    <w:rsid w:val="315F6B43"/>
    <w:rsid w:val="316814C8"/>
    <w:rsid w:val="3168460E"/>
    <w:rsid w:val="316E35FB"/>
    <w:rsid w:val="316E76A8"/>
    <w:rsid w:val="316EEB2A"/>
    <w:rsid w:val="31700AEB"/>
    <w:rsid w:val="317048FB"/>
    <w:rsid w:val="31743A0F"/>
    <w:rsid w:val="3174E40E"/>
    <w:rsid w:val="317590A9"/>
    <w:rsid w:val="3176A631"/>
    <w:rsid w:val="317A1AF0"/>
    <w:rsid w:val="3185702A"/>
    <w:rsid w:val="318578B6"/>
    <w:rsid w:val="31860D66"/>
    <w:rsid w:val="31875BE1"/>
    <w:rsid w:val="318A1D2A"/>
    <w:rsid w:val="318A8B4E"/>
    <w:rsid w:val="318FFF18"/>
    <w:rsid w:val="3192C8CE"/>
    <w:rsid w:val="3195677B"/>
    <w:rsid w:val="3197076E"/>
    <w:rsid w:val="319F5E57"/>
    <w:rsid w:val="31A07C85"/>
    <w:rsid w:val="31A1196C"/>
    <w:rsid w:val="31A98201"/>
    <w:rsid w:val="31AC9711"/>
    <w:rsid w:val="31AD2A3F"/>
    <w:rsid w:val="31AD37A2"/>
    <w:rsid w:val="31B3E01F"/>
    <w:rsid w:val="31BD836C"/>
    <w:rsid w:val="31BEE7E1"/>
    <w:rsid w:val="31C039F3"/>
    <w:rsid w:val="31C33DEE"/>
    <w:rsid w:val="31C43415"/>
    <w:rsid w:val="31C9F5BF"/>
    <w:rsid w:val="31D73CF4"/>
    <w:rsid w:val="31D8B201"/>
    <w:rsid w:val="31D9EA58"/>
    <w:rsid w:val="31DED395"/>
    <w:rsid w:val="31E15B27"/>
    <w:rsid w:val="31E37958"/>
    <w:rsid w:val="31E37AF5"/>
    <w:rsid w:val="31F1C0D1"/>
    <w:rsid w:val="31F294B9"/>
    <w:rsid w:val="31F4024B"/>
    <w:rsid w:val="31F5A87D"/>
    <w:rsid w:val="31F87924"/>
    <w:rsid w:val="31FC6F56"/>
    <w:rsid w:val="31FF4CD9"/>
    <w:rsid w:val="3201A935"/>
    <w:rsid w:val="3203D0BC"/>
    <w:rsid w:val="320A8289"/>
    <w:rsid w:val="320B011A"/>
    <w:rsid w:val="320C367B"/>
    <w:rsid w:val="320D78C8"/>
    <w:rsid w:val="32139DE3"/>
    <w:rsid w:val="32150684"/>
    <w:rsid w:val="321A7239"/>
    <w:rsid w:val="321C0DD7"/>
    <w:rsid w:val="32239A1B"/>
    <w:rsid w:val="32257BC1"/>
    <w:rsid w:val="3226BF41"/>
    <w:rsid w:val="322C91C6"/>
    <w:rsid w:val="322D2AF0"/>
    <w:rsid w:val="322DDEF9"/>
    <w:rsid w:val="322EE280"/>
    <w:rsid w:val="3230F243"/>
    <w:rsid w:val="323BA1D7"/>
    <w:rsid w:val="3241CFBF"/>
    <w:rsid w:val="32463C06"/>
    <w:rsid w:val="324CC13B"/>
    <w:rsid w:val="32533376"/>
    <w:rsid w:val="32586190"/>
    <w:rsid w:val="3259DEA2"/>
    <w:rsid w:val="325D1BB5"/>
    <w:rsid w:val="325DFBE4"/>
    <w:rsid w:val="3260269D"/>
    <w:rsid w:val="3264F52F"/>
    <w:rsid w:val="326AF86C"/>
    <w:rsid w:val="326DF92F"/>
    <w:rsid w:val="326F3BFE"/>
    <w:rsid w:val="32749A40"/>
    <w:rsid w:val="32766B27"/>
    <w:rsid w:val="32775721"/>
    <w:rsid w:val="327F3694"/>
    <w:rsid w:val="3280DDF2"/>
    <w:rsid w:val="328834A0"/>
    <w:rsid w:val="32894BB9"/>
    <w:rsid w:val="328A9790"/>
    <w:rsid w:val="328C3BAE"/>
    <w:rsid w:val="328CDEA5"/>
    <w:rsid w:val="3291D0B5"/>
    <w:rsid w:val="329277ED"/>
    <w:rsid w:val="3292D8D8"/>
    <w:rsid w:val="32941D3E"/>
    <w:rsid w:val="329559A3"/>
    <w:rsid w:val="3296C404"/>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36774"/>
    <w:rsid w:val="32DA769F"/>
    <w:rsid w:val="32DD0AC0"/>
    <w:rsid w:val="32E1B644"/>
    <w:rsid w:val="32E3DD13"/>
    <w:rsid w:val="32E7BF12"/>
    <w:rsid w:val="32EEA3E7"/>
    <w:rsid w:val="32EF01BA"/>
    <w:rsid w:val="32F0B52F"/>
    <w:rsid w:val="32F20B5D"/>
    <w:rsid w:val="32F88246"/>
    <w:rsid w:val="32FD3FD9"/>
    <w:rsid w:val="32FD91F1"/>
    <w:rsid w:val="32FF4404"/>
    <w:rsid w:val="3301DA5B"/>
    <w:rsid w:val="330736A6"/>
    <w:rsid w:val="330D046A"/>
    <w:rsid w:val="330DB071"/>
    <w:rsid w:val="33109E78"/>
    <w:rsid w:val="3311492C"/>
    <w:rsid w:val="33151D42"/>
    <w:rsid w:val="33154570"/>
    <w:rsid w:val="3317D355"/>
    <w:rsid w:val="331A05EA"/>
    <w:rsid w:val="331DA04C"/>
    <w:rsid w:val="331FCC29"/>
    <w:rsid w:val="33207DF8"/>
    <w:rsid w:val="3321398B"/>
    <w:rsid w:val="332469AD"/>
    <w:rsid w:val="3325573B"/>
    <w:rsid w:val="332D1E42"/>
    <w:rsid w:val="332EAE65"/>
    <w:rsid w:val="3331C52E"/>
    <w:rsid w:val="3333A08B"/>
    <w:rsid w:val="3333A163"/>
    <w:rsid w:val="3333C7D7"/>
    <w:rsid w:val="33355929"/>
    <w:rsid w:val="333D2BAF"/>
    <w:rsid w:val="3343619E"/>
    <w:rsid w:val="3345EEAC"/>
    <w:rsid w:val="334764AE"/>
    <w:rsid w:val="334862D9"/>
    <w:rsid w:val="334E6F46"/>
    <w:rsid w:val="33525D67"/>
    <w:rsid w:val="3354AB70"/>
    <w:rsid w:val="3354BAED"/>
    <w:rsid w:val="3355AF75"/>
    <w:rsid w:val="335CB26C"/>
    <w:rsid w:val="3361E9EC"/>
    <w:rsid w:val="3362304E"/>
    <w:rsid w:val="336B2FA8"/>
    <w:rsid w:val="337001BA"/>
    <w:rsid w:val="337357F8"/>
    <w:rsid w:val="337BFF84"/>
    <w:rsid w:val="33812C5E"/>
    <w:rsid w:val="3382C04E"/>
    <w:rsid w:val="33845805"/>
    <w:rsid w:val="33894EF2"/>
    <w:rsid w:val="3389B9A3"/>
    <w:rsid w:val="338AB99B"/>
    <w:rsid w:val="338BA0FA"/>
    <w:rsid w:val="33904366"/>
    <w:rsid w:val="33923CCE"/>
    <w:rsid w:val="3392B1F0"/>
    <w:rsid w:val="339698DD"/>
    <w:rsid w:val="33996D2C"/>
    <w:rsid w:val="339C5CDF"/>
    <w:rsid w:val="339EF499"/>
    <w:rsid w:val="33A05A5B"/>
    <w:rsid w:val="33A342A4"/>
    <w:rsid w:val="33A47069"/>
    <w:rsid w:val="33A49003"/>
    <w:rsid w:val="33A5D2CA"/>
    <w:rsid w:val="33A7E550"/>
    <w:rsid w:val="33A8EC95"/>
    <w:rsid w:val="33AB539D"/>
    <w:rsid w:val="33AE2DA4"/>
    <w:rsid w:val="33B05D75"/>
    <w:rsid w:val="33B1D0E5"/>
    <w:rsid w:val="33B1F288"/>
    <w:rsid w:val="33B3751C"/>
    <w:rsid w:val="33B6B80C"/>
    <w:rsid w:val="33BDB26B"/>
    <w:rsid w:val="33BE883F"/>
    <w:rsid w:val="33C3A4AA"/>
    <w:rsid w:val="33C3DEAA"/>
    <w:rsid w:val="33C474CF"/>
    <w:rsid w:val="33C98E35"/>
    <w:rsid w:val="33CC050E"/>
    <w:rsid w:val="33CCDEB6"/>
    <w:rsid w:val="33CE629D"/>
    <w:rsid w:val="33D0CD5D"/>
    <w:rsid w:val="33D1B7C6"/>
    <w:rsid w:val="33D5F0EB"/>
    <w:rsid w:val="33D9E690"/>
    <w:rsid w:val="33DB68EF"/>
    <w:rsid w:val="33DD8C99"/>
    <w:rsid w:val="33DE20D7"/>
    <w:rsid w:val="33E3E7FA"/>
    <w:rsid w:val="33E40EB9"/>
    <w:rsid w:val="33E87504"/>
    <w:rsid w:val="33E9364C"/>
    <w:rsid w:val="33EA1048"/>
    <w:rsid w:val="33EABC69"/>
    <w:rsid w:val="33F0F2CA"/>
    <w:rsid w:val="33F2C2A3"/>
    <w:rsid w:val="33F53126"/>
    <w:rsid w:val="33F9CC45"/>
    <w:rsid w:val="33FA732F"/>
    <w:rsid w:val="33FBBA5C"/>
    <w:rsid w:val="33FD4AB7"/>
    <w:rsid w:val="33FE4855"/>
    <w:rsid w:val="33FF8EB6"/>
    <w:rsid w:val="3400F2AF"/>
    <w:rsid w:val="341094AF"/>
    <w:rsid w:val="34151AF5"/>
    <w:rsid w:val="34163472"/>
    <w:rsid w:val="341A87EA"/>
    <w:rsid w:val="341FB1F3"/>
    <w:rsid w:val="34220573"/>
    <w:rsid w:val="3426D951"/>
    <w:rsid w:val="34299381"/>
    <w:rsid w:val="3429DA68"/>
    <w:rsid w:val="342DC6D8"/>
    <w:rsid w:val="3433EEC1"/>
    <w:rsid w:val="3434D00D"/>
    <w:rsid w:val="34356D4A"/>
    <w:rsid w:val="34376614"/>
    <w:rsid w:val="343E2DB6"/>
    <w:rsid w:val="343E54C2"/>
    <w:rsid w:val="3442520A"/>
    <w:rsid w:val="3443EF82"/>
    <w:rsid w:val="34445563"/>
    <w:rsid w:val="3444F8B0"/>
    <w:rsid w:val="3449D82B"/>
    <w:rsid w:val="344A3B33"/>
    <w:rsid w:val="344B868F"/>
    <w:rsid w:val="344D3B78"/>
    <w:rsid w:val="345966EA"/>
    <w:rsid w:val="345A8BFA"/>
    <w:rsid w:val="345F6301"/>
    <w:rsid w:val="345F7C2F"/>
    <w:rsid w:val="345F9B11"/>
    <w:rsid w:val="3464BB2B"/>
    <w:rsid w:val="346625ED"/>
    <w:rsid w:val="346B2FBA"/>
    <w:rsid w:val="346C24BC"/>
    <w:rsid w:val="346E896E"/>
    <w:rsid w:val="3476E71C"/>
    <w:rsid w:val="3477F548"/>
    <w:rsid w:val="347D2811"/>
    <w:rsid w:val="3483C388"/>
    <w:rsid w:val="3486DD83"/>
    <w:rsid w:val="348D4FBD"/>
    <w:rsid w:val="348D84E1"/>
    <w:rsid w:val="34914D05"/>
    <w:rsid w:val="34953343"/>
    <w:rsid w:val="3496F8AA"/>
    <w:rsid w:val="34986D1B"/>
    <w:rsid w:val="34A052FD"/>
    <w:rsid w:val="34A531C4"/>
    <w:rsid w:val="34A66EE8"/>
    <w:rsid w:val="34B468A8"/>
    <w:rsid w:val="34BD10EC"/>
    <w:rsid w:val="34BEB1EE"/>
    <w:rsid w:val="34C034A7"/>
    <w:rsid w:val="34C06967"/>
    <w:rsid w:val="34C26C18"/>
    <w:rsid w:val="34CAA68F"/>
    <w:rsid w:val="34D21A9D"/>
    <w:rsid w:val="34D87BCF"/>
    <w:rsid w:val="34DB2D14"/>
    <w:rsid w:val="34DB5E7C"/>
    <w:rsid w:val="34E03AE4"/>
    <w:rsid w:val="34E37235"/>
    <w:rsid w:val="34E58F0D"/>
    <w:rsid w:val="34EA29FB"/>
    <w:rsid w:val="34EA9D69"/>
    <w:rsid w:val="34F19416"/>
    <w:rsid w:val="34F2270D"/>
    <w:rsid w:val="34F2F52A"/>
    <w:rsid w:val="34F6F94B"/>
    <w:rsid w:val="34FC2163"/>
    <w:rsid w:val="34FC3F85"/>
    <w:rsid w:val="34FC7237"/>
    <w:rsid w:val="34FE1800"/>
    <w:rsid w:val="34FE838D"/>
    <w:rsid w:val="3501F00A"/>
    <w:rsid w:val="35039F5F"/>
    <w:rsid w:val="3508BBB5"/>
    <w:rsid w:val="350971E0"/>
    <w:rsid w:val="350E9C1A"/>
    <w:rsid w:val="3511C1B6"/>
    <w:rsid w:val="35134715"/>
    <w:rsid w:val="351AA3B4"/>
    <w:rsid w:val="351DDC7B"/>
    <w:rsid w:val="35211CFA"/>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29E7"/>
    <w:rsid w:val="355E6BB3"/>
    <w:rsid w:val="3562FC0D"/>
    <w:rsid w:val="35631E98"/>
    <w:rsid w:val="356A2EA8"/>
    <w:rsid w:val="356A4CEC"/>
    <w:rsid w:val="356A7707"/>
    <w:rsid w:val="35701F43"/>
    <w:rsid w:val="357281B4"/>
    <w:rsid w:val="3573C139"/>
    <w:rsid w:val="35745244"/>
    <w:rsid w:val="35775918"/>
    <w:rsid w:val="35781220"/>
    <w:rsid w:val="3578ED30"/>
    <w:rsid w:val="35830E1B"/>
    <w:rsid w:val="35860D47"/>
    <w:rsid w:val="358E9304"/>
    <w:rsid w:val="358F94FD"/>
    <w:rsid w:val="3593DAB9"/>
    <w:rsid w:val="35940D7F"/>
    <w:rsid w:val="35967FB7"/>
    <w:rsid w:val="3596D61B"/>
    <w:rsid w:val="359CB659"/>
    <w:rsid w:val="35A85311"/>
    <w:rsid w:val="35A92FF0"/>
    <w:rsid w:val="35B14CF2"/>
    <w:rsid w:val="35B75F63"/>
    <w:rsid w:val="35BA29B2"/>
    <w:rsid w:val="35C84DBB"/>
    <w:rsid w:val="35CCCA4B"/>
    <w:rsid w:val="35D02460"/>
    <w:rsid w:val="35D33675"/>
    <w:rsid w:val="35D73645"/>
    <w:rsid w:val="35D89B57"/>
    <w:rsid w:val="35D9C9EB"/>
    <w:rsid w:val="35E206BC"/>
    <w:rsid w:val="35E89385"/>
    <w:rsid w:val="35E91EDA"/>
    <w:rsid w:val="35EAF94F"/>
    <w:rsid w:val="35EB88F6"/>
    <w:rsid w:val="35ED3DF2"/>
    <w:rsid w:val="35EDCC15"/>
    <w:rsid w:val="35EFC730"/>
    <w:rsid w:val="35F1A3F3"/>
    <w:rsid w:val="35F56724"/>
    <w:rsid w:val="35F6CB46"/>
    <w:rsid w:val="35F6ED0B"/>
    <w:rsid w:val="35F96208"/>
    <w:rsid w:val="35F9E17E"/>
    <w:rsid w:val="35FB8599"/>
    <w:rsid w:val="35FBE8B7"/>
    <w:rsid w:val="35FCE521"/>
    <w:rsid w:val="35FF0DB3"/>
    <w:rsid w:val="3607544D"/>
    <w:rsid w:val="360BA6C1"/>
    <w:rsid w:val="3615BD9F"/>
    <w:rsid w:val="3617D4EF"/>
    <w:rsid w:val="36181DF6"/>
    <w:rsid w:val="361A687A"/>
    <w:rsid w:val="361CDDEB"/>
    <w:rsid w:val="361E6CCA"/>
    <w:rsid w:val="36206AB5"/>
    <w:rsid w:val="3622389B"/>
    <w:rsid w:val="3622BC11"/>
    <w:rsid w:val="36252A1D"/>
    <w:rsid w:val="3627AA8B"/>
    <w:rsid w:val="3627F72B"/>
    <w:rsid w:val="362AB7E4"/>
    <w:rsid w:val="362FEA64"/>
    <w:rsid w:val="3630E4BB"/>
    <w:rsid w:val="3630F75A"/>
    <w:rsid w:val="3635473C"/>
    <w:rsid w:val="3636A072"/>
    <w:rsid w:val="363A7BBF"/>
    <w:rsid w:val="363CE75D"/>
    <w:rsid w:val="363D0F66"/>
    <w:rsid w:val="363E5044"/>
    <w:rsid w:val="36416F91"/>
    <w:rsid w:val="3645929E"/>
    <w:rsid w:val="3645EBE9"/>
    <w:rsid w:val="3648D768"/>
    <w:rsid w:val="36495C91"/>
    <w:rsid w:val="364C76BF"/>
    <w:rsid w:val="364D8781"/>
    <w:rsid w:val="364DC432"/>
    <w:rsid w:val="36503434"/>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8ADF7F"/>
    <w:rsid w:val="368C27DB"/>
    <w:rsid w:val="36902DF6"/>
    <w:rsid w:val="36910755"/>
    <w:rsid w:val="369675B8"/>
    <w:rsid w:val="369D3815"/>
    <w:rsid w:val="36A317A1"/>
    <w:rsid w:val="36A57823"/>
    <w:rsid w:val="36A62F44"/>
    <w:rsid w:val="36A92D44"/>
    <w:rsid w:val="36AA1250"/>
    <w:rsid w:val="36AE8C6D"/>
    <w:rsid w:val="36AF4068"/>
    <w:rsid w:val="36B0274F"/>
    <w:rsid w:val="36B31271"/>
    <w:rsid w:val="36B8528E"/>
    <w:rsid w:val="36B85FB0"/>
    <w:rsid w:val="36BCA065"/>
    <w:rsid w:val="36BD13EA"/>
    <w:rsid w:val="36BDDB79"/>
    <w:rsid w:val="36C6A515"/>
    <w:rsid w:val="36C7DD10"/>
    <w:rsid w:val="36C93A84"/>
    <w:rsid w:val="36CA3422"/>
    <w:rsid w:val="36D40717"/>
    <w:rsid w:val="36D40A46"/>
    <w:rsid w:val="36D4EFE2"/>
    <w:rsid w:val="36D56C26"/>
    <w:rsid w:val="36D743FE"/>
    <w:rsid w:val="36E84B04"/>
    <w:rsid w:val="36EA97EA"/>
    <w:rsid w:val="36EC98AF"/>
    <w:rsid w:val="36EDEE41"/>
    <w:rsid w:val="36F21D08"/>
    <w:rsid w:val="36F48514"/>
    <w:rsid w:val="36FF76A5"/>
    <w:rsid w:val="3700D9CD"/>
    <w:rsid w:val="3701137D"/>
    <w:rsid w:val="3702C28E"/>
    <w:rsid w:val="370792C6"/>
    <w:rsid w:val="3707E3A1"/>
    <w:rsid w:val="3709FF63"/>
    <w:rsid w:val="370F34D8"/>
    <w:rsid w:val="370F5991"/>
    <w:rsid w:val="37103287"/>
    <w:rsid w:val="37105A99"/>
    <w:rsid w:val="37139C36"/>
    <w:rsid w:val="37145602"/>
    <w:rsid w:val="371701DC"/>
    <w:rsid w:val="371A7385"/>
    <w:rsid w:val="371AAD52"/>
    <w:rsid w:val="371CC9F6"/>
    <w:rsid w:val="37201520"/>
    <w:rsid w:val="3720ECF9"/>
    <w:rsid w:val="37215153"/>
    <w:rsid w:val="372312A1"/>
    <w:rsid w:val="3724401B"/>
    <w:rsid w:val="3725B9C9"/>
    <w:rsid w:val="37284B7C"/>
    <w:rsid w:val="37296F02"/>
    <w:rsid w:val="373219FE"/>
    <w:rsid w:val="373D8CF2"/>
    <w:rsid w:val="373F884C"/>
    <w:rsid w:val="37413295"/>
    <w:rsid w:val="37459E7A"/>
    <w:rsid w:val="374A39A4"/>
    <w:rsid w:val="374CFF66"/>
    <w:rsid w:val="374FC2C6"/>
    <w:rsid w:val="37531569"/>
    <w:rsid w:val="375853A3"/>
    <w:rsid w:val="3758A292"/>
    <w:rsid w:val="3759B361"/>
    <w:rsid w:val="375A4C9F"/>
    <w:rsid w:val="375BF2DE"/>
    <w:rsid w:val="375E5A79"/>
    <w:rsid w:val="375F90E6"/>
    <w:rsid w:val="3762492C"/>
    <w:rsid w:val="376297BF"/>
    <w:rsid w:val="37675A30"/>
    <w:rsid w:val="3767ED85"/>
    <w:rsid w:val="376A31EF"/>
    <w:rsid w:val="376D67E1"/>
    <w:rsid w:val="376D686D"/>
    <w:rsid w:val="376E241A"/>
    <w:rsid w:val="37700A5E"/>
    <w:rsid w:val="3772AB1F"/>
    <w:rsid w:val="37731E29"/>
    <w:rsid w:val="37763830"/>
    <w:rsid w:val="37776C79"/>
    <w:rsid w:val="3779EEFF"/>
    <w:rsid w:val="377C0790"/>
    <w:rsid w:val="377C2A0F"/>
    <w:rsid w:val="377FFD68"/>
    <w:rsid w:val="378193CB"/>
    <w:rsid w:val="3784F8DC"/>
    <w:rsid w:val="3785DBBE"/>
    <w:rsid w:val="37898989"/>
    <w:rsid w:val="37905C38"/>
    <w:rsid w:val="3798F289"/>
    <w:rsid w:val="379E9D05"/>
    <w:rsid w:val="379F4072"/>
    <w:rsid w:val="379FC344"/>
    <w:rsid w:val="37A0DFCA"/>
    <w:rsid w:val="37A351F2"/>
    <w:rsid w:val="37ABFD14"/>
    <w:rsid w:val="37B48BAF"/>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E66D93"/>
    <w:rsid w:val="37E9ECDD"/>
    <w:rsid w:val="37F0BE9C"/>
    <w:rsid w:val="37F3C149"/>
    <w:rsid w:val="37FE8F39"/>
    <w:rsid w:val="3805E3F5"/>
    <w:rsid w:val="380778E9"/>
    <w:rsid w:val="3809447F"/>
    <w:rsid w:val="380E9FDB"/>
    <w:rsid w:val="380F6B9D"/>
    <w:rsid w:val="38109CD2"/>
    <w:rsid w:val="38130C28"/>
    <w:rsid w:val="38152BA0"/>
    <w:rsid w:val="3817A98B"/>
    <w:rsid w:val="381A02FE"/>
    <w:rsid w:val="381F92CF"/>
    <w:rsid w:val="381FEED9"/>
    <w:rsid w:val="38254573"/>
    <w:rsid w:val="382626FC"/>
    <w:rsid w:val="38282C10"/>
    <w:rsid w:val="382847D4"/>
    <w:rsid w:val="38290339"/>
    <w:rsid w:val="382BA35F"/>
    <w:rsid w:val="382EB349"/>
    <w:rsid w:val="3832FEA6"/>
    <w:rsid w:val="383565E4"/>
    <w:rsid w:val="3835DE6E"/>
    <w:rsid w:val="38365C33"/>
    <w:rsid w:val="383A7EF9"/>
    <w:rsid w:val="383E8A83"/>
    <w:rsid w:val="384202F7"/>
    <w:rsid w:val="384AF203"/>
    <w:rsid w:val="384B197D"/>
    <w:rsid w:val="38543551"/>
    <w:rsid w:val="3857CC76"/>
    <w:rsid w:val="385B59BE"/>
    <w:rsid w:val="385EA95F"/>
    <w:rsid w:val="385EF052"/>
    <w:rsid w:val="38614228"/>
    <w:rsid w:val="38629C19"/>
    <w:rsid w:val="38684DCF"/>
    <w:rsid w:val="3869270E"/>
    <w:rsid w:val="386A876F"/>
    <w:rsid w:val="386C37D2"/>
    <w:rsid w:val="38704128"/>
    <w:rsid w:val="3877B37E"/>
    <w:rsid w:val="387CBA4C"/>
    <w:rsid w:val="387D5F54"/>
    <w:rsid w:val="387D8C68"/>
    <w:rsid w:val="38819B76"/>
    <w:rsid w:val="3885DAB3"/>
    <w:rsid w:val="3889D543"/>
    <w:rsid w:val="388EEDBD"/>
    <w:rsid w:val="3892041C"/>
    <w:rsid w:val="38923E1A"/>
    <w:rsid w:val="389AC0EA"/>
    <w:rsid w:val="389D33E5"/>
    <w:rsid w:val="38A004F7"/>
    <w:rsid w:val="38A0D9BC"/>
    <w:rsid w:val="38A33A6D"/>
    <w:rsid w:val="38A410B1"/>
    <w:rsid w:val="38A49482"/>
    <w:rsid w:val="38A61CB1"/>
    <w:rsid w:val="38A78E0D"/>
    <w:rsid w:val="38B0B865"/>
    <w:rsid w:val="38B1684B"/>
    <w:rsid w:val="38B5AC28"/>
    <w:rsid w:val="38BCCA8F"/>
    <w:rsid w:val="38C19888"/>
    <w:rsid w:val="38C5B732"/>
    <w:rsid w:val="38C7FA39"/>
    <w:rsid w:val="38CA589E"/>
    <w:rsid w:val="38CB2C1E"/>
    <w:rsid w:val="38CCFFB2"/>
    <w:rsid w:val="38D82C17"/>
    <w:rsid w:val="38DA02A7"/>
    <w:rsid w:val="38DADDA2"/>
    <w:rsid w:val="38DF9E52"/>
    <w:rsid w:val="38E37373"/>
    <w:rsid w:val="38E6C71A"/>
    <w:rsid w:val="38E789F1"/>
    <w:rsid w:val="38E9AD49"/>
    <w:rsid w:val="38ED7DA4"/>
    <w:rsid w:val="38EEA89B"/>
    <w:rsid w:val="38F37509"/>
    <w:rsid w:val="38F4C1E0"/>
    <w:rsid w:val="38F5DCE9"/>
    <w:rsid w:val="38FA9A80"/>
    <w:rsid w:val="38FDA43D"/>
    <w:rsid w:val="38FF736F"/>
    <w:rsid w:val="38FF7F4A"/>
    <w:rsid w:val="39003953"/>
    <w:rsid w:val="3900861B"/>
    <w:rsid w:val="39029CD2"/>
    <w:rsid w:val="3902FC37"/>
    <w:rsid w:val="39060713"/>
    <w:rsid w:val="3909F0C2"/>
    <w:rsid w:val="390D8F0A"/>
    <w:rsid w:val="39158177"/>
    <w:rsid w:val="3916CC9A"/>
    <w:rsid w:val="391A1E21"/>
    <w:rsid w:val="391CF18D"/>
    <w:rsid w:val="391D5039"/>
    <w:rsid w:val="391DDC23"/>
    <w:rsid w:val="391FD529"/>
    <w:rsid w:val="3924DEB4"/>
    <w:rsid w:val="3925F80E"/>
    <w:rsid w:val="3928D254"/>
    <w:rsid w:val="3929ACEA"/>
    <w:rsid w:val="392A0727"/>
    <w:rsid w:val="392E51A3"/>
    <w:rsid w:val="39320A4E"/>
    <w:rsid w:val="39340721"/>
    <w:rsid w:val="39393920"/>
    <w:rsid w:val="39410553"/>
    <w:rsid w:val="39414305"/>
    <w:rsid w:val="39424D90"/>
    <w:rsid w:val="3944003B"/>
    <w:rsid w:val="39443C81"/>
    <w:rsid w:val="39460BC9"/>
    <w:rsid w:val="3949DD15"/>
    <w:rsid w:val="394A9B6F"/>
    <w:rsid w:val="394B8C1B"/>
    <w:rsid w:val="394D814A"/>
    <w:rsid w:val="394E05FC"/>
    <w:rsid w:val="394F1009"/>
    <w:rsid w:val="3951A32D"/>
    <w:rsid w:val="3951DBDA"/>
    <w:rsid w:val="3954C88E"/>
    <w:rsid w:val="3959BC0E"/>
    <w:rsid w:val="395C79AC"/>
    <w:rsid w:val="396DF91E"/>
    <w:rsid w:val="39705459"/>
    <w:rsid w:val="397211A6"/>
    <w:rsid w:val="3972CD71"/>
    <w:rsid w:val="39734453"/>
    <w:rsid w:val="39760BF8"/>
    <w:rsid w:val="397A3BC3"/>
    <w:rsid w:val="397C9B21"/>
    <w:rsid w:val="39810B9B"/>
    <w:rsid w:val="3982E0E8"/>
    <w:rsid w:val="398564F4"/>
    <w:rsid w:val="3985B46F"/>
    <w:rsid w:val="398ED771"/>
    <w:rsid w:val="398F3F80"/>
    <w:rsid w:val="3992EB81"/>
    <w:rsid w:val="399386BB"/>
    <w:rsid w:val="39987BB2"/>
    <w:rsid w:val="399B781F"/>
    <w:rsid w:val="399F5B09"/>
    <w:rsid w:val="39A34B14"/>
    <w:rsid w:val="39A4D142"/>
    <w:rsid w:val="39A65AD1"/>
    <w:rsid w:val="39AA703C"/>
    <w:rsid w:val="39AB96BE"/>
    <w:rsid w:val="39B20BD4"/>
    <w:rsid w:val="39B24B2E"/>
    <w:rsid w:val="39B38A4E"/>
    <w:rsid w:val="39BA055F"/>
    <w:rsid w:val="39C1A573"/>
    <w:rsid w:val="39C2449F"/>
    <w:rsid w:val="39C26047"/>
    <w:rsid w:val="39C7A6F0"/>
    <w:rsid w:val="39C7CEB8"/>
    <w:rsid w:val="39C9E2F2"/>
    <w:rsid w:val="39CECD91"/>
    <w:rsid w:val="39D3D711"/>
    <w:rsid w:val="39D5042A"/>
    <w:rsid w:val="39D8B16B"/>
    <w:rsid w:val="39DA1083"/>
    <w:rsid w:val="39DF7B22"/>
    <w:rsid w:val="39E095E5"/>
    <w:rsid w:val="39E6034E"/>
    <w:rsid w:val="39E7CBE4"/>
    <w:rsid w:val="39EEBEB3"/>
    <w:rsid w:val="39F05C49"/>
    <w:rsid w:val="39F6941B"/>
    <w:rsid w:val="39F78DF3"/>
    <w:rsid w:val="3A007B29"/>
    <w:rsid w:val="3A01AB1C"/>
    <w:rsid w:val="3A02B6E6"/>
    <w:rsid w:val="3A047EBE"/>
    <w:rsid w:val="3A087EC6"/>
    <w:rsid w:val="3A09C8B1"/>
    <w:rsid w:val="3A0A1A2D"/>
    <w:rsid w:val="3A0CD9CD"/>
    <w:rsid w:val="3A0D824B"/>
    <w:rsid w:val="3A120AD2"/>
    <w:rsid w:val="3A14D9BF"/>
    <w:rsid w:val="3A1A5C15"/>
    <w:rsid w:val="3A247C7C"/>
    <w:rsid w:val="3A31152E"/>
    <w:rsid w:val="3A33974B"/>
    <w:rsid w:val="3A33FD1D"/>
    <w:rsid w:val="3A3CE7C3"/>
    <w:rsid w:val="3A3E65AA"/>
    <w:rsid w:val="3A40A42F"/>
    <w:rsid w:val="3A4344BC"/>
    <w:rsid w:val="3A492096"/>
    <w:rsid w:val="3A4A6372"/>
    <w:rsid w:val="3A4C7236"/>
    <w:rsid w:val="3A4D84AD"/>
    <w:rsid w:val="3A4EA048"/>
    <w:rsid w:val="3A552CA3"/>
    <w:rsid w:val="3A57EA9E"/>
    <w:rsid w:val="3A5868AB"/>
    <w:rsid w:val="3A592DC9"/>
    <w:rsid w:val="3A5DC606"/>
    <w:rsid w:val="3A649C15"/>
    <w:rsid w:val="3A6C2034"/>
    <w:rsid w:val="3A6CD2C0"/>
    <w:rsid w:val="3A6D3111"/>
    <w:rsid w:val="3A6FBDAE"/>
    <w:rsid w:val="3A70FB4F"/>
    <w:rsid w:val="3A71A15A"/>
    <w:rsid w:val="3A73B3C2"/>
    <w:rsid w:val="3A74756D"/>
    <w:rsid w:val="3A7A8B64"/>
    <w:rsid w:val="3A7FB2F4"/>
    <w:rsid w:val="3A85064F"/>
    <w:rsid w:val="3A8B4705"/>
    <w:rsid w:val="3A8D198B"/>
    <w:rsid w:val="3AA2D709"/>
    <w:rsid w:val="3AA63344"/>
    <w:rsid w:val="3AAC9751"/>
    <w:rsid w:val="3AADA3EB"/>
    <w:rsid w:val="3AAE06EC"/>
    <w:rsid w:val="3AAF803E"/>
    <w:rsid w:val="3AB62D4F"/>
    <w:rsid w:val="3AB658B8"/>
    <w:rsid w:val="3AB885EB"/>
    <w:rsid w:val="3AB9CA07"/>
    <w:rsid w:val="3ABB5A14"/>
    <w:rsid w:val="3ABD806A"/>
    <w:rsid w:val="3ABFF502"/>
    <w:rsid w:val="3AC005A8"/>
    <w:rsid w:val="3AC3D090"/>
    <w:rsid w:val="3AC9C5EA"/>
    <w:rsid w:val="3AC9F88C"/>
    <w:rsid w:val="3ACACF1C"/>
    <w:rsid w:val="3AD483CE"/>
    <w:rsid w:val="3ADA35B0"/>
    <w:rsid w:val="3ADCB38C"/>
    <w:rsid w:val="3ADE20A5"/>
    <w:rsid w:val="3AE5F857"/>
    <w:rsid w:val="3AECFC66"/>
    <w:rsid w:val="3AF2F777"/>
    <w:rsid w:val="3AF9AFBC"/>
    <w:rsid w:val="3AFABA93"/>
    <w:rsid w:val="3AFC0DDC"/>
    <w:rsid w:val="3AFD6E24"/>
    <w:rsid w:val="3AFE9D92"/>
    <w:rsid w:val="3B04E59D"/>
    <w:rsid w:val="3B0A1195"/>
    <w:rsid w:val="3B0BB1C2"/>
    <w:rsid w:val="3B0BD5E6"/>
    <w:rsid w:val="3B0CD791"/>
    <w:rsid w:val="3B1ACA25"/>
    <w:rsid w:val="3B1B61D5"/>
    <w:rsid w:val="3B223298"/>
    <w:rsid w:val="3B28EE73"/>
    <w:rsid w:val="3B2BEBC4"/>
    <w:rsid w:val="3B313A0E"/>
    <w:rsid w:val="3B361314"/>
    <w:rsid w:val="3B38345F"/>
    <w:rsid w:val="3B38E3C2"/>
    <w:rsid w:val="3B3AC415"/>
    <w:rsid w:val="3B3DE380"/>
    <w:rsid w:val="3B40E541"/>
    <w:rsid w:val="3B476344"/>
    <w:rsid w:val="3B49E253"/>
    <w:rsid w:val="3B4C56A0"/>
    <w:rsid w:val="3B4C71F2"/>
    <w:rsid w:val="3B52DADE"/>
    <w:rsid w:val="3B538317"/>
    <w:rsid w:val="3B60134C"/>
    <w:rsid w:val="3B6AF30C"/>
    <w:rsid w:val="3B6BE024"/>
    <w:rsid w:val="3B6DC511"/>
    <w:rsid w:val="3B714247"/>
    <w:rsid w:val="3B7813D9"/>
    <w:rsid w:val="3B7B34CF"/>
    <w:rsid w:val="3B80FAAB"/>
    <w:rsid w:val="3B891646"/>
    <w:rsid w:val="3B8BC3B1"/>
    <w:rsid w:val="3B8BEED2"/>
    <w:rsid w:val="3B8E70F9"/>
    <w:rsid w:val="3B936FD5"/>
    <w:rsid w:val="3B996598"/>
    <w:rsid w:val="3B9D61FB"/>
    <w:rsid w:val="3B9EAD0D"/>
    <w:rsid w:val="3BA08159"/>
    <w:rsid w:val="3BA1BFE4"/>
    <w:rsid w:val="3BA2F1DF"/>
    <w:rsid w:val="3BA5C26E"/>
    <w:rsid w:val="3BB4DEB9"/>
    <w:rsid w:val="3BB6A934"/>
    <w:rsid w:val="3BB6C6F3"/>
    <w:rsid w:val="3BB7704A"/>
    <w:rsid w:val="3BB9FFD3"/>
    <w:rsid w:val="3BBC8C9B"/>
    <w:rsid w:val="3BC0ED78"/>
    <w:rsid w:val="3BC2D451"/>
    <w:rsid w:val="3BC3A815"/>
    <w:rsid w:val="3BCA195A"/>
    <w:rsid w:val="3BD52366"/>
    <w:rsid w:val="3BD5829D"/>
    <w:rsid w:val="3BDB08BD"/>
    <w:rsid w:val="3BDBCA89"/>
    <w:rsid w:val="3BE4174A"/>
    <w:rsid w:val="3BE7E58F"/>
    <w:rsid w:val="3BEE0902"/>
    <w:rsid w:val="3BFD57F4"/>
    <w:rsid w:val="3C0029FD"/>
    <w:rsid w:val="3C010352"/>
    <w:rsid w:val="3C044E8D"/>
    <w:rsid w:val="3C077AC5"/>
    <w:rsid w:val="3C0E0B23"/>
    <w:rsid w:val="3C0EA4DD"/>
    <w:rsid w:val="3C0F18A3"/>
    <w:rsid w:val="3C129ADB"/>
    <w:rsid w:val="3C156553"/>
    <w:rsid w:val="3C1666AD"/>
    <w:rsid w:val="3C1E3AD7"/>
    <w:rsid w:val="3C224601"/>
    <w:rsid w:val="3C240A28"/>
    <w:rsid w:val="3C242C13"/>
    <w:rsid w:val="3C2602AD"/>
    <w:rsid w:val="3C266913"/>
    <w:rsid w:val="3C27CB34"/>
    <w:rsid w:val="3C34F164"/>
    <w:rsid w:val="3C351B3D"/>
    <w:rsid w:val="3C3EFADA"/>
    <w:rsid w:val="3C423ABA"/>
    <w:rsid w:val="3C445566"/>
    <w:rsid w:val="3C476DF6"/>
    <w:rsid w:val="3C49BB33"/>
    <w:rsid w:val="3C4F3D1E"/>
    <w:rsid w:val="3C54C783"/>
    <w:rsid w:val="3C571F74"/>
    <w:rsid w:val="3C58489C"/>
    <w:rsid w:val="3C5D5B6B"/>
    <w:rsid w:val="3C617A9B"/>
    <w:rsid w:val="3C634280"/>
    <w:rsid w:val="3C655958"/>
    <w:rsid w:val="3C664B19"/>
    <w:rsid w:val="3C6CD51F"/>
    <w:rsid w:val="3C6D7669"/>
    <w:rsid w:val="3C71FF40"/>
    <w:rsid w:val="3C73F3CA"/>
    <w:rsid w:val="3C7582E4"/>
    <w:rsid w:val="3C7668E0"/>
    <w:rsid w:val="3C7769EB"/>
    <w:rsid w:val="3C794925"/>
    <w:rsid w:val="3C8004BC"/>
    <w:rsid w:val="3C866C8E"/>
    <w:rsid w:val="3C9424AF"/>
    <w:rsid w:val="3C96AD8E"/>
    <w:rsid w:val="3C98B2BD"/>
    <w:rsid w:val="3C999A5D"/>
    <w:rsid w:val="3CA0B5FE"/>
    <w:rsid w:val="3CA1196A"/>
    <w:rsid w:val="3CAD86F6"/>
    <w:rsid w:val="3CADF4E6"/>
    <w:rsid w:val="3CAE0EA4"/>
    <w:rsid w:val="3CB13E68"/>
    <w:rsid w:val="3CB51393"/>
    <w:rsid w:val="3CB90187"/>
    <w:rsid w:val="3CBBF4C2"/>
    <w:rsid w:val="3CC5263E"/>
    <w:rsid w:val="3CC8A3B0"/>
    <w:rsid w:val="3CC9B592"/>
    <w:rsid w:val="3CCAC2F9"/>
    <w:rsid w:val="3CCAECF1"/>
    <w:rsid w:val="3CCCD7BA"/>
    <w:rsid w:val="3CD751B6"/>
    <w:rsid w:val="3CD97713"/>
    <w:rsid w:val="3CDA636E"/>
    <w:rsid w:val="3CDBE253"/>
    <w:rsid w:val="3CDF5BB0"/>
    <w:rsid w:val="3CE00037"/>
    <w:rsid w:val="3CE261F3"/>
    <w:rsid w:val="3CE74936"/>
    <w:rsid w:val="3CEA9EF0"/>
    <w:rsid w:val="3CEABDAC"/>
    <w:rsid w:val="3CEBE063"/>
    <w:rsid w:val="3CEF3288"/>
    <w:rsid w:val="3CF508FD"/>
    <w:rsid w:val="3CFEA1AE"/>
    <w:rsid w:val="3CFFEA4C"/>
    <w:rsid w:val="3D0146F9"/>
    <w:rsid w:val="3D02C951"/>
    <w:rsid w:val="3D04E86F"/>
    <w:rsid w:val="3D052955"/>
    <w:rsid w:val="3D0865E9"/>
    <w:rsid w:val="3D0B748C"/>
    <w:rsid w:val="3D10D203"/>
    <w:rsid w:val="3D16593B"/>
    <w:rsid w:val="3D18C51D"/>
    <w:rsid w:val="3D1BC7DE"/>
    <w:rsid w:val="3D1DC9DB"/>
    <w:rsid w:val="3D1E349A"/>
    <w:rsid w:val="3D23AC83"/>
    <w:rsid w:val="3D244BE1"/>
    <w:rsid w:val="3D2561D5"/>
    <w:rsid w:val="3D26783C"/>
    <w:rsid w:val="3D2AD918"/>
    <w:rsid w:val="3D2BB505"/>
    <w:rsid w:val="3D2D7DCA"/>
    <w:rsid w:val="3D2DB1A4"/>
    <w:rsid w:val="3D3249A5"/>
    <w:rsid w:val="3D332E0F"/>
    <w:rsid w:val="3D36E11D"/>
    <w:rsid w:val="3D36EFA1"/>
    <w:rsid w:val="3D3A2B68"/>
    <w:rsid w:val="3D3AA5F6"/>
    <w:rsid w:val="3D440296"/>
    <w:rsid w:val="3D455817"/>
    <w:rsid w:val="3D46683B"/>
    <w:rsid w:val="3D497466"/>
    <w:rsid w:val="3D4CA275"/>
    <w:rsid w:val="3D54A296"/>
    <w:rsid w:val="3D5EF134"/>
    <w:rsid w:val="3D5F7876"/>
    <w:rsid w:val="3D5FE50F"/>
    <w:rsid w:val="3D602FF0"/>
    <w:rsid w:val="3D655A75"/>
    <w:rsid w:val="3D677E64"/>
    <w:rsid w:val="3D68E14C"/>
    <w:rsid w:val="3D690686"/>
    <w:rsid w:val="3D6DA24A"/>
    <w:rsid w:val="3D7218D7"/>
    <w:rsid w:val="3D757325"/>
    <w:rsid w:val="3D780EE4"/>
    <w:rsid w:val="3D807C8C"/>
    <w:rsid w:val="3D876B95"/>
    <w:rsid w:val="3D888D52"/>
    <w:rsid w:val="3D889EBA"/>
    <w:rsid w:val="3D8D96B1"/>
    <w:rsid w:val="3D8FA6AE"/>
    <w:rsid w:val="3D959D5D"/>
    <w:rsid w:val="3D9AC814"/>
    <w:rsid w:val="3D9DA85A"/>
    <w:rsid w:val="3D9F3396"/>
    <w:rsid w:val="3DA6AC5C"/>
    <w:rsid w:val="3DA89C11"/>
    <w:rsid w:val="3DAB8C11"/>
    <w:rsid w:val="3DAD0ECF"/>
    <w:rsid w:val="3DAD1BCB"/>
    <w:rsid w:val="3DB033A4"/>
    <w:rsid w:val="3DB240D5"/>
    <w:rsid w:val="3DB2EDF0"/>
    <w:rsid w:val="3DB79601"/>
    <w:rsid w:val="3DB9AED0"/>
    <w:rsid w:val="3DBDC731"/>
    <w:rsid w:val="3DC214E6"/>
    <w:rsid w:val="3DC8D2FF"/>
    <w:rsid w:val="3DCB010D"/>
    <w:rsid w:val="3DCE45D4"/>
    <w:rsid w:val="3DCFE5DE"/>
    <w:rsid w:val="3DD9D172"/>
    <w:rsid w:val="3DDA12FE"/>
    <w:rsid w:val="3DDB73FC"/>
    <w:rsid w:val="3DDBA7D8"/>
    <w:rsid w:val="3DDD132F"/>
    <w:rsid w:val="3DE1C439"/>
    <w:rsid w:val="3DE76953"/>
    <w:rsid w:val="3DE968CF"/>
    <w:rsid w:val="3DEBC854"/>
    <w:rsid w:val="3DED19A2"/>
    <w:rsid w:val="3DEEDA21"/>
    <w:rsid w:val="3DF540D6"/>
    <w:rsid w:val="3DF73795"/>
    <w:rsid w:val="3DFDE05E"/>
    <w:rsid w:val="3DFEA7D2"/>
    <w:rsid w:val="3E002A01"/>
    <w:rsid w:val="3E02CABF"/>
    <w:rsid w:val="3E093A81"/>
    <w:rsid w:val="3E0CEEA6"/>
    <w:rsid w:val="3E0E2085"/>
    <w:rsid w:val="3E0E53F3"/>
    <w:rsid w:val="3E1578CD"/>
    <w:rsid w:val="3E16B8A6"/>
    <w:rsid w:val="3E1B09C2"/>
    <w:rsid w:val="3E1CA5EE"/>
    <w:rsid w:val="3E1E6236"/>
    <w:rsid w:val="3E298AD4"/>
    <w:rsid w:val="3E2D5833"/>
    <w:rsid w:val="3E3348BC"/>
    <w:rsid w:val="3E382881"/>
    <w:rsid w:val="3E4019AD"/>
    <w:rsid w:val="3E410DA1"/>
    <w:rsid w:val="3E45614D"/>
    <w:rsid w:val="3E482C40"/>
    <w:rsid w:val="3E489811"/>
    <w:rsid w:val="3E4E4F6B"/>
    <w:rsid w:val="3E5B2136"/>
    <w:rsid w:val="3E5BBE64"/>
    <w:rsid w:val="3E5C8917"/>
    <w:rsid w:val="3E5EDA8C"/>
    <w:rsid w:val="3E62DEE0"/>
    <w:rsid w:val="3E67B2E4"/>
    <w:rsid w:val="3E685922"/>
    <w:rsid w:val="3E70E95A"/>
    <w:rsid w:val="3E71744B"/>
    <w:rsid w:val="3E7523B0"/>
    <w:rsid w:val="3E7BA442"/>
    <w:rsid w:val="3E7F5E15"/>
    <w:rsid w:val="3E8507A7"/>
    <w:rsid w:val="3E87A9C5"/>
    <w:rsid w:val="3E8A8D93"/>
    <w:rsid w:val="3E8E5B35"/>
    <w:rsid w:val="3E94CC9F"/>
    <w:rsid w:val="3E9C2854"/>
    <w:rsid w:val="3E9DE240"/>
    <w:rsid w:val="3EA302E5"/>
    <w:rsid w:val="3EAEFD72"/>
    <w:rsid w:val="3EB1C8FD"/>
    <w:rsid w:val="3EB1EB11"/>
    <w:rsid w:val="3EB56991"/>
    <w:rsid w:val="3EB7983F"/>
    <w:rsid w:val="3EBD5B56"/>
    <w:rsid w:val="3EC4C55F"/>
    <w:rsid w:val="3EC4DF41"/>
    <w:rsid w:val="3EC8E2D9"/>
    <w:rsid w:val="3EC98205"/>
    <w:rsid w:val="3ECB9D4E"/>
    <w:rsid w:val="3ECBF098"/>
    <w:rsid w:val="3ED3A730"/>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EF9EC74"/>
    <w:rsid w:val="3EFC7BE4"/>
    <w:rsid w:val="3F03E441"/>
    <w:rsid w:val="3F07D777"/>
    <w:rsid w:val="3F091591"/>
    <w:rsid w:val="3F0B23DD"/>
    <w:rsid w:val="3F13B0BD"/>
    <w:rsid w:val="3F15192A"/>
    <w:rsid w:val="3F1CE5E4"/>
    <w:rsid w:val="3F20A9C6"/>
    <w:rsid w:val="3F2975B5"/>
    <w:rsid w:val="3F2CAC94"/>
    <w:rsid w:val="3F2EE5DE"/>
    <w:rsid w:val="3F3371B5"/>
    <w:rsid w:val="3F36A8C4"/>
    <w:rsid w:val="3F398D70"/>
    <w:rsid w:val="3F3C74D4"/>
    <w:rsid w:val="3F3E1137"/>
    <w:rsid w:val="3F4072FE"/>
    <w:rsid w:val="3F41609E"/>
    <w:rsid w:val="3F45071D"/>
    <w:rsid w:val="3F457AE1"/>
    <w:rsid w:val="3F45CE97"/>
    <w:rsid w:val="3F460E4C"/>
    <w:rsid w:val="3F462691"/>
    <w:rsid w:val="3F587E23"/>
    <w:rsid w:val="3F59C248"/>
    <w:rsid w:val="3F625CAD"/>
    <w:rsid w:val="3F62F542"/>
    <w:rsid w:val="3F64B7B0"/>
    <w:rsid w:val="3F653FB8"/>
    <w:rsid w:val="3F67E233"/>
    <w:rsid w:val="3F6867FC"/>
    <w:rsid w:val="3F6DB860"/>
    <w:rsid w:val="3F71D2FB"/>
    <w:rsid w:val="3F71F30E"/>
    <w:rsid w:val="3F79491C"/>
    <w:rsid w:val="3F7FCF4C"/>
    <w:rsid w:val="3F82BFD4"/>
    <w:rsid w:val="3F82EC89"/>
    <w:rsid w:val="3F840FCA"/>
    <w:rsid w:val="3F8542E5"/>
    <w:rsid w:val="3F8EF62D"/>
    <w:rsid w:val="3F8FE95E"/>
    <w:rsid w:val="3F915B8C"/>
    <w:rsid w:val="3F92A554"/>
    <w:rsid w:val="3F95489C"/>
    <w:rsid w:val="3F95D376"/>
    <w:rsid w:val="3F9D52D5"/>
    <w:rsid w:val="3F9FF0EF"/>
    <w:rsid w:val="3F9FF51E"/>
    <w:rsid w:val="3FA08845"/>
    <w:rsid w:val="3FA479BB"/>
    <w:rsid w:val="3FA761D1"/>
    <w:rsid w:val="3FAAB48C"/>
    <w:rsid w:val="3FB0B7DC"/>
    <w:rsid w:val="3FB1CFF7"/>
    <w:rsid w:val="3FB2CFD1"/>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57F92"/>
    <w:rsid w:val="3FFDB985"/>
    <w:rsid w:val="3FFE113A"/>
    <w:rsid w:val="40032936"/>
    <w:rsid w:val="4004E52A"/>
    <w:rsid w:val="4005C19B"/>
    <w:rsid w:val="400785D2"/>
    <w:rsid w:val="4009FA6E"/>
    <w:rsid w:val="400E4508"/>
    <w:rsid w:val="400EF278"/>
    <w:rsid w:val="4011321A"/>
    <w:rsid w:val="4012C17B"/>
    <w:rsid w:val="40137689"/>
    <w:rsid w:val="40140DAE"/>
    <w:rsid w:val="401774A3"/>
    <w:rsid w:val="4018065A"/>
    <w:rsid w:val="4019028B"/>
    <w:rsid w:val="401CA051"/>
    <w:rsid w:val="401D7A08"/>
    <w:rsid w:val="4021AAEC"/>
    <w:rsid w:val="402703B8"/>
    <w:rsid w:val="402AB77E"/>
    <w:rsid w:val="40308C5A"/>
    <w:rsid w:val="40370E7D"/>
    <w:rsid w:val="403986D2"/>
    <w:rsid w:val="403E98D5"/>
    <w:rsid w:val="40454762"/>
    <w:rsid w:val="40466E31"/>
    <w:rsid w:val="4049CAB3"/>
    <w:rsid w:val="4049DFD8"/>
    <w:rsid w:val="404A5BDA"/>
    <w:rsid w:val="404ACB46"/>
    <w:rsid w:val="404DF8C7"/>
    <w:rsid w:val="404E8476"/>
    <w:rsid w:val="40530F89"/>
    <w:rsid w:val="4054367F"/>
    <w:rsid w:val="40550CE0"/>
    <w:rsid w:val="4055BBA7"/>
    <w:rsid w:val="4055D0A6"/>
    <w:rsid w:val="4056F190"/>
    <w:rsid w:val="4059BF63"/>
    <w:rsid w:val="405AA90E"/>
    <w:rsid w:val="405B4FDA"/>
    <w:rsid w:val="405D5B19"/>
    <w:rsid w:val="405FA09A"/>
    <w:rsid w:val="4062F2F4"/>
    <w:rsid w:val="40649E8E"/>
    <w:rsid w:val="40674BA3"/>
    <w:rsid w:val="4069DF33"/>
    <w:rsid w:val="40755132"/>
    <w:rsid w:val="4076638E"/>
    <w:rsid w:val="40794123"/>
    <w:rsid w:val="407BC8F3"/>
    <w:rsid w:val="40803C81"/>
    <w:rsid w:val="408136CD"/>
    <w:rsid w:val="4087F029"/>
    <w:rsid w:val="4087FEA6"/>
    <w:rsid w:val="408BEAE1"/>
    <w:rsid w:val="408DA782"/>
    <w:rsid w:val="408E35CE"/>
    <w:rsid w:val="408EC0B7"/>
    <w:rsid w:val="40916F8E"/>
    <w:rsid w:val="40989005"/>
    <w:rsid w:val="409B9323"/>
    <w:rsid w:val="409B952F"/>
    <w:rsid w:val="409CF733"/>
    <w:rsid w:val="409E8DEA"/>
    <w:rsid w:val="40A5B4D5"/>
    <w:rsid w:val="40A97B50"/>
    <w:rsid w:val="40B5711D"/>
    <w:rsid w:val="40B57339"/>
    <w:rsid w:val="40B58D98"/>
    <w:rsid w:val="40B750A4"/>
    <w:rsid w:val="40B7D268"/>
    <w:rsid w:val="40B81AD7"/>
    <w:rsid w:val="40B940F0"/>
    <w:rsid w:val="40B957D1"/>
    <w:rsid w:val="40B9D648"/>
    <w:rsid w:val="40C40A8D"/>
    <w:rsid w:val="40CB9430"/>
    <w:rsid w:val="40CC5062"/>
    <w:rsid w:val="40D96055"/>
    <w:rsid w:val="40DD681B"/>
    <w:rsid w:val="40E0A295"/>
    <w:rsid w:val="40E1312B"/>
    <w:rsid w:val="40EA325E"/>
    <w:rsid w:val="40EB9A3B"/>
    <w:rsid w:val="40EBA182"/>
    <w:rsid w:val="40EDC656"/>
    <w:rsid w:val="40F3216F"/>
    <w:rsid w:val="40F7B206"/>
    <w:rsid w:val="40F91CD4"/>
    <w:rsid w:val="40FBF31F"/>
    <w:rsid w:val="40FC7CF1"/>
    <w:rsid w:val="40FE1C42"/>
    <w:rsid w:val="4102E62B"/>
    <w:rsid w:val="4111AC8E"/>
    <w:rsid w:val="41129DEF"/>
    <w:rsid w:val="4114E018"/>
    <w:rsid w:val="41151507"/>
    <w:rsid w:val="411B9C96"/>
    <w:rsid w:val="411C39C5"/>
    <w:rsid w:val="411CB00D"/>
    <w:rsid w:val="41211346"/>
    <w:rsid w:val="412273E0"/>
    <w:rsid w:val="41235850"/>
    <w:rsid w:val="4125BE51"/>
    <w:rsid w:val="4125FFF8"/>
    <w:rsid w:val="41279B64"/>
    <w:rsid w:val="412E504F"/>
    <w:rsid w:val="412FCC70"/>
    <w:rsid w:val="413059F1"/>
    <w:rsid w:val="413B78EC"/>
    <w:rsid w:val="413C5590"/>
    <w:rsid w:val="413F5D91"/>
    <w:rsid w:val="4140F9AF"/>
    <w:rsid w:val="41425CD0"/>
    <w:rsid w:val="414B9F1B"/>
    <w:rsid w:val="414E6A67"/>
    <w:rsid w:val="415153E2"/>
    <w:rsid w:val="41528E24"/>
    <w:rsid w:val="4152C9F5"/>
    <w:rsid w:val="41532807"/>
    <w:rsid w:val="4154883B"/>
    <w:rsid w:val="41578500"/>
    <w:rsid w:val="41598F50"/>
    <w:rsid w:val="4159FB9F"/>
    <w:rsid w:val="415C960E"/>
    <w:rsid w:val="416815A1"/>
    <w:rsid w:val="416A38B9"/>
    <w:rsid w:val="416F6C5C"/>
    <w:rsid w:val="4170B901"/>
    <w:rsid w:val="41716643"/>
    <w:rsid w:val="41723F14"/>
    <w:rsid w:val="417820E1"/>
    <w:rsid w:val="4181ED87"/>
    <w:rsid w:val="4182D2E7"/>
    <w:rsid w:val="41864665"/>
    <w:rsid w:val="4187A0F1"/>
    <w:rsid w:val="4188745A"/>
    <w:rsid w:val="4188B443"/>
    <w:rsid w:val="41899F23"/>
    <w:rsid w:val="418E2C69"/>
    <w:rsid w:val="418E7BCD"/>
    <w:rsid w:val="41945FA1"/>
    <w:rsid w:val="41959ECE"/>
    <w:rsid w:val="41972628"/>
    <w:rsid w:val="419781D3"/>
    <w:rsid w:val="4197BF00"/>
    <w:rsid w:val="41A25E5D"/>
    <w:rsid w:val="41A80CA3"/>
    <w:rsid w:val="41ADFBB6"/>
    <w:rsid w:val="41AF4F26"/>
    <w:rsid w:val="41B1B586"/>
    <w:rsid w:val="41B223C2"/>
    <w:rsid w:val="41B43E9F"/>
    <w:rsid w:val="41B5E5F9"/>
    <w:rsid w:val="41B6FED7"/>
    <w:rsid w:val="41B9B59C"/>
    <w:rsid w:val="41C07BA8"/>
    <w:rsid w:val="41C1FD31"/>
    <w:rsid w:val="41C5441D"/>
    <w:rsid w:val="41C85F2D"/>
    <w:rsid w:val="41CCA1FB"/>
    <w:rsid w:val="41CDF0D5"/>
    <w:rsid w:val="41CE8815"/>
    <w:rsid w:val="41CF7B9B"/>
    <w:rsid w:val="41CFF13F"/>
    <w:rsid w:val="41D1023E"/>
    <w:rsid w:val="41D56DC5"/>
    <w:rsid w:val="41D6CAE9"/>
    <w:rsid w:val="41D85D12"/>
    <w:rsid w:val="41DA6EA2"/>
    <w:rsid w:val="41DDE51B"/>
    <w:rsid w:val="41E2B6ED"/>
    <w:rsid w:val="41E2D7E4"/>
    <w:rsid w:val="41E6D3EB"/>
    <w:rsid w:val="41E8F970"/>
    <w:rsid w:val="41E9BA84"/>
    <w:rsid w:val="41EADFCD"/>
    <w:rsid w:val="41F1D393"/>
    <w:rsid w:val="41F74C44"/>
    <w:rsid w:val="41FA0172"/>
    <w:rsid w:val="41FC43E9"/>
    <w:rsid w:val="41FC7ECB"/>
    <w:rsid w:val="41FCEABC"/>
    <w:rsid w:val="42099386"/>
    <w:rsid w:val="420CC4EA"/>
    <w:rsid w:val="420CE8B3"/>
    <w:rsid w:val="4214C8E7"/>
    <w:rsid w:val="42152779"/>
    <w:rsid w:val="4215A5BC"/>
    <w:rsid w:val="4216960F"/>
    <w:rsid w:val="42206302"/>
    <w:rsid w:val="4220D720"/>
    <w:rsid w:val="422A90F1"/>
    <w:rsid w:val="422CFD03"/>
    <w:rsid w:val="422DC623"/>
    <w:rsid w:val="422E09C2"/>
    <w:rsid w:val="42317ABB"/>
    <w:rsid w:val="42320EC3"/>
    <w:rsid w:val="42346577"/>
    <w:rsid w:val="42357C08"/>
    <w:rsid w:val="423C5591"/>
    <w:rsid w:val="423ED1CA"/>
    <w:rsid w:val="4245A299"/>
    <w:rsid w:val="4248CCE3"/>
    <w:rsid w:val="42499295"/>
    <w:rsid w:val="424A846E"/>
    <w:rsid w:val="424FAE0A"/>
    <w:rsid w:val="4253F982"/>
    <w:rsid w:val="42589ED3"/>
    <w:rsid w:val="425B5B1C"/>
    <w:rsid w:val="425F4952"/>
    <w:rsid w:val="4260BCEC"/>
    <w:rsid w:val="4260F4ED"/>
    <w:rsid w:val="42644D56"/>
    <w:rsid w:val="4266667E"/>
    <w:rsid w:val="42675E59"/>
    <w:rsid w:val="4267DA80"/>
    <w:rsid w:val="4269B456"/>
    <w:rsid w:val="426A0DFA"/>
    <w:rsid w:val="426ADB5F"/>
    <w:rsid w:val="426C9978"/>
    <w:rsid w:val="4270D3B9"/>
    <w:rsid w:val="427200E1"/>
    <w:rsid w:val="42750B6D"/>
    <w:rsid w:val="4277C4E5"/>
    <w:rsid w:val="427D304E"/>
    <w:rsid w:val="427FABD1"/>
    <w:rsid w:val="4281CFBD"/>
    <w:rsid w:val="42855D6F"/>
    <w:rsid w:val="42858262"/>
    <w:rsid w:val="42870C2B"/>
    <w:rsid w:val="428B8401"/>
    <w:rsid w:val="428D7C5B"/>
    <w:rsid w:val="428E8D65"/>
    <w:rsid w:val="4292FE5C"/>
    <w:rsid w:val="42939624"/>
    <w:rsid w:val="4296DFD7"/>
    <w:rsid w:val="429806C1"/>
    <w:rsid w:val="42A056D5"/>
    <w:rsid w:val="42A3052F"/>
    <w:rsid w:val="42A46288"/>
    <w:rsid w:val="42A97A50"/>
    <w:rsid w:val="42AA6613"/>
    <w:rsid w:val="42AD6C27"/>
    <w:rsid w:val="42AEBADE"/>
    <w:rsid w:val="42AEFE42"/>
    <w:rsid w:val="42AF18B1"/>
    <w:rsid w:val="42B0E606"/>
    <w:rsid w:val="42B5AF51"/>
    <w:rsid w:val="42B85E46"/>
    <w:rsid w:val="42BD90EE"/>
    <w:rsid w:val="42BED418"/>
    <w:rsid w:val="42BFCECC"/>
    <w:rsid w:val="42C0B469"/>
    <w:rsid w:val="42C1ECE8"/>
    <w:rsid w:val="42C32F4E"/>
    <w:rsid w:val="42C3B634"/>
    <w:rsid w:val="42C8C6FE"/>
    <w:rsid w:val="42C95D87"/>
    <w:rsid w:val="42CB3582"/>
    <w:rsid w:val="42CD8343"/>
    <w:rsid w:val="42CF5713"/>
    <w:rsid w:val="42D0D9C7"/>
    <w:rsid w:val="42D10FAD"/>
    <w:rsid w:val="42D28F37"/>
    <w:rsid w:val="42D895A4"/>
    <w:rsid w:val="42DA7006"/>
    <w:rsid w:val="42DB4201"/>
    <w:rsid w:val="42E131CE"/>
    <w:rsid w:val="42E88408"/>
    <w:rsid w:val="42E94959"/>
    <w:rsid w:val="42ECB0A6"/>
    <w:rsid w:val="42EECC19"/>
    <w:rsid w:val="42EF6929"/>
    <w:rsid w:val="42F4B90B"/>
    <w:rsid w:val="42F5817C"/>
    <w:rsid w:val="42FAB5B8"/>
    <w:rsid w:val="43062E33"/>
    <w:rsid w:val="4307DC8B"/>
    <w:rsid w:val="430C0138"/>
    <w:rsid w:val="430EBE80"/>
    <w:rsid w:val="43119C9A"/>
    <w:rsid w:val="431378FC"/>
    <w:rsid w:val="43137C99"/>
    <w:rsid w:val="4315418C"/>
    <w:rsid w:val="43162E2B"/>
    <w:rsid w:val="4316D295"/>
    <w:rsid w:val="4318CD78"/>
    <w:rsid w:val="431BDFFF"/>
    <w:rsid w:val="431E6956"/>
    <w:rsid w:val="431EA61F"/>
    <w:rsid w:val="43216D51"/>
    <w:rsid w:val="4326AC8C"/>
    <w:rsid w:val="432928FB"/>
    <w:rsid w:val="4329F2E8"/>
    <w:rsid w:val="432B2A85"/>
    <w:rsid w:val="432FFB45"/>
    <w:rsid w:val="43327505"/>
    <w:rsid w:val="4332ED29"/>
    <w:rsid w:val="43349CE8"/>
    <w:rsid w:val="43355863"/>
    <w:rsid w:val="433866BF"/>
    <w:rsid w:val="43402948"/>
    <w:rsid w:val="43403C05"/>
    <w:rsid w:val="434214A2"/>
    <w:rsid w:val="43440867"/>
    <w:rsid w:val="434A5F59"/>
    <w:rsid w:val="434DF4FD"/>
    <w:rsid w:val="434E974E"/>
    <w:rsid w:val="43516398"/>
    <w:rsid w:val="43526B8C"/>
    <w:rsid w:val="4352D121"/>
    <w:rsid w:val="43567B7B"/>
    <w:rsid w:val="435DD294"/>
    <w:rsid w:val="436324A9"/>
    <w:rsid w:val="4366840D"/>
    <w:rsid w:val="43670FA0"/>
    <w:rsid w:val="43690737"/>
    <w:rsid w:val="43694EFA"/>
    <w:rsid w:val="4369C3D0"/>
    <w:rsid w:val="436BB5E0"/>
    <w:rsid w:val="436F4252"/>
    <w:rsid w:val="4377628F"/>
    <w:rsid w:val="43787113"/>
    <w:rsid w:val="437B5212"/>
    <w:rsid w:val="4387A94E"/>
    <w:rsid w:val="43882F28"/>
    <w:rsid w:val="4389ECBA"/>
    <w:rsid w:val="438C6526"/>
    <w:rsid w:val="438E0414"/>
    <w:rsid w:val="43916914"/>
    <w:rsid w:val="43934A61"/>
    <w:rsid w:val="4397151D"/>
    <w:rsid w:val="4398BEC6"/>
    <w:rsid w:val="4399513E"/>
    <w:rsid w:val="439BB92B"/>
    <w:rsid w:val="439BDBF3"/>
    <w:rsid w:val="439D3810"/>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AE798"/>
    <w:rsid w:val="43CC22E8"/>
    <w:rsid w:val="43D3FDCC"/>
    <w:rsid w:val="43D4B4B7"/>
    <w:rsid w:val="43D8F217"/>
    <w:rsid w:val="43D99656"/>
    <w:rsid w:val="43E4005E"/>
    <w:rsid w:val="43E4FD78"/>
    <w:rsid w:val="43E55D20"/>
    <w:rsid w:val="43E7A442"/>
    <w:rsid w:val="43F1E7E3"/>
    <w:rsid w:val="43F4696A"/>
    <w:rsid w:val="43F4B3F7"/>
    <w:rsid w:val="43F72361"/>
    <w:rsid w:val="43F87F07"/>
    <w:rsid w:val="43FB0C43"/>
    <w:rsid w:val="4404635F"/>
    <w:rsid w:val="4404A714"/>
    <w:rsid w:val="44076A4D"/>
    <w:rsid w:val="440F3228"/>
    <w:rsid w:val="4410533F"/>
    <w:rsid w:val="44109065"/>
    <w:rsid w:val="44116576"/>
    <w:rsid w:val="441950EC"/>
    <w:rsid w:val="441AF52C"/>
    <w:rsid w:val="441C9C38"/>
    <w:rsid w:val="44217A4B"/>
    <w:rsid w:val="4422D8D4"/>
    <w:rsid w:val="4422F41F"/>
    <w:rsid w:val="44234244"/>
    <w:rsid w:val="442368C4"/>
    <w:rsid w:val="4423E0AB"/>
    <w:rsid w:val="442B2748"/>
    <w:rsid w:val="442BD355"/>
    <w:rsid w:val="442E2FB8"/>
    <w:rsid w:val="442F4473"/>
    <w:rsid w:val="443255BC"/>
    <w:rsid w:val="443391E2"/>
    <w:rsid w:val="44366002"/>
    <w:rsid w:val="44371B9C"/>
    <w:rsid w:val="4439F698"/>
    <w:rsid w:val="443D3A27"/>
    <w:rsid w:val="4440467B"/>
    <w:rsid w:val="44428D2A"/>
    <w:rsid w:val="4444B0F8"/>
    <w:rsid w:val="4446BD39"/>
    <w:rsid w:val="44470260"/>
    <w:rsid w:val="4449CBCC"/>
    <w:rsid w:val="4449FD54"/>
    <w:rsid w:val="444C0086"/>
    <w:rsid w:val="444CC8B4"/>
    <w:rsid w:val="445394B3"/>
    <w:rsid w:val="4455AC4B"/>
    <w:rsid w:val="4455B5F3"/>
    <w:rsid w:val="4457BB5D"/>
    <w:rsid w:val="445930F5"/>
    <w:rsid w:val="44594DFF"/>
    <w:rsid w:val="4459614F"/>
    <w:rsid w:val="445A640B"/>
    <w:rsid w:val="445FBE0D"/>
    <w:rsid w:val="446391A6"/>
    <w:rsid w:val="446685CB"/>
    <w:rsid w:val="446BBCF8"/>
    <w:rsid w:val="446D3198"/>
    <w:rsid w:val="446D84F5"/>
    <w:rsid w:val="447A6968"/>
    <w:rsid w:val="447B0656"/>
    <w:rsid w:val="44859F10"/>
    <w:rsid w:val="4486B82A"/>
    <w:rsid w:val="448791DE"/>
    <w:rsid w:val="4487B4AF"/>
    <w:rsid w:val="4489699B"/>
    <w:rsid w:val="4494C83E"/>
    <w:rsid w:val="4497E7FA"/>
    <w:rsid w:val="449AD7AE"/>
    <w:rsid w:val="449C7A2F"/>
    <w:rsid w:val="44A3E09A"/>
    <w:rsid w:val="44A4349F"/>
    <w:rsid w:val="44A55F15"/>
    <w:rsid w:val="44A76531"/>
    <w:rsid w:val="44A7A011"/>
    <w:rsid w:val="44A8B158"/>
    <w:rsid w:val="44A8BAB6"/>
    <w:rsid w:val="44B11EC3"/>
    <w:rsid w:val="44B24DFB"/>
    <w:rsid w:val="44B81DD6"/>
    <w:rsid w:val="44B8E161"/>
    <w:rsid w:val="44BBF987"/>
    <w:rsid w:val="44BF21B5"/>
    <w:rsid w:val="44C139FB"/>
    <w:rsid w:val="44C2A2C6"/>
    <w:rsid w:val="44C3C712"/>
    <w:rsid w:val="44CA9BD2"/>
    <w:rsid w:val="44CC820F"/>
    <w:rsid w:val="44D33F6C"/>
    <w:rsid w:val="44D3AB7D"/>
    <w:rsid w:val="44D50A7B"/>
    <w:rsid w:val="44D5773C"/>
    <w:rsid w:val="44D65E35"/>
    <w:rsid w:val="44E10F3F"/>
    <w:rsid w:val="44E12E05"/>
    <w:rsid w:val="44E1A2E0"/>
    <w:rsid w:val="44E9DBBA"/>
    <w:rsid w:val="44EE4F9C"/>
    <w:rsid w:val="44F01D78"/>
    <w:rsid w:val="44F15743"/>
    <w:rsid w:val="44F20BBD"/>
    <w:rsid w:val="44F5CB3F"/>
    <w:rsid w:val="450368E6"/>
    <w:rsid w:val="4508CD88"/>
    <w:rsid w:val="450AC248"/>
    <w:rsid w:val="450BCC15"/>
    <w:rsid w:val="450D1938"/>
    <w:rsid w:val="4513BC8D"/>
    <w:rsid w:val="4515DAA4"/>
    <w:rsid w:val="45168467"/>
    <w:rsid w:val="45179F21"/>
    <w:rsid w:val="451A2F92"/>
    <w:rsid w:val="451BCDDB"/>
    <w:rsid w:val="451CCCC1"/>
    <w:rsid w:val="45285F44"/>
    <w:rsid w:val="45288034"/>
    <w:rsid w:val="45289EC1"/>
    <w:rsid w:val="452F08AE"/>
    <w:rsid w:val="45304370"/>
    <w:rsid w:val="453488C5"/>
    <w:rsid w:val="453CB4C9"/>
    <w:rsid w:val="45439515"/>
    <w:rsid w:val="45468C1E"/>
    <w:rsid w:val="454EC430"/>
    <w:rsid w:val="45505D89"/>
    <w:rsid w:val="4554BD79"/>
    <w:rsid w:val="4559CAF3"/>
    <w:rsid w:val="455A064F"/>
    <w:rsid w:val="455A2A20"/>
    <w:rsid w:val="455B5619"/>
    <w:rsid w:val="455DC3EF"/>
    <w:rsid w:val="456A1320"/>
    <w:rsid w:val="457465B1"/>
    <w:rsid w:val="4576094F"/>
    <w:rsid w:val="45790A78"/>
    <w:rsid w:val="45805F7A"/>
    <w:rsid w:val="4581C430"/>
    <w:rsid w:val="45820841"/>
    <w:rsid w:val="45856E22"/>
    <w:rsid w:val="459031A8"/>
    <w:rsid w:val="45915A68"/>
    <w:rsid w:val="4596553E"/>
    <w:rsid w:val="4596F45B"/>
    <w:rsid w:val="45987B09"/>
    <w:rsid w:val="4599ABC9"/>
    <w:rsid w:val="459CF5EB"/>
    <w:rsid w:val="45A04049"/>
    <w:rsid w:val="45A48FD4"/>
    <w:rsid w:val="45A6F2D9"/>
    <w:rsid w:val="45A9C8A2"/>
    <w:rsid w:val="45AD8124"/>
    <w:rsid w:val="45AE5138"/>
    <w:rsid w:val="45B1C4C5"/>
    <w:rsid w:val="45B525C2"/>
    <w:rsid w:val="45BD4E11"/>
    <w:rsid w:val="45BE5A9E"/>
    <w:rsid w:val="45C08601"/>
    <w:rsid w:val="45C0C00C"/>
    <w:rsid w:val="45C845A6"/>
    <w:rsid w:val="45CDD904"/>
    <w:rsid w:val="45CE88AD"/>
    <w:rsid w:val="45D262A0"/>
    <w:rsid w:val="45D63373"/>
    <w:rsid w:val="45DA236A"/>
    <w:rsid w:val="45DC77E3"/>
    <w:rsid w:val="45E23A07"/>
    <w:rsid w:val="45E324CA"/>
    <w:rsid w:val="45E7D0E7"/>
    <w:rsid w:val="45E8F1C7"/>
    <w:rsid w:val="45E99E60"/>
    <w:rsid w:val="45ED27B0"/>
    <w:rsid w:val="45F16C44"/>
    <w:rsid w:val="45F4E6F0"/>
    <w:rsid w:val="45F531B0"/>
    <w:rsid w:val="45F7E95D"/>
    <w:rsid w:val="45FC93D2"/>
    <w:rsid w:val="45FE4452"/>
    <w:rsid w:val="4602E3AE"/>
    <w:rsid w:val="4605A93C"/>
    <w:rsid w:val="46065FD1"/>
    <w:rsid w:val="4607E2D7"/>
    <w:rsid w:val="460BA879"/>
    <w:rsid w:val="4610453A"/>
    <w:rsid w:val="4611DAB7"/>
    <w:rsid w:val="46152216"/>
    <w:rsid w:val="46197324"/>
    <w:rsid w:val="461AEC9A"/>
    <w:rsid w:val="461C71D3"/>
    <w:rsid w:val="461D7D55"/>
    <w:rsid w:val="46202F24"/>
    <w:rsid w:val="4620F403"/>
    <w:rsid w:val="46212FF1"/>
    <w:rsid w:val="46219E79"/>
    <w:rsid w:val="4624912F"/>
    <w:rsid w:val="46256D38"/>
    <w:rsid w:val="46327BD0"/>
    <w:rsid w:val="4633F6B8"/>
    <w:rsid w:val="463ABD9A"/>
    <w:rsid w:val="463DE7C4"/>
    <w:rsid w:val="4641CF24"/>
    <w:rsid w:val="46436513"/>
    <w:rsid w:val="46442552"/>
    <w:rsid w:val="4644BF82"/>
    <w:rsid w:val="4644EBAB"/>
    <w:rsid w:val="46496030"/>
    <w:rsid w:val="464AB1B1"/>
    <w:rsid w:val="464CF8E4"/>
    <w:rsid w:val="464E1E29"/>
    <w:rsid w:val="46508FB0"/>
    <w:rsid w:val="4650ACAB"/>
    <w:rsid w:val="4651937C"/>
    <w:rsid w:val="4654121E"/>
    <w:rsid w:val="46553F11"/>
    <w:rsid w:val="46577B26"/>
    <w:rsid w:val="465C1F90"/>
    <w:rsid w:val="465C21C4"/>
    <w:rsid w:val="465C31A9"/>
    <w:rsid w:val="46625358"/>
    <w:rsid w:val="46629D8B"/>
    <w:rsid w:val="4662D463"/>
    <w:rsid w:val="466DC6DD"/>
    <w:rsid w:val="46701A1B"/>
    <w:rsid w:val="4672C383"/>
    <w:rsid w:val="4673503A"/>
    <w:rsid w:val="46785AB2"/>
    <w:rsid w:val="467BC3CD"/>
    <w:rsid w:val="467F04FA"/>
    <w:rsid w:val="467F2901"/>
    <w:rsid w:val="4680ABDB"/>
    <w:rsid w:val="468464EC"/>
    <w:rsid w:val="4686B627"/>
    <w:rsid w:val="4686F64A"/>
    <w:rsid w:val="468E5B76"/>
    <w:rsid w:val="46993CAA"/>
    <w:rsid w:val="469B7D8B"/>
    <w:rsid w:val="46A1472A"/>
    <w:rsid w:val="46A28BD8"/>
    <w:rsid w:val="46A8F69F"/>
    <w:rsid w:val="46AAAFC5"/>
    <w:rsid w:val="46AAD3D8"/>
    <w:rsid w:val="46AD8775"/>
    <w:rsid w:val="46B14A79"/>
    <w:rsid w:val="46B99D5E"/>
    <w:rsid w:val="46BCC7CC"/>
    <w:rsid w:val="46C037AB"/>
    <w:rsid w:val="46C2779F"/>
    <w:rsid w:val="46C35391"/>
    <w:rsid w:val="46C7AE66"/>
    <w:rsid w:val="46C9BDCC"/>
    <w:rsid w:val="46CCD362"/>
    <w:rsid w:val="46D0A828"/>
    <w:rsid w:val="46D15107"/>
    <w:rsid w:val="46D1B82A"/>
    <w:rsid w:val="46D3ADB7"/>
    <w:rsid w:val="46D666EC"/>
    <w:rsid w:val="46D8835A"/>
    <w:rsid w:val="46D9EC03"/>
    <w:rsid w:val="46DCFE7C"/>
    <w:rsid w:val="46E6F82F"/>
    <w:rsid w:val="46E85A2E"/>
    <w:rsid w:val="46EC8784"/>
    <w:rsid w:val="46ECA52B"/>
    <w:rsid w:val="46F154C4"/>
    <w:rsid w:val="46F4EFF4"/>
    <w:rsid w:val="46F74F57"/>
    <w:rsid w:val="46F77E1C"/>
    <w:rsid w:val="46F91749"/>
    <w:rsid w:val="46F943FE"/>
    <w:rsid w:val="46FAD71A"/>
    <w:rsid w:val="4704C910"/>
    <w:rsid w:val="47064FB0"/>
    <w:rsid w:val="47096D11"/>
    <w:rsid w:val="470ECC81"/>
    <w:rsid w:val="4711635D"/>
    <w:rsid w:val="471314D0"/>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39872"/>
    <w:rsid w:val="4744727E"/>
    <w:rsid w:val="47458F60"/>
    <w:rsid w:val="474951E6"/>
    <w:rsid w:val="474A2199"/>
    <w:rsid w:val="474F4E33"/>
    <w:rsid w:val="4753B4AB"/>
    <w:rsid w:val="47553048"/>
    <w:rsid w:val="475E9D5D"/>
    <w:rsid w:val="47646392"/>
    <w:rsid w:val="4769070F"/>
    <w:rsid w:val="476AF70A"/>
    <w:rsid w:val="476ED0E9"/>
    <w:rsid w:val="476FB2E7"/>
    <w:rsid w:val="47741C10"/>
    <w:rsid w:val="4776DA69"/>
    <w:rsid w:val="477B3CCF"/>
    <w:rsid w:val="477E5182"/>
    <w:rsid w:val="4781E643"/>
    <w:rsid w:val="4783EDF4"/>
    <w:rsid w:val="4784D1C0"/>
    <w:rsid w:val="47850BAB"/>
    <w:rsid w:val="4785BFE7"/>
    <w:rsid w:val="478C2BE2"/>
    <w:rsid w:val="47935CF4"/>
    <w:rsid w:val="47944A02"/>
    <w:rsid w:val="479CBEB1"/>
    <w:rsid w:val="479CF95E"/>
    <w:rsid w:val="47A088CE"/>
    <w:rsid w:val="47A622EC"/>
    <w:rsid w:val="47A8DFCE"/>
    <w:rsid w:val="47A94821"/>
    <w:rsid w:val="47AD5A1B"/>
    <w:rsid w:val="47AEE6FD"/>
    <w:rsid w:val="47B18125"/>
    <w:rsid w:val="47B46FD7"/>
    <w:rsid w:val="47B6B664"/>
    <w:rsid w:val="47B7EE81"/>
    <w:rsid w:val="47B8740A"/>
    <w:rsid w:val="47BAE4EF"/>
    <w:rsid w:val="47BEAEEC"/>
    <w:rsid w:val="47BF89A4"/>
    <w:rsid w:val="47C06DE7"/>
    <w:rsid w:val="47C16887"/>
    <w:rsid w:val="47C42668"/>
    <w:rsid w:val="47C60083"/>
    <w:rsid w:val="47C70729"/>
    <w:rsid w:val="47C96F95"/>
    <w:rsid w:val="47CD1E97"/>
    <w:rsid w:val="47D021E9"/>
    <w:rsid w:val="47D19160"/>
    <w:rsid w:val="47D1CB45"/>
    <w:rsid w:val="47D8BB61"/>
    <w:rsid w:val="47DD5C97"/>
    <w:rsid w:val="47DE0CBD"/>
    <w:rsid w:val="47DEFF29"/>
    <w:rsid w:val="47E153C4"/>
    <w:rsid w:val="47E185C2"/>
    <w:rsid w:val="47E39BC0"/>
    <w:rsid w:val="47E5A878"/>
    <w:rsid w:val="47E606B5"/>
    <w:rsid w:val="47E7C99E"/>
    <w:rsid w:val="47EC09D7"/>
    <w:rsid w:val="47EE9CB7"/>
    <w:rsid w:val="47EEB529"/>
    <w:rsid w:val="47F0989F"/>
    <w:rsid w:val="47F53B0C"/>
    <w:rsid w:val="47FD2947"/>
    <w:rsid w:val="48014F04"/>
    <w:rsid w:val="4805D982"/>
    <w:rsid w:val="4807CF18"/>
    <w:rsid w:val="480836EE"/>
    <w:rsid w:val="481006C2"/>
    <w:rsid w:val="4810F44F"/>
    <w:rsid w:val="4815B4C0"/>
    <w:rsid w:val="4817AC1B"/>
    <w:rsid w:val="481D18FD"/>
    <w:rsid w:val="481EF4AC"/>
    <w:rsid w:val="481F495B"/>
    <w:rsid w:val="48210529"/>
    <w:rsid w:val="48222A2E"/>
    <w:rsid w:val="4822452C"/>
    <w:rsid w:val="482B954F"/>
    <w:rsid w:val="482E0AF1"/>
    <w:rsid w:val="4830E936"/>
    <w:rsid w:val="4831990A"/>
    <w:rsid w:val="483E175D"/>
    <w:rsid w:val="483F37E8"/>
    <w:rsid w:val="4844A4F1"/>
    <w:rsid w:val="484E03E6"/>
    <w:rsid w:val="485D55D1"/>
    <w:rsid w:val="48664E87"/>
    <w:rsid w:val="4869BA35"/>
    <w:rsid w:val="486D7A90"/>
    <w:rsid w:val="487952B7"/>
    <w:rsid w:val="4880ADF8"/>
    <w:rsid w:val="4882AEBF"/>
    <w:rsid w:val="48842A8F"/>
    <w:rsid w:val="48871494"/>
    <w:rsid w:val="488B0E18"/>
    <w:rsid w:val="489775AF"/>
    <w:rsid w:val="4897D538"/>
    <w:rsid w:val="489D9BBA"/>
    <w:rsid w:val="48A22CB5"/>
    <w:rsid w:val="48A9DB35"/>
    <w:rsid w:val="48AE4BC9"/>
    <w:rsid w:val="48B0EC9A"/>
    <w:rsid w:val="48B25B3B"/>
    <w:rsid w:val="48B39B92"/>
    <w:rsid w:val="48B42225"/>
    <w:rsid w:val="48B64309"/>
    <w:rsid w:val="48B86E9B"/>
    <w:rsid w:val="48B9BE5F"/>
    <w:rsid w:val="48BD12F2"/>
    <w:rsid w:val="48BE52F7"/>
    <w:rsid w:val="48BF4D3C"/>
    <w:rsid w:val="48C1F67A"/>
    <w:rsid w:val="48C33B06"/>
    <w:rsid w:val="48C42DD2"/>
    <w:rsid w:val="48C7E06E"/>
    <w:rsid w:val="48C96BF4"/>
    <w:rsid w:val="48CD0FB7"/>
    <w:rsid w:val="48CD6A20"/>
    <w:rsid w:val="48CEA27E"/>
    <w:rsid w:val="48D1981F"/>
    <w:rsid w:val="48D270D3"/>
    <w:rsid w:val="48D5F296"/>
    <w:rsid w:val="48E00EEC"/>
    <w:rsid w:val="48E1C299"/>
    <w:rsid w:val="48EB8725"/>
    <w:rsid w:val="48EE60CD"/>
    <w:rsid w:val="48EF495A"/>
    <w:rsid w:val="48F33E40"/>
    <w:rsid w:val="48F7FF25"/>
    <w:rsid w:val="48F837DA"/>
    <w:rsid w:val="48FBE942"/>
    <w:rsid w:val="49004682"/>
    <w:rsid w:val="4902F9DE"/>
    <w:rsid w:val="49045A35"/>
    <w:rsid w:val="491004AB"/>
    <w:rsid w:val="49111319"/>
    <w:rsid w:val="49115190"/>
    <w:rsid w:val="4911DFD3"/>
    <w:rsid w:val="4912FBE4"/>
    <w:rsid w:val="4915C1AF"/>
    <w:rsid w:val="4920B9A8"/>
    <w:rsid w:val="4921D9BE"/>
    <w:rsid w:val="492B2AB8"/>
    <w:rsid w:val="4936C930"/>
    <w:rsid w:val="493879D9"/>
    <w:rsid w:val="493D770C"/>
    <w:rsid w:val="493DAC10"/>
    <w:rsid w:val="49414B79"/>
    <w:rsid w:val="4945F2E6"/>
    <w:rsid w:val="494BE999"/>
    <w:rsid w:val="4952E3A1"/>
    <w:rsid w:val="4953CFD1"/>
    <w:rsid w:val="4953F012"/>
    <w:rsid w:val="4956AFB3"/>
    <w:rsid w:val="495ABF4C"/>
    <w:rsid w:val="495AC17B"/>
    <w:rsid w:val="495AE159"/>
    <w:rsid w:val="4961BA7D"/>
    <w:rsid w:val="49662A14"/>
    <w:rsid w:val="496898A3"/>
    <w:rsid w:val="496B8E73"/>
    <w:rsid w:val="496CAC1B"/>
    <w:rsid w:val="496FD612"/>
    <w:rsid w:val="4970857C"/>
    <w:rsid w:val="4970CD42"/>
    <w:rsid w:val="4971E357"/>
    <w:rsid w:val="497E0708"/>
    <w:rsid w:val="4982578A"/>
    <w:rsid w:val="498319DC"/>
    <w:rsid w:val="498720E6"/>
    <w:rsid w:val="4987ADA7"/>
    <w:rsid w:val="498C203E"/>
    <w:rsid w:val="498D3147"/>
    <w:rsid w:val="498D3B4C"/>
    <w:rsid w:val="49945D66"/>
    <w:rsid w:val="4994DCE7"/>
    <w:rsid w:val="49993D02"/>
    <w:rsid w:val="499F56F0"/>
    <w:rsid w:val="49A56EAF"/>
    <w:rsid w:val="49A6AE5B"/>
    <w:rsid w:val="49A9FB9A"/>
    <w:rsid w:val="49AACD81"/>
    <w:rsid w:val="49B5EA9D"/>
    <w:rsid w:val="49B62682"/>
    <w:rsid w:val="49B78737"/>
    <w:rsid w:val="49B9A0DD"/>
    <w:rsid w:val="49BA7B43"/>
    <w:rsid w:val="49BB11BA"/>
    <w:rsid w:val="49C5CC3E"/>
    <w:rsid w:val="49C6D943"/>
    <w:rsid w:val="49CC582A"/>
    <w:rsid w:val="49CC5B00"/>
    <w:rsid w:val="49D13151"/>
    <w:rsid w:val="49D760D2"/>
    <w:rsid w:val="49D88FDB"/>
    <w:rsid w:val="49E8F702"/>
    <w:rsid w:val="49E96DD7"/>
    <w:rsid w:val="49EA642B"/>
    <w:rsid w:val="49F64EAF"/>
    <w:rsid w:val="49F72D9A"/>
    <w:rsid w:val="4A015A53"/>
    <w:rsid w:val="4A029274"/>
    <w:rsid w:val="4A04F48A"/>
    <w:rsid w:val="4A062AA7"/>
    <w:rsid w:val="4A07159A"/>
    <w:rsid w:val="4A0934BC"/>
    <w:rsid w:val="4A14E19A"/>
    <w:rsid w:val="4A151C4A"/>
    <w:rsid w:val="4A1577C8"/>
    <w:rsid w:val="4A1816E6"/>
    <w:rsid w:val="4A1A22D6"/>
    <w:rsid w:val="4A1B2ADF"/>
    <w:rsid w:val="4A1DA00B"/>
    <w:rsid w:val="4A1F5C8A"/>
    <w:rsid w:val="4A241E5F"/>
    <w:rsid w:val="4A292F62"/>
    <w:rsid w:val="4A296EC2"/>
    <w:rsid w:val="4A2C50EE"/>
    <w:rsid w:val="4A2F3AF5"/>
    <w:rsid w:val="4A30EE5B"/>
    <w:rsid w:val="4A3126CE"/>
    <w:rsid w:val="4A33B509"/>
    <w:rsid w:val="4A36D75F"/>
    <w:rsid w:val="4A376C22"/>
    <w:rsid w:val="4A380D2E"/>
    <w:rsid w:val="4A380EB5"/>
    <w:rsid w:val="4A385FAB"/>
    <w:rsid w:val="4A38FAA1"/>
    <w:rsid w:val="4A3A0ED8"/>
    <w:rsid w:val="4A3A22BA"/>
    <w:rsid w:val="4A3A64E3"/>
    <w:rsid w:val="4A3FD5C7"/>
    <w:rsid w:val="4A4105C8"/>
    <w:rsid w:val="4A413C79"/>
    <w:rsid w:val="4A441E0A"/>
    <w:rsid w:val="4A472716"/>
    <w:rsid w:val="4A487464"/>
    <w:rsid w:val="4A48BE4D"/>
    <w:rsid w:val="4A49746F"/>
    <w:rsid w:val="4A510120"/>
    <w:rsid w:val="4A543A70"/>
    <w:rsid w:val="4A56A21B"/>
    <w:rsid w:val="4A57C60A"/>
    <w:rsid w:val="4A5811E2"/>
    <w:rsid w:val="4A5F156B"/>
    <w:rsid w:val="4A5F7B32"/>
    <w:rsid w:val="4A60630F"/>
    <w:rsid w:val="4A6D9DDE"/>
    <w:rsid w:val="4A7036F7"/>
    <w:rsid w:val="4A71C2F7"/>
    <w:rsid w:val="4A772D1E"/>
    <w:rsid w:val="4A7BF81D"/>
    <w:rsid w:val="4A80A93C"/>
    <w:rsid w:val="4A80E114"/>
    <w:rsid w:val="4A859C21"/>
    <w:rsid w:val="4A85A15D"/>
    <w:rsid w:val="4A85C94B"/>
    <w:rsid w:val="4A8BF0BC"/>
    <w:rsid w:val="4A8F4BB1"/>
    <w:rsid w:val="4A96F173"/>
    <w:rsid w:val="4A98D922"/>
    <w:rsid w:val="4A9B4FFA"/>
    <w:rsid w:val="4A9B7ABB"/>
    <w:rsid w:val="4A9CF5C9"/>
    <w:rsid w:val="4A9E10C7"/>
    <w:rsid w:val="4AA7DA0C"/>
    <w:rsid w:val="4AAABC02"/>
    <w:rsid w:val="4AAC8F27"/>
    <w:rsid w:val="4AB80AC0"/>
    <w:rsid w:val="4AB8B0B8"/>
    <w:rsid w:val="4AC0A758"/>
    <w:rsid w:val="4AC4DF2B"/>
    <w:rsid w:val="4AC5173E"/>
    <w:rsid w:val="4AC57E24"/>
    <w:rsid w:val="4AC75B8C"/>
    <w:rsid w:val="4AC8A2D3"/>
    <w:rsid w:val="4ACA023F"/>
    <w:rsid w:val="4ACB2DB6"/>
    <w:rsid w:val="4ACB8FAB"/>
    <w:rsid w:val="4AD34A2F"/>
    <w:rsid w:val="4AD5096D"/>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413F3"/>
    <w:rsid w:val="4B059513"/>
    <w:rsid w:val="4B145DA7"/>
    <w:rsid w:val="4B1555C3"/>
    <w:rsid w:val="4B15C4DB"/>
    <w:rsid w:val="4B189D4E"/>
    <w:rsid w:val="4B1BECDF"/>
    <w:rsid w:val="4B1FACDD"/>
    <w:rsid w:val="4B20C8CE"/>
    <w:rsid w:val="4B22B9DE"/>
    <w:rsid w:val="4B25E88D"/>
    <w:rsid w:val="4B29565F"/>
    <w:rsid w:val="4B2FAA2A"/>
    <w:rsid w:val="4B327E62"/>
    <w:rsid w:val="4B32FBCA"/>
    <w:rsid w:val="4B33BCEA"/>
    <w:rsid w:val="4B360EAE"/>
    <w:rsid w:val="4B363C6A"/>
    <w:rsid w:val="4B3FF8E8"/>
    <w:rsid w:val="4B421180"/>
    <w:rsid w:val="4B42C030"/>
    <w:rsid w:val="4B472D71"/>
    <w:rsid w:val="4B49E951"/>
    <w:rsid w:val="4B4AFEC7"/>
    <w:rsid w:val="4B53B5D8"/>
    <w:rsid w:val="4B53E5CC"/>
    <w:rsid w:val="4B595063"/>
    <w:rsid w:val="4B5D182B"/>
    <w:rsid w:val="4B632AC4"/>
    <w:rsid w:val="4B65F6D7"/>
    <w:rsid w:val="4B667E5C"/>
    <w:rsid w:val="4B6C2F25"/>
    <w:rsid w:val="4B6EE149"/>
    <w:rsid w:val="4B73D26D"/>
    <w:rsid w:val="4B75B81F"/>
    <w:rsid w:val="4B7632C3"/>
    <w:rsid w:val="4B78DE10"/>
    <w:rsid w:val="4B797732"/>
    <w:rsid w:val="4B7B1C58"/>
    <w:rsid w:val="4B7B8D59"/>
    <w:rsid w:val="4B7E9D88"/>
    <w:rsid w:val="4B7EC7BA"/>
    <w:rsid w:val="4B843371"/>
    <w:rsid w:val="4B8C304E"/>
    <w:rsid w:val="4B90A365"/>
    <w:rsid w:val="4B95DD68"/>
    <w:rsid w:val="4B974BF4"/>
    <w:rsid w:val="4B98031F"/>
    <w:rsid w:val="4B9CC56D"/>
    <w:rsid w:val="4B9D0036"/>
    <w:rsid w:val="4BA52394"/>
    <w:rsid w:val="4BA5696C"/>
    <w:rsid w:val="4BA6BA03"/>
    <w:rsid w:val="4BA77DB8"/>
    <w:rsid w:val="4BA960F1"/>
    <w:rsid w:val="4BABE906"/>
    <w:rsid w:val="4BAEF9C3"/>
    <w:rsid w:val="4BB075CC"/>
    <w:rsid w:val="4BB0DBEE"/>
    <w:rsid w:val="4BB199E7"/>
    <w:rsid w:val="4BB70700"/>
    <w:rsid w:val="4BB935B5"/>
    <w:rsid w:val="4BBBCB51"/>
    <w:rsid w:val="4BBBE8DE"/>
    <w:rsid w:val="4BBDE032"/>
    <w:rsid w:val="4BBE7C34"/>
    <w:rsid w:val="4BC1350B"/>
    <w:rsid w:val="4BC1E35E"/>
    <w:rsid w:val="4BC537EC"/>
    <w:rsid w:val="4BC74A02"/>
    <w:rsid w:val="4BCFDB40"/>
    <w:rsid w:val="4BD03835"/>
    <w:rsid w:val="4BD80F5B"/>
    <w:rsid w:val="4BDBAF58"/>
    <w:rsid w:val="4BE094F4"/>
    <w:rsid w:val="4BE58FB0"/>
    <w:rsid w:val="4BEADFC5"/>
    <w:rsid w:val="4BEE9F1D"/>
    <w:rsid w:val="4BF1D189"/>
    <w:rsid w:val="4BF78406"/>
    <w:rsid w:val="4BF989FA"/>
    <w:rsid w:val="4BF9AA71"/>
    <w:rsid w:val="4BFACFF5"/>
    <w:rsid w:val="4C02237D"/>
    <w:rsid w:val="4C028B3C"/>
    <w:rsid w:val="4C0309C5"/>
    <w:rsid w:val="4C04AF3E"/>
    <w:rsid w:val="4C064672"/>
    <w:rsid w:val="4C09C9C9"/>
    <w:rsid w:val="4C113842"/>
    <w:rsid w:val="4C16AAF9"/>
    <w:rsid w:val="4C16B710"/>
    <w:rsid w:val="4C18BBAD"/>
    <w:rsid w:val="4C1994D7"/>
    <w:rsid w:val="4C1AF382"/>
    <w:rsid w:val="4C1D06BF"/>
    <w:rsid w:val="4C1EC520"/>
    <w:rsid w:val="4C21177D"/>
    <w:rsid w:val="4C23A5DF"/>
    <w:rsid w:val="4C25CE9F"/>
    <w:rsid w:val="4C26CF46"/>
    <w:rsid w:val="4C29391A"/>
    <w:rsid w:val="4C29E24A"/>
    <w:rsid w:val="4C2A15FF"/>
    <w:rsid w:val="4C2E5429"/>
    <w:rsid w:val="4C3070DA"/>
    <w:rsid w:val="4C345121"/>
    <w:rsid w:val="4C369658"/>
    <w:rsid w:val="4C3A4F89"/>
    <w:rsid w:val="4C3BD014"/>
    <w:rsid w:val="4C3EC20C"/>
    <w:rsid w:val="4C3F48D1"/>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701F4"/>
    <w:rsid w:val="4C6878B0"/>
    <w:rsid w:val="4C6F5323"/>
    <w:rsid w:val="4C70E9E0"/>
    <w:rsid w:val="4C712ADC"/>
    <w:rsid w:val="4C779AA3"/>
    <w:rsid w:val="4C7939E0"/>
    <w:rsid w:val="4C7BD3C6"/>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36E73"/>
    <w:rsid w:val="4CBA0C89"/>
    <w:rsid w:val="4CBCA57F"/>
    <w:rsid w:val="4CC03D38"/>
    <w:rsid w:val="4CC409C2"/>
    <w:rsid w:val="4CCA6818"/>
    <w:rsid w:val="4CCAE741"/>
    <w:rsid w:val="4CD0B672"/>
    <w:rsid w:val="4CD6FF11"/>
    <w:rsid w:val="4CD7B5AD"/>
    <w:rsid w:val="4CDD9AD2"/>
    <w:rsid w:val="4CE10962"/>
    <w:rsid w:val="4CE3A4A2"/>
    <w:rsid w:val="4CE42BD8"/>
    <w:rsid w:val="4CE5B110"/>
    <w:rsid w:val="4CE65DBD"/>
    <w:rsid w:val="4CE7BB8E"/>
    <w:rsid w:val="4CED9FF3"/>
    <w:rsid w:val="4CEE5777"/>
    <w:rsid w:val="4CF2B22B"/>
    <w:rsid w:val="4CF507CC"/>
    <w:rsid w:val="4CFA5DE6"/>
    <w:rsid w:val="4CFB05C1"/>
    <w:rsid w:val="4CFBE2E0"/>
    <w:rsid w:val="4CFE0097"/>
    <w:rsid w:val="4CFF109F"/>
    <w:rsid w:val="4D0288D5"/>
    <w:rsid w:val="4D08EAC1"/>
    <w:rsid w:val="4D0A4A58"/>
    <w:rsid w:val="4D0C84E3"/>
    <w:rsid w:val="4D151C13"/>
    <w:rsid w:val="4D170CA0"/>
    <w:rsid w:val="4D1E216B"/>
    <w:rsid w:val="4D218CEA"/>
    <w:rsid w:val="4D21B8A2"/>
    <w:rsid w:val="4D21E53A"/>
    <w:rsid w:val="4D225382"/>
    <w:rsid w:val="4D27A6C2"/>
    <w:rsid w:val="4D284F9F"/>
    <w:rsid w:val="4D286062"/>
    <w:rsid w:val="4D2A872B"/>
    <w:rsid w:val="4D2B51DA"/>
    <w:rsid w:val="4D2EDF4E"/>
    <w:rsid w:val="4D2F531E"/>
    <w:rsid w:val="4D307805"/>
    <w:rsid w:val="4D3138B6"/>
    <w:rsid w:val="4D3155AC"/>
    <w:rsid w:val="4D329515"/>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896865"/>
    <w:rsid w:val="4D91A6AC"/>
    <w:rsid w:val="4D930BA8"/>
    <w:rsid w:val="4D9692B8"/>
    <w:rsid w:val="4D9693FB"/>
    <w:rsid w:val="4D96A056"/>
    <w:rsid w:val="4D9BC424"/>
    <w:rsid w:val="4D9CC762"/>
    <w:rsid w:val="4D9CF643"/>
    <w:rsid w:val="4DA05F45"/>
    <w:rsid w:val="4DA1E9F4"/>
    <w:rsid w:val="4DA336BF"/>
    <w:rsid w:val="4DA5DD50"/>
    <w:rsid w:val="4DAEB439"/>
    <w:rsid w:val="4DB11DEB"/>
    <w:rsid w:val="4DB148F0"/>
    <w:rsid w:val="4DB3C8EC"/>
    <w:rsid w:val="4DB5F3EE"/>
    <w:rsid w:val="4DBB66C2"/>
    <w:rsid w:val="4DBBBB19"/>
    <w:rsid w:val="4DBE7CCD"/>
    <w:rsid w:val="4DBFEF82"/>
    <w:rsid w:val="4DC33F95"/>
    <w:rsid w:val="4DC4DECE"/>
    <w:rsid w:val="4DCB1663"/>
    <w:rsid w:val="4DCD7402"/>
    <w:rsid w:val="4DCED2EB"/>
    <w:rsid w:val="4DCFD116"/>
    <w:rsid w:val="4DD03581"/>
    <w:rsid w:val="4DD57E0D"/>
    <w:rsid w:val="4DD66334"/>
    <w:rsid w:val="4DD8F819"/>
    <w:rsid w:val="4DDAA805"/>
    <w:rsid w:val="4DDB383B"/>
    <w:rsid w:val="4DDBFFA3"/>
    <w:rsid w:val="4DE09B46"/>
    <w:rsid w:val="4DE4E9B7"/>
    <w:rsid w:val="4DE6DCF1"/>
    <w:rsid w:val="4DE9426D"/>
    <w:rsid w:val="4DEB1E1E"/>
    <w:rsid w:val="4DF0A8AC"/>
    <w:rsid w:val="4DF25E63"/>
    <w:rsid w:val="4DF5F395"/>
    <w:rsid w:val="4DFCB1E4"/>
    <w:rsid w:val="4DFD3ADF"/>
    <w:rsid w:val="4DFE7042"/>
    <w:rsid w:val="4E0198F7"/>
    <w:rsid w:val="4E02A15C"/>
    <w:rsid w:val="4E072532"/>
    <w:rsid w:val="4E082E00"/>
    <w:rsid w:val="4E08EF55"/>
    <w:rsid w:val="4E0BE795"/>
    <w:rsid w:val="4E117069"/>
    <w:rsid w:val="4E11FE47"/>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8FF5"/>
    <w:rsid w:val="4E49E234"/>
    <w:rsid w:val="4E5192FA"/>
    <w:rsid w:val="4E533C89"/>
    <w:rsid w:val="4E53B804"/>
    <w:rsid w:val="4E540B5E"/>
    <w:rsid w:val="4E55DCEA"/>
    <w:rsid w:val="4E55FF42"/>
    <w:rsid w:val="4E594D02"/>
    <w:rsid w:val="4E5A1DAB"/>
    <w:rsid w:val="4E61B56B"/>
    <w:rsid w:val="4E641921"/>
    <w:rsid w:val="4E655946"/>
    <w:rsid w:val="4E6919EA"/>
    <w:rsid w:val="4E6A9240"/>
    <w:rsid w:val="4E6B03E5"/>
    <w:rsid w:val="4E6D38EC"/>
    <w:rsid w:val="4E6DAE09"/>
    <w:rsid w:val="4E734BD1"/>
    <w:rsid w:val="4E75FAD5"/>
    <w:rsid w:val="4E7956E5"/>
    <w:rsid w:val="4E79BF34"/>
    <w:rsid w:val="4E79FFB8"/>
    <w:rsid w:val="4E801504"/>
    <w:rsid w:val="4E86DBB7"/>
    <w:rsid w:val="4E8AF377"/>
    <w:rsid w:val="4E8E00D8"/>
    <w:rsid w:val="4E8E648B"/>
    <w:rsid w:val="4E8F84B1"/>
    <w:rsid w:val="4E92082F"/>
    <w:rsid w:val="4E93DE38"/>
    <w:rsid w:val="4E940986"/>
    <w:rsid w:val="4E94E4F9"/>
    <w:rsid w:val="4E9936CF"/>
    <w:rsid w:val="4E993D61"/>
    <w:rsid w:val="4E9BE7BB"/>
    <w:rsid w:val="4E9CF80A"/>
    <w:rsid w:val="4E9D2BD1"/>
    <w:rsid w:val="4E9FFD7D"/>
    <w:rsid w:val="4EA163CF"/>
    <w:rsid w:val="4EA1A491"/>
    <w:rsid w:val="4EA2C81B"/>
    <w:rsid w:val="4EA311D0"/>
    <w:rsid w:val="4EA4DCD2"/>
    <w:rsid w:val="4EAA52A5"/>
    <w:rsid w:val="4EAC1D91"/>
    <w:rsid w:val="4EB345CF"/>
    <w:rsid w:val="4EB49C4C"/>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42AA2"/>
    <w:rsid w:val="4ED5695D"/>
    <w:rsid w:val="4ED5B4AB"/>
    <w:rsid w:val="4EDD3263"/>
    <w:rsid w:val="4EDE2176"/>
    <w:rsid w:val="4EE0B5FE"/>
    <w:rsid w:val="4EE35CD1"/>
    <w:rsid w:val="4EE4AB90"/>
    <w:rsid w:val="4EE61343"/>
    <w:rsid w:val="4EEAB9B9"/>
    <w:rsid w:val="4EEB34B6"/>
    <w:rsid w:val="4EF05C1C"/>
    <w:rsid w:val="4EF0E776"/>
    <w:rsid w:val="4EF11DE9"/>
    <w:rsid w:val="4EF4D658"/>
    <w:rsid w:val="4EF5B6F2"/>
    <w:rsid w:val="4EFC2F39"/>
    <w:rsid w:val="4F009202"/>
    <w:rsid w:val="4F035617"/>
    <w:rsid w:val="4F084843"/>
    <w:rsid w:val="4F088E8F"/>
    <w:rsid w:val="4F0A0F44"/>
    <w:rsid w:val="4F0A8643"/>
    <w:rsid w:val="4F0E5543"/>
    <w:rsid w:val="4F0EB11B"/>
    <w:rsid w:val="4F0F4C70"/>
    <w:rsid w:val="4F11E796"/>
    <w:rsid w:val="4F13513F"/>
    <w:rsid w:val="4F17B3FC"/>
    <w:rsid w:val="4F1C8B1C"/>
    <w:rsid w:val="4F1DA849"/>
    <w:rsid w:val="4F201266"/>
    <w:rsid w:val="4F243C61"/>
    <w:rsid w:val="4F245E9B"/>
    <w:rsid w:val="4F2F0F01"/>
    <w:rsid w:val="4F315CD2"/>
    <w:rsid w:val="4F329AAF"/>
    <w:rsid w:val="4F340619"/>
    <w:rsid w:val="4F3C4A8E"/>
    <w:rsid w:val="4F3F6074"/>
    <w:rsid w:val="4F4221C6"/>
    <w:rsid w:val="4F458646"/>
    <w:rsid w:val="4F47724A"/>
    <w:rsid w:val="4F47F975"/>
    <w:rsid w:val="4F56666F"/>
    <w:rsid w:val="4F56CF41"/>
    <w:rsid w:val="4F57342D"/>
    <w:rsid w:val="4F5773BB"/>
    <w:rsid w:val="4F596856"/>
    <w:rsid w:val="4F5B81DA"/>
    <w:rsid w:val="4F614411"/>
    <w:rsid w:val="4F63E077"/>
    <w:rsid w:val="4F6D69C7"/>
    <w:rsid w:val="4F6FDA47"/>
    <w:rsid w:val="4F704A37"/>
    <w:rsid w:val="4F70565E"/>
    <w:rsid w:val="4F73D4C8"/>
    <w:rsid w:val="4F73D7F7"/>
    <w:rsid w:val="4F7405D9"/>
    <w:rsid w:val="4F7C3409"/>
    <w:rsid w:val="4F7F9A1F"/>
    <w:rsid w:val="4F81C75A"/>
    <w:rsid w:val="4F827240"/>
    <w:rsid w:val="4F8A81B1"/>
    <w:rsid w:val="4F8C5FDC"/>
    <w:rsid w:val="4F8DCB44"/>
    <w:rsid w:val="4F8E28D7"/>
    <w:rsid w:val="4F920034"/>
    <w:rsid w:val="4F925660"/>
    <w:rsid w:val="4F94090E"/>
    <w:rsid w:val="4F944446"/>
    <w:rsid w:val="4FA252A2"/>
    <w:rsid w:val="4FA5BBA3"/>
    <w:rsid w:val="4FA6353F"/>
    <w:rsid w:val="4FA847CD"/>
    <w:rsid w:val="4FAE7817"/>
    <w:rsid w:val="4FB411DF"/>
    <w:rsid w:val="4FC1E4EF"/>
    <w:rsid w:val="4FC23B7B"/>
    <w:rsid w:val="4FC97F54"/>
    <w:rsid w:val="4FCBB5AA"/>
    <w:rsid w:val="4FCED47A"/>
    <w:rsid w:val="4FD26426"/>
    <w:rsid w:val="4FD32145"/>
    <w:rsid w:val="4FD3EBFB"/>
    <w:rsid w:val="4FD6FC21"/>
    <w:rsid w:val="4FD70869"/>
    <w:rsid w:val="4FD7D8CC"/>
    <w:rsid w:val="4FDD99CD"/>
    <w:rsid w:val="4FDFBED4"/>
    <w:rsid w:val="4FE10D2E"/>
    <w:rsid w:val="4FE1E481"/>
    <w:rsid w:val="4FE9CCD9"/>
    <w:rsid w:val="4FF29AB3"/>
    <w:rsid w:val="4FF32E37"/>
    <w:rsid w:val="4FFCBF45"/>
    <w:rsid w:val="50035B56"/>
    <w:rsid w:val="5003E9F3"/>
    <w:rsid w:val="50092C9C"/>
    <w:rsid w:val="5009A52C"/>
    <w:rsid w:val="500E8D7D"/>
    <w:rsid w:val="5011BE34"/>
    <w:rsid w:val="50128C54"/>
    <w:rsid w:val="5012B7C8"/>
    <w:rsid w:val="5016112D"/>
    <w:rsid w:val="5017F3C1"/>
    <w:rsid w:val="50255655"/>
    <w:rsid w:val="502E2F47"/>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9C4CB"/>
    <w:rsid w:val="506AC1AD"/>
    <w:rsid w:val="506EB370"/>
    <w:rsid w:val="507498D9"/>
    <w:rsid w:val="5075618E"/>
    <w:rsid w:val="50759541"/>
    <w:rsid w:val="50771E9A"/>
    <w:rsid w:val="507ED268"/>
    <w:rsid w:val="50804AFA"/>
    <w:rsid w:val="508069C7"/>
    <w:rsid w:val="5085DCFF"/>
    <w:rsid w:val="5086871E"/>
    <w:rsid w:val="5089D49A"/>
    <w:rsid w:val="508BC98B"/>
    <w:rsid w:val="508BF97B"/>
    <w:rsid w:val="508C9800"/>
    <w:rsid w:val="508EB89C"/>
    <w:rsid w:val="5090439E"/>
    <w:rsid w:val="509428F7"/>
    <w:rsid w:val="50963A92"/>
    <w:rsid w:val="5097EB59"/>
    <w:rsid w:val="509AB087"/>
    <w:rsid w:val="509D8FBD"/>
    <w:rsid w:val="509F3265"/>
    <w:rsid w:val="509FB8CC"/>
    <w:rsid w:val="50A10537"/>
    <w:rsid w:val="50A32C80"/>
    <w:rsid w:val="50ADD6DC"/>
    <w:rsid w:val="50AF786C"/>
    <w:rsid w:val="50B4AE6B"/>
    <w:rsid w:val="50B8B6B8"/>
    <w:rsid w:val="50BD5ACF"/>
    <w:rsid w:val="50C00CC2"/>
    <w:rsid w:val="50C67094"/>
    <w:rsid w:val="50C88A0A"/>
    <w:rsid w:val="50CA2FED"/>
    <w:rsid w:val="50D3A9C2"/>
    <w:rsid w:val="50D3FE3E"/>
    <w:rsid w:val="50D48166"/>
    <w:rsid w:val="50D5FE1D"/>
    <w:rsid w:val="50D7CED8"/>
    <w:rsid w:val="50DAD781"/>
    <w:rsid w:val="50DD3AFB"/>
    <w:rsid w:val="50E292C4"/>
    <w:rsid w:val="50E72F19"/>
    <w:rsid w:val="50E9A6D4"/>
    <w:rsid w:val="50F2F94F"/>
    <w:rsid w:val="50F748DA"/>
    <w:rsid w:val="50FA6899"/>
    <w:rsid w:val="50FD01DE"/>
    <w:rsid w:val="50FE31EC"/>
    <w:rsid w:val="510359EF"/>
    <w:rsid w:val="5103C13A"/>
    <w:rsid w:val="51050076"/>
    <w:rsid w:val="5106A3A9"/>
    <w:rsid w:val="510D5675"/>
    <w:rsid w:val="5110EBAF"/>
    <w:rsid w:val="5116B471"/>
    <w:rsid w:val="511EDEAA"/>
    <w:rsid w:val="51230AA7"/>
    <w:rsid w:val="51247141"/>
    <w:rsid w:val="5125E86C"/>
    <w:rsid w:val="51289FF8"/>
    <w:rsid w:val="512A6A52"/>
    <w:rsid w:val="512D38EC"/>
    <w:rsid w:val="512F22D8"/>
    <w:rsid w:val="5130C93D"/>
    <w:rsid w:val="51370452"/>
    <w:rsid w:val="5137FEC2"/>
    <w:rsid w:val="513820F4"/>
    <w:rsid w:val="513EC691"/>
    <w:rsid w:val="513F50EE"/>
    <w:rsid w:val="5141B07F"/>
    <w:rsid w:val="5146783B"/>
    <w:rsid w:val="514BD5C8"/>
    <w:rsid w:val="514C7C65"/>
    <w:rsid w:val="515023C4"/>
    <w:rsid w:val="51509143"/>
    <w:rsid w:val="5151ED96"/>
    <w:rsid w:val="51545E4E"/>
    <w:rsid w:val="51557232"/>
    <w:rsid w:val="51565D44"/>
    <w:rsid w:val="515773EA"/>
    <w:rsid w:val="5158C55C"/>
    <w:rsid w:val="515C9ED6"/>
    <w:rsid w:val="515D61D7"/>
    <w:rsid w:val="515F1EC4"/>
    <w:rsid w:val="515FC1B4"/>
    <w:rsid w:val="516506F9"/>
    <w:rsid w:val="51665292"/>
    <w:rsid w:val="516761A4"/>
    <w:rsid w:val="5167C567"/>
    <w:rsid w:val="516C9794"/>
    <w:rsid w:val="516F206E"/>
    <w:rsid w:val="51727E5A"/>
    <w:rsid w:val="5172FE88"/>
    <w:rsid w:val="517320C4"/>
    <w:rsid w:val="5174924E"/>
    <w:rsid w:val="51757BEC"/>
    <w:rsid w:val="5176F39D"/>
    <w:rsid w:val="51789FB0"/>
    <w:rsid w:val="517F1D6F"/>
    <w:rsid w:val="51810267"/>
    <w:rsid w:val="51870290"/>
    <w:rsid w:val="5187D798"/>
    <w:rsid w:val="51891177"/>
    <w:rsid w:val="518CA813"/>
    <w:rsid w:val="5192B6DA"/>
    <w:rsid w:val="51930441"/>
    <w:rsid w:val="5193E02E"/>
    <w:rsid w:val="5195B12E"/>
    <w:rsid w:val="51AE45ED"/>
    <w:rsid w:val="51B45566"/>
    <w:rsid w:val="51B839F8"/>
    <w:rsid w:val="51B87600"/>
    <w:rsid w:val="51B87DDB"/>
    <w:rsid w:val="51C1657C"/>
    <w:rsid w:val="51C68511"/>
    <w:rsid w:val="51CB9529"/>
    <w:rsid w:val="51CDD476"/>
    <w:rsid w:val="51D3F749"/>
    <w:rsid w:val="51D6FB13"/>
    <w:rsid w:val="51DC45CD"/>
    <w:rsid w:val="51E482AB"/>
    <w:rsid w:val="51E5ECE9"/>
    <w:rsid w:val="51E7A570"/>
    <w:rsid w:val="51ED3112"/>
    <w:rsid w:val="51F28C8C"/>
    <w:rsid w:val="51FA178D"/>
    <w:rsid w:val="51FCC07F"/>
    <w:rsid w:val="51FFAFCC"/>
    <w:rsid w:val="52079D23"/>
    <w:rsid w:val="52094094"/>
    <w:rsid w:val="520D70F0"/>
    <w:rsid w:val="52106F40"/>
    <w:rsid w:val="5210C9B8"/>
    <w:rsid w:val="521303CE"/>
    <w:rsid w:val="5213558D"/>
    <w:rsid w:val="52154676"/>
    <w:rsid w:val="52162BB1"/>
    <w:rsid w:val="52197808"/>
    <w:rsid w:val="521B0533"/>
    <w:rsid w:val="521B75B2"/>
    <w:rsid w:val="521D48EB"/>
    <w:rsid w:val="521FF4E6"/>
    <w:rsid w:val="5223756D"/>
    <w:rsid w:val="5224032E"/>
    <w:rsid w:val="52271102"/>
    <w:rsid w:val="52289AA4"/>
    <w:rsid w:val="522C3793"/>
    <w:rsid w:val="522ECAC5"/>
    <w:rsid w:val="5230E813"/>
    <w:rsid w:val="52311F28"/>
    <w:rsid w:val="52322AD2"/>
    <w:rsid w:val="52328737"/>
    <w:rsid w:val="5233B8F5"/>
    <w:rsid w:val="52380E8E"/>
    <w:rsid w:val="523B2E07"/>
    <w:rsid w:val="52471EDB"/>
    <w:rsid w:val="524BE5A8"/>
    <w:rsid w:val="524DC797"/>
    <w:rsid w:val="524DDC7B"/>
    <w:rsid w:val="524DF3CD"/>
    <w:rsid w:val="52555B0E"/>
    <w:rsid w:val="5256AD4F"/>
    <w:rsid w:val="5258B019"/>
    <w:rsid w:val="525BBC6C"/>
    <w:rsid w:val="52613F29"/>
    <w:rsid w:val="52645138"/>
    <w:rsid w:val="5267C32F"/>
    <w:rsid w:val="526984B2"/>
    <w:rsid w:val="5276EE11"/>
    <w:rsid w:val="527B0B1A"/>
    <w:rsid w:val="527BA61C"/>
    <w:rsid w:val="527E2327"/>
    <w:rsid w:val="5288D414"/>
    <w:rsid w:val="528935F9"/>
    <w:rsid w:val="528EE88E"/>
    <w:rsid w:val="52933D0F"/>
    <w:rsid w:val="52945751"/>
    <w:rsid w:val="5296F31B"/>
    <w:rsid w:val="52A401A7"/>
    <w:rsid w:val="52AB78B9"/>
    <w:rsid w:val="52ABD31C"/>
    <w:rsid w:val="52AE8D9F"/>
    <w:rsid w:val="52B08389"/>
    <w:rsid w:val="52B12C8B"/>
    <w:rsid w:val="52B1C3EB"/>
    <w:rsid w:val="52B54E13"/>
    <w:rsid w:val="52B56127"/>
    <w:rsid w:val="52B57F5A"/>
    <w:rsid w:val="52BAB2A3"/>
    <w:rsid w:val="52BCE73C"/>
    <w:rsid w:val="52BD1B1B"/>
    <w:rsid w:val="52BDF68A"/>
    <w:rsid w:val="52D20837"/>
    <w:rsid w:val="52D68524"/>
    <w:rsid w:val="52D6F968"/>
    <w:rsid w:val="52D875FA"/>
    <w:rsid w:val="52D9BF47"/>
    <w:rsid w:val="52DA6963"/>
    <w:rsid w:val="52DD6C24"/>
    <w:rsid w:val="52E9BAE1"/>
    <w:rsid w:val="52EA4DF1"/>
    <w:rsid w:val="52EA502C"/>
    <w:rsid w:val="52F1E127"/>
    <w:rsid w:val="52F6DE4A"/>
    <w:rsid w:val="52FB6B1D"/>
    <w:rsid w:val="52FF8929"/>
    <w:rsid w:val="5300F5EB"/>
    <w:rsid w:val="53015372"/>
    <w:rsid w:val="53076C09"/>
    <w:rsid w:val="530860E9"/>
    <w:rsid w:val="530D7DCD"/>
    <w:rsid w:val="5310D9D1"/>
    <w:rsid w:val="53110AD9"/>
    <w:rsid w:val="531202AD"/>
    <w:rsid w:val="531410AA"/>
    <w:rsid w:val="53180E3E"/>
    <w:rsid w:val="5319A1EF"/>
    <w:rsid w:val="5320E9D6"/>
    <w:rsid w:val="5326A981"/>
    <w:rsid w:val="53270FB7"/>
    <w:rsid w:val="53278225"/>
    <w:rsid w:val="532A7D83"/>
    <w:rsid w:val="532BFDBD"/>
    <w:rsid w:val="5330B41D"/>
    <w:rsid w:val="5331F5A4"/>
    <w:rsid w:val="5334FA93"/>
    <w:rsid w:val="533597F7"/>
    <w:rsid w:val="5335BB89"/>
    <w:rsid w:val="533A9FED"/>
    <w:rsid w:val="53406060"/>
    <w:rsid w:val="5340A753"/>
    <w:rsid w:val="5348C41C"/>
    <w:rsid w:val="534E4028"/>
    <w:rsid w:val="534F2BA9"/>
    <w:rsid w:val="535462B8"/>
    <w:rsid w:val="53563B75"/>
    <w:rsid w:val="5356EBA0"/>
    <w:rsid w:val="5359DC60"/>
    <w:rsid w:val="535A5EC2"/>
    <w:rsid w:val="535D0510"/>
    <w:rsid w:val="536185BD"/>
    <w:rsid w:val="53622212"/>
    <w:rsid w:val="536283FA"/>
    <w:rsid w:val="5365F834"/>
    <w:rsid w:val="5367628C"/>
    <w:rsid w:val="53678B90"/>
    <w:rsid w:val="5367B3B5"/>
    <w:rsid w:val="536DB5A0"/>
    <w:rsid w:val="536E2228"/>
    <w:rsid w:val="5370A9AB"/>
    <w:rsid w:val="5372B58C"/>
    <w:rsid w:val="537908D8"/>
    <w:rsid w:val="537A137D"/>
    <w:rsid w:val="537DDD85"/>
    <w:rsid w:val="53806BDF"/>
    <w:rsid w:val="5382DBBB"/>
    <w:rsid w:val="53873D99"/>
    <w:rsid w:val="538A8F47"/>
    <w:rsid w:val="538D97AD"/>
    <w:rsid w:val="5390DE97"/>
    <w:rsid w:val="5391BA18"/>
    <w:rsid w:val="5396EA9D"/>
    <w:rsid w:val="5398C3DE"/>
    <w:rsid w:val="539DA7B9"/>
    <w:rsid w:val="539F7CA9"/>
    <w:rsid w:val="53A14364"/>
    <w:rsid w:val="53A2E762"/>
    <w:rsid w:val="53A309EE"/>
    <w:rsid w:val="53A71F1B"/>
    <w:rsid w:val="53AA25F3"/>
    <w:rsid w:val="53AB73F3"/>
    <w:rsid w:val="53ADFAC3"/>
    <w:rsid w:val="53AF62E7"/>
    <w:rsid w:val="53B7DCC2"/>
    <w:rsid w:val="53BADF10"/>
    <w:rsid w:val="53BB45C8"/>
    <w:rsid w:val="53BFD5A0"/>
    <w:rsid w:val="53C08DD8"/>
    <w:rsid w:val="53C1AAAA"/>
    <w:rsid w:val="53C6595E"/>
    <w:rsid w:val="53C9FAAB"/>
    <w:rsid w:val="53CBC225"/>
    <w:rsid w:val="53CC8553"/>
    <w:rsid w:val="53CD72E5"/>
    <w:rsid w:val="53CE65EA"/>
    <w:rsid w:val="53CFFBEE"/>
    <w:rsid w:val="53D0242E"/>
    <w:rsid w:val="53D08A7B"/>
    <w:rsid w:val="53D2AD45"/>
    <w:rsid w:val="53D3344B"/>
    <w:rsid w:val="53D43ABE"/>
    <w:rsid w:val="53D5BA89"/>
    <w:rsid w:val="53D63108"/>
    <w:rsid w:val="53D8A5F9"/>
    <w:rsid w:val="53D9D698"/>
    <w:rsid w:val="53DA723A"/>
    <w:rsid w:val="53DD5404"/>
    <w:rsid w:val="53DDCE54"/>
    <w:rsid w:val="53DFD5BF"/>
    <w:rsid w:val="53E2A17F"/>
    <w:rsid w:val="53E44965"/>
    <w:rsid w:val="53E7CC74"/>
    <w:rsid w:val="53E8CF3E"/>
    <w:rsid w:val="53E9C08D"/>
    <w:rsid w:val="53EA5C98"/>
    <w:rsid w:val="53ED1FC9"/>
    <w:rsid w:val="53EECEE7"/>
    <w:rsid w:val="53F176B9"/>
    <w:rsid w:val="53F31BA4"/>
    <w:rsid w:val="53F7378F"/>
    <w:rsid w:val="53F7FD92"/>
    <w:rsid w:val="53F84FDA"/>
    <w:rsid w:val="53FA12E4"/>
    <w:rsid w:val="53FA252A"/>
    <w:rsid w:val="53FBEFEB"/>
    <w:rsid w:val="53FE9EE0"/>
    <w:rsid w:val="54042E40"/>
    <w:rsid w:val="540A67F5"/>
    <w:rsid w:val="540A7AB9"/>
    <w:rsid w:val="540AA37D"/>
    <w:rsid w:val="540E38AD"/>
    <w:rsid w:val="540EF428"/>
    <w:rsid w:val="540F803B"/>
    <w:rsid w:val="5412A00D"/>
    <w:rsid w:val="5412C00C"/>
    <w:rsid w:val="541411C1"/>
    <w:rsid w:val="541958BC"/>
    <w:rsid w:val="541A41DD"/>
    <w:rsid w:val="5422793C"/>
    <w:rsid w:val="54255285"/>
    <w:rsid w:val="5425EA3D"/>
    <w:rsid w:val="54276EF4"/>
    <w:rsid w:val="542A8C06"/>
    <w:rsid w:val="542F9BB7"/>
    <w:rsid w:val="542FC37E"/>
    <w:rsid w:val="5431400A"/>
    <w:rsid w:val="543843BD"/>
    <w:rsid w:val="5439E0D7"/>
    <w:rsid w:val="543A1AE8"/>
    <w:rsid w:val="543BF8E6"/>
    <w:rsid w:val="543C18DE"/>
    <w:rsid w:val="5443718F"/>
    <w:rsid w:val="5446E369"/>
    <w:rsid w:val="544AF64E"/>
    <w:rsid w:val="544F2CE5"/>
    <w:rsid w:val="5456634D"/>
    <w:rsid w:val="545AC799"/>
    <w:rsid w:val="545B1A50"/>
    <w:rsid w:val="545BFBE8"/>
    <w:rsid w:val="545C6D3C"/>
    <w:rsid w:val="545F6F5E"/>
    <w:rsid w:val="5463B0F9"/>
    <w:rsid w:val="5468506A"/>
    <w:rsid w:val="5468780E"/>
    <w:rsid w:val="54764945"/>
    <w:rsid w:val="54764D22"/>
    <w:rsid w:val="5476591F"/>
    <w:rsid w:val="547802DB"/>
    <w:rsid w:val="5479CA82"/>
    <w:rsid w:val="54842D53"/>
    <w:rsid w:val="5484A802"/>
    <w:rsid w:val="548C105C"/>
    <w:rsid w:val="548D17F5"/>
    <w:rsid w:val="548D4DFC"/>
    <w:rsid w:val="549072C1"/>
    <w:rsid w:val="54926159"/>
    <w:rsid w:val="549A784F"/>
    <w:rsid w:val="549CC761"/>
    <w:rsid w:val="549FC0A1"/>
    <w:rsid w:val="54A18DD1"/>
    <w:rsid w:val="54A9F938"/>
    <w:rsid w:val="54AAFCF6"/>
    <w:rsid w:val="54AB48C5"/>
    <w:rsid w:val="54ACE03B"/>
    <w:rsid w:val="54AD884C"/>
    <w:rsid w:val="54AE6290"/>
    <w:rsid w:val="54B030C2"/>
    <w:rsid w:val="54B548C6"/>
    <w:rsid w:val="54BB550D"/>
    <w:rsid w:val="54BB6B7B"/>
    <w:rsid w:val="54BC23B9"/>
    <w:rsid w:val="54BCD500"/>
    <w:rsid w:val="54BD89C0"/>
    <w:rsid w:val="54BFA180"/>
    <w:rsid w:val="54C291AB"/>
    <w:rsid w:val="54C42DF9"/>
    <w:rsid w:val="54C4AD01"/>
    <w:rsid w:val="54C6DE59"/>
    <w:rsid w:val="54C70576"/>
    <w:rsid w:val="54C70FD2"/>
    <w:rsid w:val="54C823D3"/>
    <w:rsid w:val="54C8E514"/>
    <w:rsid w:val="54D0BE9E"/>
    <w:rsid w:val="54D1ADBD"/>
    <w:rsid w:val="54D55F3A"/>
    <w:rsid w:val="54DA952F"/>
    <w:rsid w:val="54DAD4FB"/>
    <w:rsid w:val="54DD5FDF"/>
    <w:rsid w:val="54DE1EEB"/>
    <w:rsid w:val="54DF1076"/>
    <w:rsid w:val="54DFED49"/>
    <w:rsid w:val="54E11414"/>
    <w:rsid w:val="54E74C8E"/>
    <w:rsid w:val="54E86285"/>
    <w:rsid w:val="54E8A00B"/>
    <w:rsid w:val="54EAAC85"/>
    <w:rsid w:val="54ECB42D"/>
    <w:rsid w:val="54ED4BE7"/>
    <w:rsid w:val="54F0A087"/>
    <w:rsid w:val="54F175BB"/>
    <w:rsid w:val="54F97D99"/>
    <w:rsid w:val="54FD23D1"/>
    <w:rsid w:val="54FEE477"/>
    <w:rsid w:val="5501371F"/>
    <w:rsid w:val="5502A14D"/>
    <w:rsid w:val="55032849"/>
    <w:rsid w:val="5503C919"/>
    <w:rsid w:val="5504638F"/>
    <w:rsid w:val="5504AB79"/>
    <w:rsid w:val="550879A6"/>
    <w:rsid w:val="5508CFBD"/>
    <w:rsid w:val="550B4CDD"/>
    <w:rsid w:val="550CD616"/>
    <w:rsid w:val="55103A04"/>
    <w:rsid w:val="551060DB"/>
    <w:rsid w:val="55122894"/>
    <w:rsid w:val="55143C77"/>
    <w:rsid w:val="55155578"/>
    <w:rsid w:val="5519EE01"/>
    <w:rsid w:val="551A1CDD"/>
    <w:rsid w:val="551A9CBE"/>
    <w:rsid w:val="551B3AA3"/>
    <w:rsid w:val="551DF2D8"/>
    <w:rsid w:val="551E4D6A"/>
    <w:rsid w:val="551EF43D"/>
    <w:rsid w:val="55210D93"/>
    <w:rsid w:val="5525199E"/>
    <w:rsid w:val="552C84F3"/>
    <w:rsid w:val="553080CA"/>
    <w:rsid w:val="5530DB27"/>
    <w:rsid w:val="5531BE01"/>
    <w:rsid w:val="5532E5FA"/>
    <w:rsid w:val="55335BF5"/>
    <w:rsid w:val="5536635A"/>
    <w:rsid w:val="553746DA"/>
    <w:rsid w:val="55388A5F"/>
    <w:rsid w:val="553FE3C0"/>
    <w:rsid w:val="55448611"/>
    <w:rsid w:val="5546994C"/>
    <w:rsid w:val="55498F0E"/>
    <w:rsid w:val="554DE3DA"/>
    <w:rsid w:val="55573779"/>
    <w:rsid w:val="555A8886"/>
    <w:rsid w:val="555B2A2C"/>
    <w:rsid w:val="555B5879"/>
    <w:rsid w:val="555CD376"/>
    <w:rsid w:val="555E88FE"/>
    <w:rsid w:val="5562AC2C"/>
    <w:rsid w:val="5562E298"/>
    <w:rsid w:val="55637FA7"/>
    <w:rsid w:val="5567D750"/>
    <w:rsid w:val="556F07B7"/>
    <w:rsid w:val="5573C170"/>
    <w:rsid w:val="557A662D"/>
    <w:rsid w:val="557BFD9C"/>
    <w:rsid w:val="557CCAC9"/>
    <w:rsid w:val="557D8BBB"/>
    <w:rsid w:val="557F7CBF"/>
    <w:rsid w:val="55818FFF"/>
    <w:rsid w:val="55820BBC"/>
    <w:rsid w:val="5583BBD4"/>
    <w:rsid w:val="558496EC"/>
    <w:rsid w:val="55851434"/>
    <w:rsid w:val="5587773A"/>
    <w:rsid w:val="5589D653"/>
    <w:rsid w:val="558D4F17"/>
    <w:rsid w:val="558F3BBE"/>
    <w:rsid w:val="559B45FD"/>
    <w:rsid w:val="55A15F36"/>
    <w:rsid w:val="55A167B9"/>
    <w:rsid w:val="55A413FF"/>
    <w:rsid w:val="55A8B9AC"/>
    <w:rsid w:val="55AB6C05"/>
    <w:rsid w:val="55AE6745"/>
    <w:rsid w:val="55AF3807"/>
    <w:rsid w:val="55AF7D71"/>
    <w:rsid w:val="55B0C7A2"/>
    <w:rsid w:val="55BC4620"/>
    <w:rsid w:val="55BE2BA8"/>
    <w:rsid w:val="55BE75F5"/>
    <w:rsid w:val="55C321C0"/>
    <w:rsid w:val="55C38C6A"/>
    <w:rsid w:val="55C39C73"/>
    <w:rsid w:val="55CE4E98"/>
    <w:rsid w:val="55D45898"/>
    <w:rsid w:val="55D5504B"/>
    <w:rsid w:val="55E4317A"/>
    <w:rsid w:val="55E81666"/>
    <w:rsid w:val="55EE5C95"/>
    <w:rsid w:val="55F01EA6"/>
    <w:rsid w:val="55F38D2D"/>
    <w:rsid w:val="55F5EFE2"/>
    <w:rsid w:val="55F8693F"/>
    <w:rsid w:val="55F932BE"/>
    <w:rsid w:val="55FC29BA"/>
    <w:rsid w:val="55FC3890"/>
    <w:rsid w:val="56022513"/>
    <w:rsid w:val="5604F138"/>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1AB"/>
    <w:rsid w:val="56359924"/>
    <w:rsid w:val="5638781C"/>
    <w:rsid w:val="563A8061"/>
    <w:rsid w:val="563A9878"/>
    <w:rsid w:val="563BBB3F"/>
    <w:rsid w:val="563CA041"/>
    <w:rsid w:val="563D2775"/>
    <w:rsid w:val="563E4EDF"/>
    <w:rsid w:val="563FFD97"/>
    <w:rsid w:val="56419AE6"/>
    <w:rsid w:val="564BF1CB"/>
    <w:rsid w:val="5651CA57"/>
    <w:rsid w:val="56560129"/>
    <w:rsid w:val="5656E570"/>
    <w:rsid w:val="5656EBAB"/>
    <w:rsid w:val="565DC7C7"/>
    <w:rsid w:val="5667CAF8"/>
    <w:rsid w:val="5669B033"/>
    <w:rsid w:val="566A24A9"/>
    <w:rsid w:val="567157AB"/>
    <w:rsid w:val="5671F692"/>
    <w:rsid w:val="5675C9CB"/>
    <w:rsid w:val="567796B3"/>
    <w:rsid w:val="5680F5B4"/>
    <w:rsid w:val="56825FAF"/>
    <w:rsid w:val="5683679F"/>
    <w:rsid w:val="56875E14"/>
    <w:rsid w:val="5688A2B4"/>
    <w:rsid w:val="568A4AA3"/>
    <w:rsid w:val="568B26E9"/>
    <w:rsid w:val="568FF62B"/>
    <w:rsid w:val="569073E6"/>
    <w:rsid w:val="56955223"/>
    <w:rsid w:val="569B5DF8"/>
    <w:rsid w:val="569D5BCB"/>
    <w:rsid w:val="569D789E"/>
    <w:rsid w:val="569FA298"/>
    <w:rsid w:val="56AC9B55"/>
    <w:rsid w:val="56ADA2B8"/>
    <w:rsid w:val="56ADBC91"/>
    <w:rsid w:val="56ADE8F0"/>
    <w:rsid w:val="56AF3B69"/>
    <w:rsid w:val="56AF7C4E"/>
    <w:rsid w:val="56B22001"/>
    <w:rsid w:val="56B6E380"/>
    <w:rsid w:val="56BBD463"/>
    <w:rsid w:val="56BCDDF4"/>
    <w:rsid w:val="56C0322E"/>
    <w:rsid w:val="56C192F8"/>
    <w:rsid w:val="56C25522"/>
    <w:rsid w:val="56C52E4A"/>
    <w:rsid w:val="56C9C398"/>
    <w:rsid w:val="56CCA762"/>
    <w:rsid w:val="56CDB844"/>
    <w:rsid w:val="56DAE001"/>
    <w:rsid w:val="56DC5A01"/>
    <w:rsid w:val="56DD9D71"/>
    <w:rsid w:val="56DF5252"/>
    <w:rsid w:val="56E2F145"/>
    <w:rsid w:val="56E4909C"/>
    <w:rsid w:val="56E4B943"/>
    <w:rsid w:val="56E4D1C3"/>
    <w:rsid w:val="56E74E47"/>
    <w:rsid w:val="56E80926"/>
    <w:rsid w:val="56E9532B"/>
    <w:rsid w:val="56EA305F"/>
    <w:rsid w:val="56F016D7"/>
    <w:rsid w:val="56F642BF"/>
    <w:rsid w:val="56F87ABF"/>
    <w:rsid w:val="56FF186D"/>
    <w:rsid w:val="57074C67"/>
    <w:rsid w:val="570D78F5"/>
    <w:rsid w:val="570D8368"/>
    <w:rsid w:val="570E7F0D"/>
    <w:rsid w:val="570F3CDD"/>
    <w:rsid w:val="571301BA"/>
    <w:rsid w:val="57165BCB"/>
    <w:rsid w:val="57181201"/>
    <w:rsid w:val="5718E778"/>
    <w:rsid w:val="5719C760"/>
    <w:rsid w:val="571C0AD2"/>
    <w:rsid w:val="571D6060"/>
    <w:rsid w:val="571DFC5D"/>
    <w:rsid w:val="5723EE79"/>
    <w:rsid w:val="572B8A5C"/>
    <w:rsid w:val="572CE056"/>
    <w:rsid w:val="57302D30"/>
    <w:rsid w:val="5730F0A8"/>
    <w:rsid w:val="573724A6"/>
    <w:rsid w:val="5739B36C"/>
    <w:rsid w:val="573AA4AA"/>
    <w:rsid w:val="5744D6F2"/>
    <w:rsid w:val="574664F7"/>
    <w:rsid w:val="5746A85E"/>
    <w:rsid w:val="5746A9EA"/>
    <w:rsid w:val="574B88B4"/>
    <w:rsid w:val="574BB076"/>
    <w:rsid w:val="574D256F"/>
    <w:rsid w:val="5756DFF6"/>
    <w:rsid w:val="5757BB28"/>
    <w:rsid w:val="5759C9F9"/>
    <w:rsid w:val="575BB820"/>
    <w:rsid w:val="575E71B9"/>
    <w:rsid w:val="575F8F71"/>
    <w:rsid w:val="57635631"/>
    <w:rsid w:val="5764EDF4"/>
    <w:rsid w:val="5767346C"/>
    <w:rsid w:val="5768FB39"/>
    <w:rsid w:val="5769B607"/>
    <w:rsid w:val="576A905B"/>
    <w:rsid w:val="57706804"/>
    <w:rsid w:val="5774626F"/>
    <w:rsid w:val="57749A76"/>
    <w:rsid w:val="577600D6"/>
    <w:rsid w:val="577E0265"/>
    <w:rsid w:val="5780F842"/>
    <w:rsid w:val="5782F98D"/>
    <w:rsid w:val="578A71E9"/>
    <w:rsid w:val="578C2BC8"/>
    <w:rsid w:val="578C5AA0"/>
    <w:rsid w:val="578C8804"/>
    <w:rsid w:val="578C8C9D"/>
    <w:rsid w:val="578DDB7A"/>
    <w:rsid w:val="579ADA42"/>
    <w:rsid w:val="579D92B5"/>
    <w:rsid w:val="57A18E1F"/>
    <w:rsid w:val="57AA4612"/>
    <w:rsid w:val="57ABEB1E"/>
    <w:rsid w:val="57ADE0BE"/>
    <w:rsid w:val="57C35058"/>
    <w:rsid w:val="57C5CE21"/>
    <w:rsid w:val="57CF9290"/>
    <w:rsid w:val="57D00708"/>
    <w:rsid w:val="57D04635"/>
    <w:rsid w:val="57D1351A"/>
    <w:rsid w:val="57D31708"/>
    <w:rsid w:val="57D6855A"/>
    <w:rsid w:val="57DF19BA"/>
    <w:rsid w:val="57EB6305"/>
    <w:rsid w:val="57EBD6AF"/>
    <w:rsid w:val="57ECD936"/>
    <w:rsid w:val="57F33E77"/>
    <w:rsid w:val="57F4A78B"/>
    <w:rsid w:val="57F53F8E"/>
    <w:rsid w:val="57F9E5F3"/>
    <w:rsid w:val="57FB8127"/>
    <w:rsid w:val="57FBAAB2"/>
    <w:rsid w:val="57FDF970"/>
    <w:rsid w:val="57FE8D04"/>
    <w:rsid w:val="57FF86CD"/>
    <w:rsid w:val="58009B9E"/>
    <w:rsid w:val="5810AB6E"/>
    <w:rsid w:val="581AF5D4"/>
    <w:rsid w:val="581C38A1"/>
    <w:rsid w:val="581DA537"/>
    <w:rsid w:val="581E0150"/>
    <w:rsid w:val="581FC218"/>
    <w:rsid w:val="5822D114"/>
    <w:rsid w:val="5825C0A6"/>
    <w:rsid w:val="582ACAC6"/>
    <w:rsid w:val="582DB587"/>
    <w:rsid w:val="582DB7DF"/>
    <w:rsid w:val="582E1367"/>
    <w:rsid w:val="5833610B"/>
    <w:rsid w:val="58354ABA"/>
    <w:rsid w:val="583B77E7"/>
    <w:rsid w:val="583F5882"/>
    <w:rsid w:val="5841C1C0"/>
    <w:rsid w:val="5843AF57"/>
    <w:rsid w:val="58450A1E"/>
    <w:rsid w:val="58464B82"/>
    <w:rsid w:val="5848E506"/>
    <w:rsid w:val="584E1F51"/>
    <w:rsid w:val="5851112E"/>
    <w:rsid w:val="58512724"/>
    <w:rsid w:val="5855276C"/>
    <w:rsid w:val="5856B835"/>
    <w:rsid w:val="585A0630"/>
    <w:rsid w:val="58616638"/>
    <w:rsid w:val="58655D80"/>
    <w:rsid w:val="5869732E"/>
    <w:rsid w:val="586EF14D"/>
    <w:rsid w:val="586F3F69"/>
    <w:rsid w:val="58715C1F"/>
    <w:rsid w:val="5872E8AC"/>
    <w:rsid w:val="58734C24"/>
    <w:rsid w:val="5873F026"/>
    <w:rsid w:val="58752BD5"/>
    <w:rsid w:val="5875A77D"/>
    <w:rsid w:val="5877E514"/>
    <w:rsid w:val="58794DDD"/>
    <w:rsid w:val="587952D9"/>
    <w:rsid w:val="587B8EE5"/>
    <w:rsid w:val="587BF194"/>
    <w:rsid w:val="587CD4F9"/>
    <w:rsid w:val="58829303"/>
    <w:rsid w:val="588CB2F7"/>
    <w:rsid w:val="588D7129"/>
    <w:rsid w:val="588EF8D4"/>
    <w:rsid w:val="58904E19"/>
    <w:rsid w:val="5892B34B"/>
    <w:rsid w:val="5894E015"/>
    <w:rsid w:val="5898267B"/>
    <w:rsid w:val="5898A4BE"/>
    <w:rsid w:val="589C5DCE"/>
    <w:rsid w:val="589C896E"/>
    <w:rsid w:val="589E4C03"/>
    <w:rsid w:val="589E6B7E"/>
    <w:rsid w:val="58A1863C"/>
    <w:rsid w:val="58A61648"/>
    <w:rsid w:val="58A763A3"/>
    <w:rsid w:val="58A7F37E"/>
    <w:rsid w:val="58AA1D46"/>
    <w:rsid w:val="58AC9DEE"/>
    <w:rsid w:val="58AE594C"/>
    <w:rsid w:val="58AE6D89"/>
    <w:rsid w:val="58AF7D05"/>
    <w:rsid w:val="58B2FA58"/>
    <w:rsid w:val="58B90D3E"/>
    <w:rsid w:val="58BD165A"/>
    <w:rsid w:val="58C3BE2E"/>
    <w:rsid w:val="58C737B7"/>
    <w:rsid w:val="58C98525"/>
    <w:rsid w:val="58D42701"/>
    <w:rsid w:val="58D55238"/>
    <w:rsid w:val="58D5AC51"/>
    <w:rsid w:val="58E007B2"/>
    <w:rsid w:val="58E07CF8"/>
    <w:rsid w:val="58E344F9"/>
    <w:rsid w:val="58E3CAFF"/>
    <w:rsid w:val="58E76058"/>
    <w:rsid w:val="58E91A9B"/>
    <w:rsid w:val="58EA495B"/>
    <w:rsid w:val="58EB477C"/>
    <w:rsid w:val="58ED03A1"/>
    <w:rsid w:val="58EE64E8"/>
    <w:rsid w:val="58EFDEEE"/>
    <w:rsid w:val="58F20F8C"/>
    <w:rsid w:val="58F2F3C8"/>
    <w:rsid w:val="58F4C950"/>
    <w:rsid w:val="58F5EBA9"/>
    <w:rsid w:val="58F6855C"/>
    <w:rsid w:val="58F87F6A"/>
    <w:rsid w:val="58F8ADC1"/>
    <w:rsid w:val="58FF1D13"/>
    <w:rsid w:val="59020F29"/>
    <w:rsid w:val="590464B8"/>
    <w:rsid w:val="5906D5EE"/>
    <w:rsid w:val="59093CDC"/>
    <w:rsid w:val="590A8322"/>
    <w:rsid w:val="590F401E"/>
    <w:rsid w:val="59130E3C"/>
    <w:rsid w:val="5916F1AC"/>
    <w:rsid w:val="5917AB9E"/>
    <w:rsid w:val="591AFB3A"/>
    <w:rsid w:val="591BB98D"/>
    <w:rsid w:val="591D401F"/>
    <w:rsid w:val="5920A460"/>
    <w:rsid w:val="59241CEC"/>
    <w:rsid w:val="59258E6C"/>
    <w:rsid w:val="5925E3F4"/>
    <w:rsid w:val="592900CB"/>
    <w:rsid w:val="592AE16D"/>
    <w:rsid w:val="5931E2CD"/>
    <w:rsid w:val="59370AB3"/>
    <w:rsid w:val="593BC2D1"/>
    <w:rsid w:val="5940D39F"/>
    <w:rsid w:val="59427517"/>
    <w:rsid w:val="5943DBC4"/>
    <w:rsid w:val="59449FF6"/>
    <w:rsid w:val="59478013"/>
    <w:rsid w:val="5949427D"/>
    <w:rsid w:val="5949F6C5"/>
    <w:rsid w:val="594AC142"/>
    <w:rsid w:val="59527C29"/>
    <w:rsid w:val="59529B1E"/>
    <w:rsid w:val="5959739A"/>
    <w:rsid w:val="595B704C"/>
    <w:rsid w:val="595C3059"/>
    <w:rsid w:val="5964667F"/>
    <w:rsid w:val="596559EA"/>
    <w:rsid w:val="596575E8"/>
    <w:rsid w:val="5966DA9A"/>
    <w:rsid w:val="596B7539"/>
    <w:rsid w:val="596DC8AF"/>
    <w:rsid w:val="597018DE"/>
    <w:rsid w:val="5970C410"/>
    <w:rsid w:val="59744103"/>
    <w:rsid w:val="597463D6"/>
    <w:rsid w:val="597A9561"/>
    <w:rsid w:val="5980BB8F"/>
    <w:rsid w:val="59812A58"/>
    <w:rsid w:val="5986319C"/>
    <w:rsid w:val="598774CE"/>
    <w:rsid w:val="5987A710"/>
    <w:rsid w:val="598800F8"/>
    <w:rsid w:val="598CFCE7"/>
    <w:rsid w:val="598FF6DD"/>
    <w:rsid w:val="5993EA8D"/>
    <w:rsid w:val="59A11351"/>
    <w:rsid w:val="59A4626D"/>
    <w:rsid w:val="59A99DCA"/>
    <w:rsid w:val="59B247F3"/>
    <w:rsid w:val="59B4D3F1"/>
    <w:rsid w:val="59B65C16"/>
    <w:rsid w:val="59BA0296"/>
    <w:rsid w:val="59BF7B39"/>
    <w:rsid w:val="59C1DAB6"/>
    <w:rsid w:val="59C7D953"/>
    <w:rsid w:val="59C7E4C5"/>
    <w:rsid w:val="59C842D7"/>
    <w:rsid w:val="59CFC8C7"/>
    <w:rsid w:val="59D5C65F"/>
    <w:rsid w:val="59D5DCB4"/>
    <w:rsid w:val="59D72C59"/>
    <w:rsid w:val="59D90144"/>
    <w:rsid w:val="59DC6839"/>
    <w:rsid w:val="59DEC568"/>
    <w:rsid w:val="59E5437A"/>
    <w:rsid w:val="59EE6200"/>
    <w:rsid w:val="59F72110"/>
    <w:rsid w:val="59FF33D9"/>
    <w:rsid w:val="5A006B13"/>
    <w:rsid w:val="5A04F555"/>
    <w:rsid w:val="5A055C7A"/>
    <w:rsid w:val="5A058133"/>
    <w:rsid w:val="5A0CE335"/>
    <w:rsid w:val="5A0F65C2"/>
    <w:rsid w:val="5A0FCDE5"/>
    <w:rsid w:val="5A15CD70"/>
    <w:rsid w:val="5A16331F"/>
    <w:rsid w:val="5A16C17D"/>
    <w:rsid w:val="5A180C50"/>
    <w:rsid w:val="5A1EE634"/>
    <w:rsid w:val="5A2AC121"/>
    <w:rsid w:val="5A2AC6B2"/>
    <w:rsid w:val="5A31695B"/>
    <w:rsid w:val="5A32BB7C"/>
    <w:rsid w:val="5A352BFA"/>
    <w:rsid w:val="5A384899"/>
    <w:rsid w:val="5A4278DA"/>
    <w:rsid w:val="5A4C00B0"/>
    <w:rsid w:val="5A4E097F"/>
    <w:rsid w:val="5A4F6F03"/>
    <w:rsid w:val="5A546432"/>
    <w:rsid w:val="5A565F01"/>
    <w:rsid w:val="5A5D35ED"/>
    <w:rsid w:val="5A5E481D"/>
    <w:rsid w:val="5A63139D"/>
    <w:rsid w:val="5A640A2E"/>
    <w:rsid w:val="5A64E750"/>
    <w:rsid w:val="5A6BD43B"/>
    <w:rsid w:val="5A6D8459"/>
    <w:rsid w:val="5A6E44C3"/>
    <w:rsid w:val="5A71075A"/>
    <w:rsid w:val="5A71E2D7"/>
    <w:rsid w:val="5A769EF4"/>
    <w:rsid w:val="5A788169"/>
    <w:rsid w:val="5A797D6A"/>
    <w:rsid w:val="5A7A4204"/>
    <w:rsid w:val="5A8093EF"/>
    <w:rsid w:val="5A8935EE"/>
    <w:rsid w:val="5A8BD273"/>
    <w:rsid w:val="5A8FCEFF"/>
    <w:rsid w:val="5A906558"/>
    <w:rsid w:val="5A9AEBC4"/>
    <w:rsid w:val="5A9B9765"/>
    <w:rsid w:val="5A9BBACF"/>
    <w:rsid w:val="5AA1DA73"/>
    <w:rsid w:val="5AA5B1CF"/>
    <w:rsid w:val="5AA6388D"/>
    <w:rsid w:val="5AA9AF59"/>
    <w:rsid w:val="5AAA5F3D"/>
    <w:rsid w:val="5AAB3223"/>
    <w:rsid w:val="5AB5441E"/>
    <w:rsid w:val="5AB85A76"/>
    <w:rsid w:val="5AB9C285"/>
    <w:rsid w:val="5AB9E5F9"/>
    <w:rsid w:val="5ABAFE0F"/>
    <w:rsid w:val="5AC0D475"/>
    <w:rsid w:val="5AC2A5CC"/>
    <w:rsid w:val="5AC391C2"/>
    <w:rsid w:val="5AC437E4"/>
    <w:rsid w:val="5AC7B02F"/>
    <w:rsid w:val="5AC7E7C9"/>
    <w:rsid w:val="5ACA5BBF"/>
    <w:rsid w:val="5ACC5A5F"/>
    <w:rsid w:val="5AD2F27D"/>
    <w:rsid w:val="5ADE6236"/>
    <w:rsid w:val="5AE78D8E"/>
    <w:rsid w:val="5AEC32D0"/>
    <w:rsid w:val="5AED768B"/>
    <w:rsid w:val="5AED9498"/>
    <w:rsid w:val="5AEFFC72"/>
    <w:rsid w:val="5AF3E460"/>
    <w:rsid w:val="5AF522A2"/>
    <w:rsid w:val="5AF5A7AF"/>
    <w:rsid w:val="5AF5FEF1"/>
    <w:rsid w:val="5AF95FCF"/>
    <w:rsid w:val="5AFA1B2D"/>
    <w:rsid w:val="5AFA939A"/>
    <w:rsid w:val="5B0454E7"/>
    <w:rsid w:val="5B09FF90"/>
    <w:rsid w:val="5B0AE351"/>
    <w:rsid w:val="5B0C6EDE"/>
    <w:rsid w:val="5B0D1118"/>
    <w:rsid w:val="5B0F27C7"/>
    <w:rsid w:val="5B0FC48E"/>
    <w:rsid w:val="5B1697D0"/>
    <w:rsid w:val="5B1BDF2A"/>
    <w:rsid w:val="5B1D101F"/>
    <w:rsid w:val="5B1E6ED1"/>
    <w:rsid w:val="5B218BFF"/>
    <w:rsid w:val="5B22B70E"/>
    <w:rsid w:val="5B249446"/>
    <w:rsid w:val="5B26AA61"/>
    <w:rsid w:val="5B2881E8"/>
    <w:rsid w:val="5B28EA27"/>
    <w:rsid w:val="5B28ED55"/>
    <w:rsid w:val="5B297199"/>
    <w:rsid w:val="5B2A03C9"/>
    <w:rsid w:val="5B2E1AB1"/>
    <w:rsid w:val="5B36E7F4"/>
    <w:rsid w:val="5B3AF586"/>
    <w:rsid w:val="5B3ED13D"/>
    <w:rsid w:val="5B46523B"/>
    <w:rsid w:val="5B47BF2F"/>
    <w:rsid w:val="5B489C1A"/>
    <w:rsid w:val="5B4E1E15"/>
    <w:rsid w:val="5B5108ED"/>
    <w:rsid w:val="5B58B36F"/>
    <w:rsid w:val="5B5904D8"/>
    <w:rsid w:val="5B5A9E74"/>
    <w:rsid w:val="5B5CEB07"/>
    <w:rsid w:val="5B60FDE2"/>
    <w:rsid w:val="5B64D756"/>
    <w:rsid w:val="5B652E82"/>
    <w:rsid w:val="5B6678F8"/>
    <w:rsid w:val="5B69DC46"/>
    <w:rsid w:val="5B69FCE4"/>
    <w:rsid w:val="5B74ED3A"/>
    <w:rsid w:val="5B76BC8E"/>
    <w:rsid w:val="5B7A18CB"/>
    <w:rsid w:val="5B7A98B6"/>
    <w:rsid w:val="5B815220"/>
    <w:rsid w:val="5B817FDF"/>
    <w:rsid w:val="5B8379CC"/>
    <w:rsid w:val="5B88CE95"/>
    <w:rsid w:val="5B894C49"/>
    <w:rsid w:val="5B8D2CAD"/>
    <w:rsid w:val="5B8D80B2"/>
    <w:rsid w:val="5B982308"/>
    <w:rsid w:val="5B9FD404"/>
    <w:rsid w:val="5BAB0F55"/>
    <w:rsid w:val="5BAD3F63"/>
    <w:rsid w:val="5BAD67AE"/>
    <w:rsid w:val="5BB60CDF"/>
    <w:rsid w:val="5BB889C8"/>
    <w:rsid w:val="5BB9ABC2"/>
    <w:rsid w:val="5BBAB695"/>
    <w:rsid w:val="5BCD0B13"/>
    <w:rsid w:val="5BCD84D9"/>
    <w:rsid w:val="5BCF6B5D"/>
    <w:rsid w:val="5BD75375"/>
    <w:rsid w:val="5BD9E9CE"/>
    <w:rsid w:val="5BE3CF5A"/>
    <w:rsid w:val="5BE9C954"/>
    <w:rsid w:val="5BEF16CC"/>
    <w:rsid w:val="5BEF59C9"/>
    <w:rsid w:val="5BEF6DD6"/>
    <w:rsid w:val="5BF437CC"/>
    <w:rsid w:val="5BF4603D"/>
    <w:rsid w:val="5BF6C8D2"/>
    <w:rsid w:val="5C0198D4"/>
    <w:rsid w:val="5C05AF09"/>
    <w:rsid w:val="5C05E74D"/>
    <w:rsid w:val="5C0EFAB2"/>
    <w:rsid w:val="5C118A41"/>
    <w:rsid w:val="5C135AA9"/>
    <w:rsid w:val="5C149DE7"/>
    <w:rsid w:val="5C17DD3D"/>
    <w:rsid w:val="5C1CAA78"/>
    <w:rsid w:val="5C209442"/>
    <w:rsid w:val="5C220082"/>
    <w:rsid w:val="5C27842B"/>
    <w:rsid w:val="5C28FDBF"/>
    <w:rsid w:val="5C2B484F"/>
    <w:rsid w:val="5C2CB640"/>
    <w:rsid w:val="5C316426"/>
    <w:rsid w:val="5C330EA3"/>
    <w:rsid w:val="5C380D8C"/>
    <w:rsid w:val="5C3A0EBE"/>
    <w:rsid w:val="5C3B4166"/>
    <w:rsid w:val="5C3F097A"/>
    <w:rsid w:val="5C3FD465"/>
    <w:rsid w:val="5C440D11"/>
    <w:rsid w:val="5C45588D"/>
    <w:rsid w:val="5C4ADC5B"/>
    <w:rsid w:val="5C4E20F5"/>
    <w:rsid w:val="5C4E45C9"/>
    <w:rsid w:val="5C56CB62"/>
    <w:rsid w:val="5C5D92FF"/>
    <w:rsid w:val="5C62AF19"/>
    <w:rsid w:val="5C6C4F90"/>
    <w:rsid w:val="5C7A325E"/>
    <w:rsid w:val="5C7BD6FC"/>
    <w:rsid w:val="5C7C5A69"/>
    <w:rsid w:val="5C7D095C"/>
    <w:rsid w:val="5C7DABEB"/>
    <w:rsid w:val="5C7E4782"/>
    <w:rsid w:val="5C7F7FEC"/>
    <w:rsid w:val="5C83EB26"/>
    <w:rsid w:val="5C8A81A1"/>
    <w:rsid w:val="5C8CC1FF"/>
    <w:rsid w:val="5C8CC779"/>
    <w:rsid w:val="5C8F8DEC"/>
    <w:rsid w:val="5C93A45B"/>
    <w:rsid w:val="5C93D936"/>
    <w:rsid w:val="5C98C36D"/>
    <w:rsid w:val="5C9A1181"/>
    <w:rsid w:val="5CA0AA7F"/>
    <w:rsid w:val="5CA0E59F"/>
    <w:rsid w:val="5CA22616"/>
    <w:rsid w:val="5CA309D2"/>
    <w:rsid w:val="5CA3F12A"/>
    <w:rsid w:val="5CA4440D"/>
    <w:rsid w:val="5CA57D7B"/>
    <w:rsid w:val="5CA6E6F3"/>
    <w:rsid w:val="5CA7662B"/>
    <w:rsid w:val="5CAFA726"/>
    <w:rsid w:val="5CB693B3"/>
    <w:rsid w:val="5CBCE1F0"/>
    <w:rsid w:val="5CBF47D2"/>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0E02"/>
    <w:rsid w:val="5CF4EBC8"/>
    <w:rsid w:val="5CF81C5B"/>
    <w:rsid w:val="5CFACFF5"/>
    <w:rsid w:val="5CFC8DAF"/>
    <w:rsid w:val="5D0917A8"/>
    <w:rsid w:val="5D126CC0"/>
    <w:rsid w:val="5D15125F"/>
    <w:rsid w:val="5D17E42E"/>
    <w:rsid w:val="5D1AFC72"/>
    <w:rsid w:val="5D2078AF"/>
    <w:rsid w:val="5D27D031"/>
    <w:rsid w:val="5D2C6DE6"/>
    <w:rsid w:val="5D2E376E"/>
    <w:rsid w:val="5D3159F1"/>
    <w:rsid w:val="5D357B6E"/>
    <w:rsid w:val="5D3635B8"/>
    <w:rsid w:val="5D3B8A5E"/>
    <w:rsid w:val="5D3D5CD5"/>
    <w:rsid w:val="5D3D65BD"/>
    <w:rsid w:val="5D4414AF"/>
    <w:rsid w:val="5D4C6A46"/>
    <w:rsid w:val="5D4CDF3D"/>
    <w:rsid w:val="5D4EB1A2"/>
    <w:rsid w:val="5D5315B0"/>
    <w:rsid w:val="5D540BA1"/>
    <w:rsid w:val="5D55C100"/>
    <w:rsid w:val="5D567EEE"/>
    <w:rsid w:val="5D56AEA6"/>
    <w:rsid w:val="5D589D02"/>
    <w:rsid w:val="5D59189D"/>
    <w:rsid w:val="5D60EE34"/>
    <w:rsid w:val="5D650A0D"/>
    <w:rsid w:val="5D673C2D"/>
    <w:rsid w:val="5D6BAD52"/>
    <w:rsid w:val="5D6E9FE8"/>
    <w:rsid w:val="5D725EE3"/>
    <w:rsid w:val="5D7521FA"/>
    <w:rsid w:val="5D770032"/>
    <w:rsid w:val="5D7DCB27"/>
    <w:rsid w:val="5D83E106"/>
    <w:rsid w:val="5D8599B5"/>
    <w:rsid w:val="5D88D2DE"/>
    <w:rsid w:val="5D95A208"/>
    <w:rsid w:val="5DAD5AA2"/>
    <w:rsid w:val="5DAE3FB6"/>
    <w:rsid w:val="5DB20F07"/>
    <w:rsid w:val="5DB218B1"/>
    <w:rsid w:val="5DB22896"/>
    <w:rsid w:val="5DB61200"/>
    <w:rsid w:val="5DB7647D"/>
    <w:rsid w:val="5DBA57B7"/>
    <w:rsid w:val="5DBF3D5B"/>
    <w:rsid w:val="5DBF4581"/>
    <w:rsid w:val="5DBF923F"/>
    <w:rsid w:val="5DC80735"/>
    <w:rsid w:val="5DCDDACC"/>
    <w:rsid w:val="5DCDEF09"/>
    <w:rsid w:val="5DD0EC73"/>
    <w:rsid w:val="5DD46260"/>
    <w:rsid w:val="5DD6603D"/>
    <w:rsid w:val="5DD6C329"/>
    <w:rsid w:val="5DDBC3B1"/>
    <w:rsid w:val="5DDBF186"/>
    <w:rsid w:val="5DDC30DB"/>
    <w:rsid w:val="5DDE3ACA"/>
    <w:rsid w:val="5DDE952E"/>
    <w:rsid w:val="5DDEA41D"/>
    <w:rsid w:val="5DDEAF70"/>
    <w:rsid w:val="5DDEB9DB"/>
    <w:rsid w:val="5DDFFFFA"/>
    <w:rsid w:val="5DE40B95"/>
    <w:rsid w:val="5DE7DB53"/>
    <w:rsid w:val="5DE95700"/>
    <w:rsid w:val="5DEB849D"/>
    <w:rsid w:val="5DEC1BF8"/>
    <w:rsid w:val="5DEF6EB7"/>
    <w:rsid w:val="5DF23220"/>
    <w:rsid w:val="5DF67498"/>
    <w:rsid w:val="5E00CD2A"/>
    <w:rsid w:val="5E014DF4"/>
    <w:rsid w:val="5E06C81E"/>
    <w:rsid w:val="5E07BB45"/>
    <w:rsid w:val="5E0A933F"/>
    <w:rsid w:val="5E0BAA4B"/>
    <w:rsid w:val="5E0CB1AD"/>
    <w:rsid w:val="5E0D7D04"/>
    <w:rsid w:val="5E0FC660"/>
    <w:rsid w:val="5E128AD7"/>
    <w:rsid w:val="5E16F6BE"/>
    <w:rsid w:val="5E199F5E"/>
    <w:rsid w:val="5E1B5D8C"/>
    <w:rsid w:val="5E203D2E"/>
    <w:rsid w:val="5E230F0E"/>
    <w:rsid w:val="5E23F866"/>
    <w:rsid w:val="5E266222"/>
    <w:rsid w:val="5E27B894"/>
    <w:rsid w:val="5E2A18F0"/>
    <w:rsid w:val="5E2F8A61"/>
    <w:rsid w:val="5E2FFB2C"/>
    <w:rsid w:val="5E30653A"/>
    <w:rsid w:val="5E333332"/>
    <w:rsid w:val="5E33439B"/>
    <w:rsid w:val="5E36FCB9"/>
    <w:rsid w:val="5E3951D7"/>
    <w:rsid w:val="5E39A6FF"/>
    <w:rsid w:val="5E3D8221"/>
    <w:rsid w:val="5E412C21"/>
    <w:rsid w:val="5E46F813"/>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D5024"/>
    <w:rsid w:val="5E6F62D4"/>
    <w:rsid w:val="5E7087DF"/>
    <w:rsid w:val="5E719A34"/>
    <w:rsid w:val="5E773E90"/>
    <w:rsid w:val="5E7956A0"/>
    <w:rsid w:val="5E795CAB"/>
    <w:rsid w:val="5E83FBB7"/>
    <w:rsid w:val="5E8B6EF3"/>
    <w:rsid w:val="5E94FF03"/>
    <w:rsid w:val="5E95B98F"/>
    <w:rsid w:val="5E9AFEEC"/>
    <w:rsid w:val="5E9C5CF4"/>
    <w:rsid w:val="5EA61EDC"/>
    <w:rsid w:val="5EABA8AE"/>
    <w:rsid w:val="5EAC7392"/>
    <w:rsid w:val="5EB40776"/>
    <w:rsid w:val="5EBA12C2"/>
    <w:rsid w:val="5EBA48B9"/>
    <w:rsid w:val="5EBDA6AD"/>
    <w:rsid w:val="5EC45FC8"/>
    <w:rsid w:val="5EC601E8"/>
    <w:rsid w:val="5EC8CF7C"/>
    <w:rsid w:val="5ECB5E5B"/>
    <w:rsid w:val="5ECC6138"/>
    <w:rsid w:val="5ECC9412"/>
    <w:rsid w:val="5ECD8AAA"/>
    <w:rsid w:val="5ECF8BE2"/>
    <w:rsid w:val="5ED03AC9"/>
    <w:rsid w:val="5ED27432"/>
    <w:rsid w:val="5ED772BC"/>
    <w:rsid w:val="5ED78F69"/>
    <w:rsid w:val="5EDE519D"/>
    <w:rsid w:val="5EE37593"/>
    <w:rsid w:val="5EE5317D"/>
    <w:rsid w:val="5EE5F1D3"/>
    <w:rsid w:val="5EF054AE"/>
    <w:rsid w:val="5EF390B5"/>
    <w:rsid w:val="5EF4AEB9"/>
    <w:rsid w:val="5EF9ECE6"/>
    <w:rsid w:val="5EFB9A02"/>
    <w:rsid w:val="5EFC0023"/>
    <w:rsid w:val="5EFC3707"/>
    <w:rsid w:val="5EFE60A7"/>
    <w:rsid w:val="5F1123C3"/>
    <w:rsid w:val="5F12A427"/>
    <w:rsid w:val="5F144C13"/>
    <w:rsid w:val="5F268A4F"/>
    <w:rsid w:val="5F26FA8B"/>
    <w:rsid w:val="5F2987CA"/>
    <w:rsid w:val="5F2BFF0D"/>
    <w:rsid w:val="5F31BDAA"/>
    <w:rsid w:val="5F330904"/>
    <w:rsid w:val="5F34326E"/>
    <w:rsid w:val="5F353BCB"/>
    <w:rsid w:val="5F354044"/>
    <w:rsid w:val="5F41F071"/>
    <w:rsid w:val="5F46926D"/>
    <w:rsid w:val="5F48299E"/>
    <w:rsid w:val="5F49A9EB"/>
    <w:rsid w:val="5F4D5808"/>
    <w:rsid w:val="5F4DF865"/>
    <w:rsid w:val="5F50D5BF"/>
    <w:rsid w:val="5F517A4F"/>
    <w:rsid w:val="5F5B9295"/>
    <w:rsid w:val="5F60D821"/>
    <w:rsid w:val="5F624079"/>
    <w:rsid w:val="5F641EC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68898"/>
    <w:rsid w:val="5F896771"/>
    <w:rsid w:val="5F8AF7C6"/>
    <w:rsid w:val="5F8C14DB"/>
    <w:rsid w:val="5F8C5EE6"/>
    <w:rsid w:val="5F9177D1"/>
    <w:rsid w:val="5F91F20A"/>
    <w:rsid w:val="5F9E9096"/>
    <w:rsid w:val="5FA0355A"/>
    <w:rsid w:val="5FA17E31"/>
    <w:rsid w:val="5FA9AEE4"/>
    <w:rsid w:val="5FA9E46E"/>
    <w:rsid w:val="5FAB3C64"/>
    <w:rsid w:val="5FACC2CF"/>
    <w:rsid w:val="5FB071B3"/>
    <w:rsid w:val="5FB26F34"/>
    <w:rsid w:val="5FB33412"/>
    <w:rsid w:val="5FB979CF"/>
    <w:rsid w:val="5FC009FE"/>
    <w:rsid w:val="5FC97787"/>
    <w:rsid w:val="5FCB2E87"/>
    <w:rsid w:val="5FCCCBE3"/>
    <w:rsid w:val="5FE43B8D"/>
    <w:rsid w:val="5FE4C99D"/>
    <w:rsid w:val="5FE59745"/>
    <w:rsid w:val="5FE80B4F"/>
    <w:rsid w:val="5FEA4280"/>
    <w:rsid w:val="5FEBEA95"/>
    <w:rsid w:val="5FEC1565"/>
    <w:rsid w:val="5FED168F"/>
    <w:rsid w:val="5FF0ACD5"/>
    <w:rsid w:val="5FF4203A"/>
    <w:rsid w:val="5FF4561C"/>
    <w:rsid w:val="5FF94CEF"/>
    <w:rsid w:val="5FFC3CDF"/>
    <w:rsid w:val="5FFFAB2F"/>
    <w:rsid w:val="60031CE1"/>
    <w:rsid w:val="60041CB4"/>
    <w:rsid w:val="6006D323"/>
    <w:rsid w:val="60091785"/>
    <w:rsid w:val="600A49BB"/>
    <w:rsid w:val="600A7CD6"/>
    <w:rsid w:val="600BC317"/>
    <w:rsid w:val="600E66A9"/>
    <w:rsid w:val="6010FAA0"/>
    <w:rsid w:val="6011D9E1"/>
    <w:rsid w:val="6011F148"/>
    <w:rsid w:val="6014357A"/>
    <w:rsid w:val="6015C6D1"/>
    <w:rsid w:val="6017291F"/>
    <w:rsid w:val="6017AA2E"/>
    <w:rsid w:val="601C4E3A"/>
    <w:rsid w:val="601D0FAC"/>
    <w:rsid w:val="6026427A"/>
    <w:rsid w:val="602F66F5"/>
    <w:rsid w:val="60457EC2"/>
    <w:rsid w:val="604CE0E7"/>
    <w:rsid w:val="604F4903"/>
    <w:rsid w:val="60525D2D"/>
    <w:rsid w:val="6056AC04"/>
    <w:rsid w:val="605A614B"/>
    <w:rsid w:val="6061A2F3"/>
    <w:rsid w:val="606E36B5"/>
    <w:rsid w:val="606E433C"/>
    <w:rsid w:val="60702ADB"/>
    <w:rsid w:val="60703730"/>
    <w:rsid w:val="6076B497"/>
    <w:rsid w:val="60786201"/>
    <w:rsid w:val="607AE007"/>
    <w:rsid w:val="607BAB82"/>
    <w:rsid w:val="607D7273"/>
    <w:rsid w:val="607D984C"/>
    <w:rsid w:val="607FE0E7"/>
    <w:rsid w:val="608084FC"/>
    <w:rsid w:val="6083AA62"/>
    <w:rsid w:val="608A3B08"/>
    <w:rsid w:val="608F169B"/>
    <w:rsid w:val="6092A9F3"/>
    <w:rsid w:val="6098BF7E"/>
    <w:rsid w:val="609D4789"/>
    <w:rsid w:val="609E888C"/>
    <w:rsid w:val="60A19902"/>
    <w:rsid w:val="60A1FD5A"/>
    <w:rsid w:val="60ACBEDF"/>
    <w:rsid w:val="60ACCEB9"/>
    <w:rsid w:val="60AE5B92"/>
    <w:rsid w:val="60B41BF2"/>
    <w:rsid w:val="60B88D69"/>
    <w:rsid w:val="60BAE399"/>
    <w:rsid w:val="60BBB247"/>
    <w:rsid w:val="60BE2CB1"/>
    <w:rsid w:val="60BEF770"/>
    <w:rsid w:val="60BFE934"/>
    <w:rsid w:val="60C1BA61"/>
    <w:rsid w:val="60C3CC51"/>
    <w:rsid w:val="60C3DBB8"/>
    <w:rsid w:val="60CA9FF6"/>
    <w:rsid w:val="60CB4D70"/>
    <w:rsid w:val="60CC44CB"/>
    <w:rsid w:val="60CFF3BD"/>
    <w:rsid w:val="60D0EDE9"/>
    <w:rsid w:val="60D335DE"/>
    <w:rsid w:val="60D5D7C8"/>
    <w:rsid w:val="60D80BB4"/>
    <w:rsid w:val="60D8C169"/>
    <w:rsid w:val="60DA2131"/>
    <w:rsid w:val="60DBCD95"/>
    <w:rsid w:val="60E119B1"/>
    <w:rsid w:val="60E7DC47"/>
    <w:rsid w:val="60E994AC"/>
    <w:rsid w:val="60EF7F1E"/>
    <w:rsid w:val="60F1C4CE"/>
    <w:rsid w:val="60F203CD"/>
    <w:rsid w:val="60F2C0DF"/>
    <w:rsid w:val="60F32B82"/>
    <w:rsid w:val="60F4EE55"/>
    <w:rsid w:val="60F7B279"/>
    <w:rsid w:val="610573CA"/>
    <w:rsid w:val="61082509"/>
    <w:rsid w:val="6108DEAA"/>
    <w:rsid w:val="6108E843"/>
    <w:rsid w:val="61095C17"/>
    <w:rsid w:val="61096DBE"/>
    <w:rsid w:val="610A13E2"/>
    <w:rsid w:val="610AE880"/>
    <w:rsid w:val="610CBD69"/>
    <w:rsid w:val="610E8B09"/>
    <w:rsid w:val="610EE1E7"/>
    <w:rsid w:val="61110AC9"/>
    <w:rsid w:val="6111E25F"/>
    <w:rsid w:val="6112B06E"/>
    <w:rsid w:val="611702D5"/>
    <w:rsid w:val="611DCD1B"/>
    <w:rsid w:val="6121BC93"/>
    <w:rsid w:val="6122369B"/>
    <w:rsid w:val="61224E53"/>
    <w:rsid w:val="6124957E"/>
    <w:rsid w:val="6125B24B"/>
    <w:rsid w:val="61266EED"/>
    <w:rsid w:val="612BBB18"/>
    <w:rsid w:val="612E4438"/>
    <w:rsid w:val="612F6736"/>
    <w:rsid w:val="612FA69F"/>
    <w:rsid w:val="6131B398"/>
    <w:rsid w:val="613B34E9"/>
    <w:rsid w:val="613BDE8B"/>
    <w:rsid w:val="613BF261"/>
    <w:rsid w:val="613D612F"/>
    <w:rsid w:val="61489330"/>
    <w:rsid w:val="6149C212"/>
    <w:rsid w:val="614CC53A"/>
    <w:rsid w:val="614F3850"/>
    <w:rsid w:val="615263DE"/>
    <w:rsid w:val="615344E2"/>
    <w:rsid w:val="61551B97"/>
    <w:rsid w:val="61564FF5"/>
    <w:rsid w:val="6156D23C"/>
    <w:rsid w:val="615F1A10"/>
    <w:rsid w:val="615F918A"/>
    <w:rsid w:val="6162D1D2"/>
    <w:rsid w:val="616F9B14"/>
    <w:rsid w:val="6170BF41"/>
    <w:rsid w:val="6170FC4B"/>
    <w:rsid w:val="6171FEA3"/>
    <w:rsid w:val="61749095"/>
    <w:rsid w:val="61783ABF"/>
    <w:rsid w:val="617C1DAA"/>
    <w:rsid w:val="617F54A7"/>
    <w:rsid w:val="617F7338"/>
    <w:rsid w:val="6181EECA"/>
    <w:rsid w:val="61822D06"/>
    <w:rsid w:val="618358EA"/>
    <w:rsid w:val="6183A6A8"/>
    <w:rsid w:val="618466D6"/>
    <w:rsid w:val="6186F5BE"/>
    <w:rsid w:val="6188DC42"/>
    <w:rsid w:val="618A2EA1"/>
    <w:rsid w:val="618B39FB"/>
    <w:rsid w:val="618B757B"/>
    <w:rsid w:val="618BC780"/>
    <w:rsid w:val="618C5E3A"/>
    <w:rsid w:val="618E9C23"/>
    <w:rsid w:val="618EEC05"/>
    <w:rsid w:val="618FEDAE"/>
    <w:rsid w:val="6190E4A4"/>
    <w:rsid w:val="6191B05A"/>
    <w:rsid w:val="61962D7C"/>
    <w:rsid w:val="6199FA43"/>
    <w:rsid w:val="619B8461"/>
    <w:rsid w:val="619C0393"/>
    <w:rsid w:val="619E227E"/>
    <w:rsid w:val="619E9F56"/>
    <w:rsid w:val="61A1BC36"/>
    <w:rsid w:val="61AA7E5D"/>
    <w:rsid w:val="61B37A8F"/>
    <w:rsid w:val="61B3A7E8"/>
    <w:rsid w:val="61B46839"/>
    <w:rsid w:val="61BA7A6F"/>
    <w:rsid w:val="61BBA833"/>
    <w:rsid w:val="61BBB50D"/>
    <w:rsid w:val="61BD1254"/>
    <w:rsid w:val="61BDA387"/>
    <w:rsid w:val="61BE5197"/>
    <w:rsid w:val="61C00F1F"/>
    <w:rsid w:val="61C38F3E"/>
    <w:rsid w:val="61C5C29D"/>
    <w:rsid w:val="61C6706A"/>
    <w:rsid w:val="61C762EC"/>
    <w:rsid w:val="61C9BE3A"/>
    <w:rsid w:val="61CADE9A"/>
    <w:rsid w:val="61CB95E1"/>
    <w:rsid w:val="61D0E5B7"/>
    <w:rsid w:val="61D110A4"/>
    <w:rsid w:val="61D33333"/>
    <w:rsid w:val="61D5D40B"/>
    <w:rsid w:val="61D676E1"/>
    <w:rsid w:val="61DB80F5"/>
    <w:rsid w:val="61DD4DB1"/>
    <w:rsid w:val="61E14F23"/>
    <w:rsid w:val="61E2C412"/>
    <w:rsid w:val="61E3E1BA"/>
    <w:rsid w:val="61E6BA99"/>
    <w:rsid w:val="61EAE3F4"/>
    <w:rsid w:val="61F236C0"/>
    <w:rsid w:val="61F54FEB"/>
    <w:rsid w:val="61FABE31"/>
    <w:rsid w:val="61FE5D75"/>
    <w:rsid w:val="61FFC207"/>
    <w:rsid w:val="6208A0E6"/>
    <w:rsid w:val="620A4A2D"/>
    <w:rsid w:val="620AAA1D"/>
    <w:rsid w:val="62108CA4"/>
    <w:rsid w:val="62154F59"/>
    <w:rsid w:val="6215F228"/>
    <w:rsid w:val="62175A47"/>
    <w:rsid w:val="62225AEC"/>
    <w:rsid w:val="622414E4"/>
    <w:rsid w:val="62268C11"/>
    <w:rsid w:val="6233D3CC"/>
    <w:rsid w:val="6237FD69"/>
    <w:rsid w:val="623D6963"/>
    <w:rsid w:val="6241204D"/>
    <w:rsid w:val="6241C0AD"/>
    <w:rsid w:val="624495BC"/>
    <w:rsid w:val="62468956"/>
    <w:rsid w:val="624D6B0E"/>
    <w:rsid w:val="62500F2B"/>
    <w:rsid w:val="6254E40E"/>
    <w:rsid w:val="625A5025"/>
    <w:rsid w:val="625BD55F"/>
    <w:rsid w:val="626051A9"/>
    <w:rsid w:val="6260D8BB"/>
    <w:rsid w:val="62613D38"/>
    <w:rsid w:val="62657184"/>
    <w:rsid w:val="6266E19A"/>
    <w:rsid w:val="62675E44"/>
    <w:rsid w:val="626D002C"/>
    <w:rsid w:val="627651DF"/>
    <w:rsid w:val="62820DBB"/>
    <w:rsid w:val="6288B959"/>
    <w:rsid w:val="628AF27D"/>
    <w:rsid w:val="628EDC3F"/>
    <w:rsid w:val="628F1BB1"/>
    <w:rsid w:val="6293DE17"/>
    <w:rsid w:val="62960E92"/>
    <w:rsid w:val="629BD729"/>
    <w:rsid w:val="62A23542"/>
    <w:rsid w:val="62A48F93"/>
    <w:rsid w:val="62AE80CF"/>
    <w:rsid w:val="62B057F1"/>
    <w:rsid w:val="62BD3B00"/>
    <w:rsid w:val="62BDE6C0"/>
    <w:rsid w:val="62C0022E"/>
    <w:rsid w:val="62C1016E"/>
    <w:rsid w:val="62C2D385"/>
    <w:rsid w:val="62C3B2E2"/>
    <w:rsid w:val="62C3B59D"/>
    <w:rsid w:val="62C60FF4"/>
    <w:rsid w:val="62C92912"/>
    <w:rsid w:val="62C9B21A"/>
    <w:rsid w:val="62CA41A2"/>
    <w:rsid w:val="62D3D0F9"/>
    <w:rsid w:val="62D7C569"/>
    <w:rsid w:val="62DDF320"/>
    <w:rsid w:val="62E075AC"/>
    <w:rsid w:val="62E35193"/>
    <w:rsid w:val="62E529A1"/>
    <w:rsid w:val="62F031B6"/>
    <w:rsid w:val="62FB367A"/>
    <w:rsid w:val="62FC7B7C"/>
    <w:rsid w:val="62FD8BEE"/>
    <w:rsid w:val="62FEF4E5"/>
    <w:rsid w:val="6303D08F"/>
    <w:rsid w:val="6303D349"/>
    <w:rsid w:val="6305595C"/>
    <w:rsid w:val="630715B5"/>
    <w:rsid w:val="63077D9C"/>
    <w:rsid w:val="630ABAD1"/>
    <w:rsid w:val="630E80FD"/>
    <w:rsid w:val="630FF9D2"/>
    <w:rsid w:val="6316DACA"/>
    <w:rsid w:val="6318B074"/>
    <w:rsid w:val="631EC329"/>
    <w:rsid w:val="63242DEA"/>
    <w:rsid w:val="6327CAD9"/>
    <w:rsid w:val="632A6C84"/>
    <w:rsid w:val="632ACACE"/>
    <w:rsid w:val="632FB702"/>
    <w:rsid w:val="6330A5F7"/>
    <w:rsid w:val="6330EDB1"/>
    <w:rsid w:val="6331BB70"/>
    <w:rsid w:val="6331DD95"/>
    <w:rsid w:val="63394397"/>
    <w:rsid w:val="633D789F"/>
    <w:rsid w:val="634001DC"/>
    <w:rsid w:val="634009C8"/>
    <w:rsid w:val="6341E4EE"/>
    <w:rsid w:val="634211E5"/>
    <w:rsid w:val="6347CB1E"/>
    <w:rsid w:val="63485BB8"/>
    <w:rsid w:val="634D97E8"/>
    <w:rsid w:val="635456BD"/>
    <w:rsid w:val="6354B1EC"/>
    <w:rsid w:val="635D47C9"/>
    <w:rsid w:val="63613A8C"/>
    <w:rsid w:val="6365A9A9"/>
    <w:rsid w:val="63688433"/>
    <w:rsid w:val="636938A8"/>
    <w:rsid w:val="636B4E71"/>
    <w:rsid w:val="6370372D"/>
    <w:rsid w:val="6370ED6B"/>
    <w:rsid w:val="637614D8"/>
    <w:rsid w:val="63791CE7"/>
    <w:rsid w:val="63826817"/>
    <w:rsid w:val="63851C13"/>
    <w:rsid w:val="63867AFF"/>
    <w:rsid w:val="638E4CC6"/>
    <w:rsid w:val="63901DE2"/>
    <w:rsid w:val="63950A16"/>
    <w:rsid w:val="63988D37"/>
    <w:rsid w:val="639B5EA1"/>
    <w:rsid w:val="63A546CD"/>
    <w:rsid w:val="63A5C496"/>
    <w:rsid w:val="63A6CECA"/>
    <w:rsid w:val="63AFA0DB"/>
    <w:rsid w:val="63B17CF3"/>
    <w:rsid w:val="63B25196"/>
    <w:rsid w:val="63B37DA8"/>
    <w:rsid w:val="63B586AA"/>
    <w:rsid w:val="63B7CA17"/>
    <w:rsid w:val="63BA2D79"/>
    <w:rsid w:val="63BB0ED0"/>
    <w:rsid w:val="63BC5D77"/>
    <w:rsid w:val="63BDFEB4"/>
    <w:rsid w:val="63CBCDD4"/>
    <w:rsid w:val="63D0171F"/>
    <w:rsid w:val="63D585BA"/>
    <w:rsid w:val="63D9641B"/>
    <w:rsid w:val="63DBB02D"/>
    <w:rsid w:val="63DD2D69"/>
    <w:rsid w:val="63E334B5"/>
    <w:rsid w:val="63E4D68E"/>
    <w:rsid w:val="63EA1652"/>
    <w:rsid w:val="63EFB83A"/>
    <w:rsid w:val="63F24B7D"/>
    <w:rsid w:val="63F5507F"/>
    <w:rsid w:val="63F9B546"/>
    <w:rsid w:val="63FA72E8"/>
    <w:rsid w:val="63FC1622"/>
    <w:rsid w:val="63FC50EA"/>
    <w:rsid w:val="63FC7039"/>
    <w:rsid w:val="63FCA91C"/>
    <w:rsid w:val="6401898D"/>
    <w:rsid w:val="6406F1DF"/>
    <w:rsid w:val="64096DFC"/>
    <w:rsid w:val="6409C78C"/>
    <w:rsid w:val="640A5E9D"/>
    <w:rsid w:val="640C07B2"/>
    <w:rsid w:val="640C09B0"/>
    <w:rsid w:val="640C1A6F"/>
    <w:rsid w:val="6411C88B"/>
    <w:rsid w:val="64128FF8"/>
    <w:rsid w:val="64140AEC"/>
    <w:rsid w:val="6415A7AE"/>
    <w:rsid w:val="641674FD"/>
    <w:rsid w:val="641B568A"/>
    <w:rsid w:val="642037CD"/>
    <w:rsid w:val="6420F7AA"/>
    <w:rsid w:val="64230DB7"/>
    <w:rsid w:val="64232F9F"/>
    <w:rsid w:val="64236BCF"/>
    <w:rsid w:val="6424666A"/>
    <w:rsid w:val="6428DC4A"/>
    <w:rsid w:val="642AD3E6"/>
    <w:rsid w:val="642D5B9D"/>
    <w:rsid w:val="642E6678"/>
    <w:rsid w:val="643349ED"/>
    <w:rsid w:val="64395A07"/>
    <w:rsid w:val="6439BE21"/>
    <w:rsid w:val="643AEC9A"/>
    <w:rsid w:val="643C3A8D"/>
    <w:rsid w:val="6440211F"/>
    <w:rsid w:val="6440B115"/>
    <w:rsid w:val="64436B7C"/>
    <w:rsid w:val="64471766"/>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341E"/>
    <w:rsid w:val="6466AB68"/>
    <w:rsid w:val="6466F8C4"/>
    <w:rsid w:val="64674F26"/>
    <w:rsid w:val="64692BE2"/>
    <w:rsid w:val="646A4FCB"/>
    <w:rsid w:val="646ADECC"/>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5F26E"/>
    <w:rsid w:val="64989D3A"/>
    <w:rsid w:val="6499D483"/>
    <w:rsid w:val="6499EA33"/>
    <w:rsid w:val="64A28B11"/>
    <w:rsid w:val="64A2E295"/>
    <w:rsid w:val="64A4EBCC"/>
    <w:rsid w:val="64A5B5E8"/>
    <w:rsid w:val="64A62B85"/>
    <w:rsid w:val="64AE5D3D"/>
    <w:rsid w:val="64B39C3F"/>
    <w:rsid w:val="64B62E22"/>
    <w:rsid w:val="64B7A56A"/>
    <w:rsid w:val="64B8EB28"/>
    <w:rsid w:val="64BB04E9"/>
    <w:rsid w:val="64BE5DC1"/>
    <w:rsid w:val="64BED0B1"/>
    <w:rsid w:val="64C00EAA"/>
    <w:rsid w:val="64C051F7"/>
    <w:rsid w:val="64C69D96"/>
    <w:rsid w:val="64C8CD80"/>
    <w:rsid w:val="64CCA400"/>
    <w:rsid w:val="64CEBA9F"/>
    <w:rsid w:val="64D19B02"/>
    <w:rsid w:val="64D22422"/>
    <w:rsid w:val="64D2E09E"/>
    <w:rsid w:val="64D2F135"/>
    <w:rsid w:val="64D6C630"/>
    <w:rsid w:val="64D9CF96"/>
    <w:rsid w:val="64E050C4"/>
    <w:rsid w:val="64E46504"/>
    <w:rsid w:val="64E61A46"/>
    <w:rsid w:val="64E6BA6E"/>
    <w:rsid w:val="64E8C507"/>
    <w:rsid w:val="64EA3B6B"/>
    <w:rsid w:val="64EE7FA1"/>
    <w:rsid w:val="64EEE06C"/>
    <w:rsid w:val="64F1043A"/>
    <w:rsid w:val="64F55060"/>
    <w:rsid w:val="64F59308"/>
    <w:rsid w:val="64FC2EE7"/>
    <w:rsid w:val="64FD4CEE"/>
    <w:rsid w:val="64FD7058"/>
    <w:rsid w:val="64FE65C0"/>
    <w:rsid w:val="64FEA250"/>
    <w:rsid w:val="650483E4"/>
    <w:rsid w:val="6505E1DA"/>
    <w:rsid w:val="650ADC5F"/>
    <w:rsid w:val="6511A155"/>
    <w:rsid w:val="6513CF38"/>
    <w:rsid w:val="651A7DA7"/>
    <w:rsid w:val="651AB10B"/>
    <w:rsid w:val="651ACD06"/>
    <w:rsid w:val="651E5285"/>
    <w:rsid w:val="651E5351"/>
    <w:rsid w:val="6523CE17"/>
    <w:rsid w:val="6525B55A"/>
    <w:rsid w:val="6527F653"/>
    <w:rsid w:val="65280FFA"/>
    <w:rsid w:val="6528EA72"/>
    <w:rsid w:val="652A7DF5"/>
    <w:rsid w:val="652AA6C7"/>
    <w:rsid w:val="652C8C37"/>
    <w:rsid w:val="652E1142"/>
    <w:rsid w:val="653069BA"/>
    <w:rsid w:val="653C3016"/>
    <w:rsid w:val="6541BAA6"/>
    <w:rsid w:val="6542112E"/>
    <w:rsid w:val="6546F852"/>
    <w:rsid w:val="654721AD"/>
    <w:rsid w:val="65472585"/>
    <w:rsid w:val="65495743"/>
    <w:rsid w:val="654A868A"/>
    <w:rsid w:val="654C75DD"/>
    <w:rsid w:val="654D5F2A"/>
    <w:rsid w:val="655510BC"/>
    <w:rsid w:val="655672B6"/>
    <w:rsid w:val="6556D179"/>
    <w:rsid w:val="6556DB0E"/>
    <w:rsid w:val="655AECC8"/>
    <w:rsid w:val="655D66AA"/>
    <w:rsid w:val="655FCC6B"/>
    <w:rsid w:val="6564493C"/>
    <w:rsid w:val="65674F90"/>
    <w:rsid w:val="656BB6B9"/>
    <w:rsid w:val="657000C4"/>
    <w:rsid w:val="65742CDB"/>
    <w:rsid w:val="6574CF91"/>
    <w:rsid w:val="657673DD"/>
    <w:rsid w:val="65768F07"/>
    <w:rsid w:val="6576A130"/>
    <w:rsid w:val="6576B269"/>
    <w:rsid w:val="65771EDA"/>
    <w:rsid w:val="6578805A"/>
    <w:rsid w:val="657AC138"/>
    <w:rsid w:val="658423A5"/>
    <w:rsid w:val="658495FA"/>
    <w:rsid w:val="6586FBC4"/>
    <w:rsid w:val="659116E8"/>
    <w:rsid w:val="659170F0"/>
    <w:rsid w:val="6591743B"/>
    <w:rsid w:val="65989775"/>
    <w:rsid w:val="659C0287"/>
    <w:rsid w:val="659EC52C"/>
    <w:rsid w:val="659F442A"/>
    <w:rsid w:val="65A121E4"/>
    <w:rsid w:val="65A1DE50"/>
    <w:rsid w:val="65A26223"/>
    <w:rsid w:val="65A43E49"/>
    <w:rsid w:val="65AC1DDE"/>
    <w:rsid w:val="65AEBBAF"/>
    <w:rsid w:val="65AF74CF"/>
    <w:rsid w:val="65B4237C"/>
    <w:rsid w:val="65B9FA10"/>
    <w:rsid w:val="65BA9793"/>
    <w:rsid w:val="65C13932"/>
    <w:rsid w:val="65C16F05"/>
    <w:rsid w:val="65C246A2"/>
    <w:rsid w:val="65C80B52"/>
    <w:rsid w:val="65CF0404"/>
    <w:rsid w:val="65D26712"/>
    <w:rsid w:val="65D32293"/>
    <w:rsid w:val="65D45035"/>
    <w:rsid w:val="65D6E74B"/>
    <w:rsid w:val="65D769A4"/>
    <w:rsid w:val="65D77CD3"/>
    <w:rsid w:val="65D7E019"/>
    <w:rsid w:val="65D80939"/>
    <w:rsid w:val="65DB53AA"/>
    <w:rsid w:val="65E20466"/>
    <w:rsid w:val="65E6BA2C"/>
    <w:rsid w:val="65EF471A"/>
    <w:rsid w:val="65F356F6"/>
    <w:rsid w:val="65F5E34D"/>
    <w:rsid w:val="65F6D053"/>
    <w:rsid w:val="65F7D3DC"/>
    <w:rsid w:val="65F896EF"/>
    <w:rsid w:val="65F956EC"/>
    <w:rsid w:val="65FE65A3"/>
    <w:rsid w:val="6600D196"/>
    <w:rsid w:val="660772A2"/>
    <w:rsid w:val="6609FB95"/>
    <w:rsid w:val="6614D3EF"/>
    <w:rsid w:val="661905A0"/>
    <w:rsid w:val="661AE76E"/>
    <w:rsid w:val="6620365D"/>
    <w:rsid w:val="6621175E"/>
    <w:rsid w:val="66255D16"/>
    <w:rsid w:val="66292244"/>
    <w:rsid w:val="6629FD12"/>
    <w:rsid w:val="662C6DFD"/>
    <w:rsid w:val="662EA8B7"/>
    <w:rsid w:val="663D28B7"/>
    <w:rsid w:val="66460E84"/>
    <w:rsid w:val="664A2D9E"/>
    <w:rsid w:val="664EDBB6"/>
    <w:rsid w:val="66519FE2"/>
    <w:rsid w:val="6654AB1F"/>
    <w:rsid w:val="665819B9"/>
    <w:rsid w:val="665FB874"/>
    <w:rsid w:val="6661AB00"/>
    <w:rsid w:val="6661E043"/>
    <w:rsid w:val="66657D30"/>
    <w:rsid w:val="66688E73"/>
    <w:rsid w:val="6668A081"/>
    <w:rsid w:val="666B6642"/>
    <w:rsid w:val="666BDE85"/>
    <w:rsid w:val="666DBECB"/>
    <w:rsid w:val="6670779D"/>
    <w:rsid w:val="6671DF04"/>
    <w:rsid w:val="66736134"/>
    <w:rsid w:val="667512CF"/>
    <w:rsid w:val="66764BFE"/>
    <w:rsid w:val="6676798B"/>
    <w:rsid w:val="66786B87"/>
    <w:rsid w:val="667BEA10"/>
    <w:rsid w:val="667F894D"/>
    <w:rsid w:val="66828ACF"/>
    <w:rsid w:val="6687323C"/>
    <w:rsid w:val="668751AB"/>
    <w:rsid w:val="668955FF"/>
    <w:rsid w:val="668DA291"/>
    <w:rsid w:val="6691F0F6"/>
    <w:rsid w:val="6692BE99"/>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3619"/>
    <w:rsid w:val="66C5ED88"/>
    <w:rsid w:val="66C7F0BD"/>
    <w:rsid w:val="66CCF721"/>
    <w:rsid w:val="66CF393E"/>
    <w:rsid w:val="66D0F59A"/>
    <w:rsid w:val="66D1EBB6"/>
    <w:rsid w:val="66D37A89"/>
    <w:rsid w:val="66D49664"/>
    <w:rsid w:val="66D4D7AD"/>
    <w:rsid w:val="66D760F1"/>
    <w:rsid w:val="66D91C14"/>
    <w:rsid w:val="66DB5AEC"/>
    <w:rsid w:val="66DFECB2"/>
    <w:rsid w:val="66E0DAA5"/>
    <w:rsid w:val="66E101DF"/>
    <w:rsid w:val="66E9E4AF"/>
    <w:rsid w:val="66EAFF26"/>
    <w:rsid w:val="66F023E0"/>
    <w:rsid w:val="66F2AF92"/>
    <w:rsid w:val="66F410B1"/>
    <w:rsid w:val="66F90734"/>
    <w:rsid w:val="66FA504C"/>
    <w:rsid w:val="66FB06CB"/>
    <w:rsid w:val="66FBDB60"/>
    <w:rsid w:val="670D95BC"/>
    <w:rsid w:val="6710DA86"/>
    <w:rsid w:val="6712F4A1"/>
    <w:rsid w:val="671519A2"/>
    <w:rsid w:val="6715553E"/>
    <w:rsid w:val="6716E10C"/>
    <w:rsid w:val="6717A79A"/>
    <w:rsid w:val="6717CB20"/>
    <w:rsid w:val="671BA323"/>
    <w:rsid w:val="6720CE6C"/>
    <w:rsid w:val="67220B4D"/>
    <w:rsid w:val="67226EB5"/>
    <w:rsid w:val="67258DD4"/>
    <w:rsid w:val="67280E9B"/>
    <w:rsid w:val="672A4E46"/>
    <w:rsid w:val="672CAE2D"/>
    <w:rsid w:val="672E2064"/>
    <w:rsid w:val="672EBEF4"/>
    <w:rsid w:val="67318905"/>
    <w:rsid w:val="6736FC05"/>
    <w:rsid w:val="6738E735"/>
    <w:rsid w:val="673C6C08"/>
    <w:rsid w:val="673D5446"/>
    <w:rsid w:val="673DA802"/>
    <w:rsid w:val="673DD42A"/>
    <w:rsid w:val="673ED848"/>
    <w:rsid w:val="673FCE6D"/>
    <w:rsid w:val="6740714F"/>
    <w:rsid w:val="67466F71"/>
    <w:rsid w:val="67491D6F"/>
    <w:rsid w:val="674EBA86"/>
    <w:rsid w:val="6755C221"/>
    <w:rsid w:val="67599A22"/>
    <w:rsid w:val="67599D4E"/>
    <w:rsid w:val="675B2EE1"/>
    <w:rsid w:val="67608690"/>
    <w:rsid w:val="6767161A"/>
    <w:rsid w:val="67672D42"/>
    <w:rsid w:val="6769D723"/>
    <w:rsid w:val="6769FF86"/>
    <w:rsid w:val="676B0174"/>
    <w:rsid w:val="676F906D"/>
    <w:rsid w:val="677017EE"/>
    <w:rsid w:val="67715E80"/>
    <w:rsid w:val="6778F8E0"/>
    <w:rsid w:val="677F8519"/>
    <w:rsid w:val="6781C5F9"/>
    <w:rsid w:val="6783A198"/>
    <w:rsid w:val="6785B6FA"/>
    <w:rsid w:val="678A10E2"/>
    <w:rsid w:val="6793D702"/>
    <w:rsid w:val="6797A1F0"/>
    <w:rsid w:val="6798AE3F"/>
    <w:rsid w:val="679B643F"/>
    <w:rsid w:val="679EDF57"/>
    <w:rsid w:val="679FE05C"/>
    <w:rsid w:val="67A0CED3"/>
    <w:rsid w:val="67A30A69"/>
    <w:rsid w:val="67A5D02F"/>
    <w:rsid w:val="67AC0B27"/>
    <w:rsid w:val="67AE244A"/>
    <w:rsid w:val="67B2A349"/>
    <w:rsid w:val="67B6FAED"/>
    <w:rsid w:val="67BE83FB"/>
    <w:rsid w:val="67C1733F"/>
    <w:rsid w:val="67C3F553"/>
    <w:rsid w:val="67C7DBE7"/>
    <w:rsid w:val="67D28C12"/>
    <w:rsid w:val="67D42F0D"/>
    <w:rsid w:val="67D4E42E"/>
    <w:rsid w:val="67D62F91"/>
    <w:rsid w:val="67D7A5D4"/>
    <w:rsid w:val="67DE5DEE"/>
    <w:rsid w:val="67E28A70"/>
    <w:rsid w:val="67E2F49E"/>
    <w:rsid w:val="67E7A035"/>
    <w:rsid w:val="67E7A4D3"/>
    <w:rsid w:val="67E90243"/>
    <w:rsid w:val="67ED5B0A"/>
    <w:rsid w:val="67EFAA71"/>
    <w:rsid w:val="67F17A92"/>
    <w:rsid w:val="67F28D55"/>
    <w:rsid w:val="67F47436"/>
    <w:rsid w:val="67F97025"/>
    <w:rsid w:val="67FBDFBB"/>
    <w:rsid w:val="67FC0A6D"/>
    <w:rsid w:val="67FD400B"/>
    <w:rsid w:val="67FD7B61"/>
    <w:rsid w:val="68007F70"/>
    <w:rsid w:val="68024DA0"/>
    <w:rsid w:val="6805E2D4"/>
    <w:rsid w:val="680B1DB4"/>
    <w:rsid w:val="680F27EE"/>
    <w:rsid w:val="681463BA"/>
    <w:rsid w:val="681B7C7A"/>
    <w:rsid w:val="681BD404"/>
    <w:rsid w:val="681C4E46"/>
    <w:rsid w:val="681F8D91"/>
    <w:rsid w:val="68254E04"/>
    <w:rsid w:val="68254E70"/>
    <w:rsid w:val="6825D95B"/>
    <w:rsid w:val="6827E0BE"/>
    <w:rsid w:val="682B7ED1"/>
    <w:rsid w:val="68307D07"/>
    <w:rsid w:val="68337C83"/>
    <w:rsid w:val="68368536"/>
    <w:rsid w:val="6838DD39"/>
    <w:rsid w:val="683C4160"/>
    <w:rsid w:val="683D829F"/>
    <w:rsid w:val="683DD368"/>
    <w:rsid w:val="683E7459"/>
    <w:rsid w:val="683F7AC6"/>
    <w:rsid w:val="6844DF34"/>
    <w:rsid w:val="68474B29"/>
    <w:rsid w:val="6848EBAA"/>
    <w:rsid w:val="684A8D5C"/>
    <w:rsid w:val="684C2CB4"/>
    <w:rsid w:val="68507B19"/>
    <w:rsid w:val="6854347C"/>
    <w:rsid w:val="685B3224"/>
    <w:rsid w:val="685B46CE"/>
    <w:rsid w:val="685B9D7E"/>
    <w:rsid w:val="685BC211"/>
    <w:rsid w:val="685C57AD"/>
    <w:rsid w:val="6861C530"/>
    <w:rsid w:val="686695F9"/>
    <w:rsid w:val="6868F506"/>
    <w:rsid w:val="686AEBA9"/>
    <w:rsid w:val="686B7197"/>
    <w:rsid w:val="687064E2"/>
    <w:rsid w:val="687132B7"/>
    <w:rsid w:val="6873E37B"/>
    <w:rsid w:val="68772B4D"/>
    <w:rsid w:val="687870DF"/>
    <w:rsid w:val="687B17EB"/>
    <w:rsid w:val="687B7B53"/>
    <w:rsid w:val="687D69B6"/>
    <w:rsid w:val="68810971"/>
    <w:rsid w:val="68832819"/>
    <w:rsid w:val="68847DF6"/>
    <w:rsid w:val="6887611D"/>
    <w:rsid w:val="688E3DBE"/>
    <w:rsid w:val="6891E52C"/>
    <w:rsid w:val="6896D90E"/>
    <w:rsid w:val="689FAD62"/>
    <w:rsid w:val="68A00AB8"/>
    <w:rsid w:val="68A5D3C0"/>
    <w:rsid w:val="68AD871D"/>
    <w:rsid w:val="68AF1364"/>
    <w:rsid w:val="68B28E77"/>
    <w:rsid w:val="68B2A4D5"/>
    <w:rsid w:val="68B7B9BF"/>
    <w:rsid w:val="68B9A468"/>
    <w:rsid w:val="68BBC467"/>
    <w:rsid w:val="68BD5403"/>
    <w:rsid w:val="68BFEA97"/>
    <w:rsid w:val="68C1E6A2"/>
    <w:rsid w:val="68C33A42"/>
    <w:rsid w:val="68C3EF68"/>
    <w:rsid w:val="68C4D815"/>
    <w:rsid w:val="68CF3907"/>
    <w:rsid w:val="68D6FAE7"/>
    <w:rsid w:val="68D88388"/>
    <w:rsid w:val="68D8949E"/>
    <w:rsid w:val="68DAF5D9"/>
    <w:rsid w:val="68DBDCF0"/>
    <w:rsid w:val="68DC41B0"/>
    <w:rsid w:val="68DDF125"/>
    <w:rsid w:val="68E3BEA0"/>
    <w:rsid w:val="68E7B69F"/>
    <w:rsid w:val="68EC6DF6"/>
    <w:rsid w:val="68ECCA2C"/>
    <w:rsid w:val="68EE7BCD"/>
    <w:rsid w:val="68F897C7"/>
    <w:rsid w:val="68FCDC8C"/>
    <w:rsid w:val="68FE5FEB"/>
    <w:rsid w:val="6900B5BB"/>
    <w:rsid w:val="69022E9A"/>
    <w:rsid w:val="6902E903"/>
    <w:rsid w:val="69033F92"/>
    <w:rsid w:val="690622C1"/>
    <w:rsid w:val="6906DAC9"/>
    <w:rsid w:val="6907099B"/>
    <w:rsid w:val="690D25DC"/>
    <w:rsid w:val="690FABB0"/>
    <w:rsid w:val="6910AEB9"/>
    <w:rsid w:val="69135E77"/>
    <w:rsid w:val="6917734B"/>
    <w:rsid w:val="691BA7D9"/>
    <w:rsid w:val="6921875B"/>
    <w:rsid w:val="6921A666"/>
    <w:rsid w:val="692684F5"/>
    <w:rsid w:val="6926D9C8"/>
    <w:rsid w:val="6926F370"/>
    <w:rsid w:val="692814A1"/>
    <w:rsid w:val="692B3950"/>
    <w:rsid w:val="692D84DD"/>
    <w:rsid w:val="692E0DC7"/>
    <w:rsid w:val="692F8F34"/>
    <w:rsid w:val="6930BD64"/>
    <w:rsid w:val="6930D1EE"/>
    <w:rsid w:val="6931EB0C"/>
    <w:rsid w:val="69326C2C"/>
    <w:rsid w:val="69355776"/>
    <w:rsid w:val="69396BF9"/>
    <w:rsid w:val="693AC376"/>
    <w:rsid w:val="693B94EF"/>
    <w:rsid w:val="693CD67F"/>
    <w:rsid w:val="693FC14F"/>
    <w:rsid w:val="69400794"/>
    <w:rsid w:val="6940630F"/>
    <w:rsid w:val="6943D654"/>
    <w:rsid w:val="6944D7F5"/>
    <w:rsid w:val="69471E6B"/>
    <w:rsid w:val="694B2720"/>
    <w:rsid w:val="695393FD"/>
    <w:rsid w:val="6954D403"/>
    <w:rsid w:val="69564388"/>
    <w:rsid w:val="695802A8"/>
    <w:rsid w:val="6959911C"/>
    <w:rsid w:val="695A0B9F"/>
    <w:rsid w:val="695C393E"/>
    <w:rsid w:val="696176D3"/>
    <w:rsid w:val="696183D7"/>
    <w:rsid w:val="696D136E"/>
    <w:rsid w:val="69712377"/>
    <w:rsid w:val="697CDFA7"/>
    <w:rsid w:val="6982F6E6"/>
    <w:rsid w:val="6985C6DF"/>
    <w:rsid w:val="69872C80"/>
    <w:rsid w:val="6987F6AC"/>
    <w:rsid w:val="698A38C1"/>
    <w:rsid w:val="698BEB61"/>
    <w:rsid w:val="698C07A1"/>
    <w:rsid w:val="698CB978"/>
    <w:rsid w:val="6990E59B"/>
    <w:rsid w:val="6993DCF5"/>
    <w:rsid w:val="6997B858"/>
    <w:rsid w:val="699A01FC"/>
    <w:rsid w:val="699A35A9"/>
    <w:rsid w:val="699B6024"/>
    <w:rsid w:val="699C5290"/>
    <w:rsid w:val="699CB081"/>
    <w:rsid w:val="69A07ADE"/>
    <w:rsid w:val="69A2F351"/>
    <w:rsid w:val="69A8FB54"/>
    <w:rsid w:val="69ADEC28"/>
    <w:rsid w:val="69B548EF"/>
    <w:rsid w:val="69B5A513"/>
    <w:rsid w:val="69BD1D0A"/>
    <w:rsid w:val="69BF4878"/>
    <w:rsid w:val="69C811C0"/>
    <w:rsid w:val="69CA255F"/>
    <w:rsid w:val="69CB4BE7"/>
    <w:rsid w:val="69CBEC87"/>
    <w:rsid w:val="69D5CAE2"/>
    <w:rsid w:val="69DF698E"/>
    <w:rsid w:val="69EB2064"/>
    <w:rsid w:val="69EBD916"/>
    <w:rsid w:val="69F02438"/>
    <w:rsid w:val="69F1F2EC"/>
    <w:rsid w:val="69F26611"/>
    <w:rsid w:val="69F5C30B"/>
    <w:rsid w:val="69FB8343"/>
    <w:rsid w:val="6A02DB02"/>
    <w:rsid w:val="6A0B789D"/>
    <w:rsid w:val="6A0CF89E"/>
    <w:rsid w:val="6A10CDCB"/>
    <w:rsid w:val="6A11C6FE"/>
    <w:rsid w:val="6A1340CB"/>
    <w:rsid w:val="6A18FC56"/>
    <w:rsid w:val="6A207692"/>
    <w:rsid w:val="6A21F6A9"/>
    <w:rsid w:val="6A2864F1"/>
    <w:rsid w:val="6A2CE898"/>
    <w:rsid w:val="6A2EAFE5"/>
    <w:rsid w:val="6A31FF4C"/>
    <w:rsid w:val="6A35389F"/>
    <w:rsid w:val="6A377BF9"/>
    <w:rsid w:val="6A388DCD"/>
    <w:rsid w:val="6A393AF4"/>
    <w:rsid w:val="6A39D735"/>
    <w:rsid w:val="6A40D498"/>
    <w:rsid w:val="6A4108D9"/>
    <w:rsid w:val="6A4769B6"/>
    <w:rsid w:val="6A4835A2"/>
    <w:rsid w:val="6A48EBBF"/>
    <w:rsid w:val="6A491D71"/>
    <w:rsid w:val="6A4D61B6"/>
    <w:rsid w:val="6A4F989A"/>
    <w:rsid w:val="6A4FD021"/>
    <w:rsid w:val="6A5357BB"/>
    <w:rsid w:val="6A5E23E4"/>
    <w:rsid w:val="6A630D5D"/>
    <w:rsid w:val="6A665E80"/>
    <w:rsid w:val="6A66F6D2"/>
    <w:rsid w:val="6A6A53AB"/>
    <w:rsid w:val="6A6D7253"/>
    <w:rsid w:val="6A712516"/>
    <w:rsid w:val="6A740EA5"/>
    <w:rsid w:val="6A741363"/>
    <w:rsid w:val="6A752364"/>
    <w:rsid w:val="6A776D01"/>
    <w:rsid w:val="6A79FF9B"/>
    <w:rsid w:val="6A7B4036"/>
    <w:rsid w:val="6A7D073F"/>
    <w:rsid w:val="6A7ECFAC"/>
    <w:rsid w:val="6A85C93D"/>
    <w:rsid w:val="6A867700"/>
    <w:rsid w:val="6A86A965"/>
    <w:rsid w:val="6A89C986"/>
    <w:rsid w:val="6A8A155E"/>
    <w:rsid w:val="6A9CE72C"/>
    <w:rsid w:val="6A9DB735"/>
    <w:rsid w:val="6A9F435C"/>
    <w:rsid w:val="6AA1369B"/>
    <w:rsid w:val="6AA6523D"/>
    <w:rsid w:val="6AA85135"/>
    <w:rsid w:val="6AAA4DBD"/>
    <w:rsid w:val="6AACFCD8"/>
    <w:rsid w:val="6AB06A8E"/>
    <w:rsid w:val="6AB1820D"/>
    <w:rsid w:val="6ABC13EC"/>
    <w:rsid w:val="6ABDCE30"/>
    <w:rsid w:val="6ABFA6BC"/>
    <w:rsid w:val="6AC32751"/>
    <w:rsid w:val="6AC72EB7"/>
    <w:rsid w:val="6ACB8632"/>
    <w:rsid w:val="6ACFA7B9"/>
    <w:rsid w:val="6AD10C91"/>
    <w:rsid w:val="6AD29A05"/>
    <w:rsid w:val="6AD3FCF5"/>
    <w:rsid w:val="6AD7DB70"/>
    <w:rsid w:val="6AD80DD2"/>
    <w:rsid w:val="6AD8BB76"/>
    <w:rsid w:val="6ADB0D35"/>
    <w:rsid w:val="6ADE19D9"/>
    <w:rsid w:val="6AE0BDE2"/>
    <w:rsid w:val="6AE25061"/>
    <w:rsid w:val="6AE34128"/>
    <w:rsid w:val="6AE3F033"/>
    <w:rsid w:val="6AE416E0"/>
    <w:rsid w:val="6AE4E8D0"/>
    <w:rsid w:val="6AE529CF"/>
    <w:rsid w:val="6AE54452"/>
    <w:rsid w:val="6AE7FE38"/>
    <w:rsid w:val="6AE85816"/>
    <w:rsid w:val="6AE8BA9C"/>
    <w:rsid w:val="6AEA3497"/>
    <w:rsid w:val="6AF3DB0C"/>
    <w:rsid w:val="6AF465D4"/>
    <w:rsid w:val="6AF65B1D"/>
    <w:rsid w:val="6AF6A1E7"/>
    <w:rsid w:val="6AF6E39A"/>
    <w:rsid w:val="6AF9EE36"/>
    <w:rsid w:val="6AFD69DD"/>
    <w:rsid w:val="6AFEAB0E"/>
    <w:rsid w:val="6B02F5CF"/>
    <w:rsid w:val="6B039184"/>
    <w:rsid w:val="6B064318"/>
    <w:rsid w:val="6B0C86B0"/>
    <w:rsid w:val="6B0DC6E4"/>
    <w:rsid w:val="6B116091"/>
    <w:rsid w:val="6B123E56"/>
    <w:rsid w:val="6B1B1F7D"/>
    <w:rsid w:val="6B1C3562"/>
    <w:rsid w:val="6B1D5C5D"/>
    <w:rsid w:val="6B1D9F2B"/>
    <w:rsid w:val="6B231F58"/>
    <w:rsid w:val="6B24DA1F"/>
    <w:rsid w:val="6B256DFC"/>
    <w:rsid w:val="6B26CA48"/>
    <w:rsid w:val="6B2752BE"/>
    <w:rsid w:val="6B2E59EE"/>
    <w:rsid w:val="6B306A34"/>
    <w:rsid w:val="6B308CF2"/>
    <w:rsid w:val="6B327134"/>
    <w:rsid w:val="6B3BEF23"/>
    <w:rsid w:val="6B3EFD8F"/>
    <w:rsid w:val="6B3F7DF8"/>
    <w:rsid w:val="6B4575E9"/>
    <w:rsid w:val="6B4D6215"/>
    <w:rsid w:val="6B4FCEC6"/>
    <w:rsid w:val="6B50FA65"/>
    <w:rsid w:val="6B5303E3"/>
    <w:rsid w:val="6B5409F7"/>
    <w:rsid w:val="6B5503D5"/>
    <w:rsid w:val="6B594FCA"/>
    <w:rsid w:val="6B59F218"/>
    <w:rsid w:val="6B5CA49D"/>
    <w:rsid w:val="6B5F8858"/>
    <w:rsid w:val="6B656219"/>
    <w:rsid w:val="6B67884F"/>
    <w:rsid w:val="6B680A58"/>
    <w:rsid w:val="6B6A2643"/>
    <w:rsid w:val="6B6E45FE"/>
    <w:rsid w:val="6B76F196"/>
    <w:rsid w:val="6B7C74F4"/>
    <w:rsid w:val="6B84E342"/>
    <w:rsid w:val="6B895F5C"/>
    <w:rsid w:val="6B8B37ED"/>
    <w:rsid w:val="6B8B3A95"/>
    <w:rsid w:val="6B8EED02"/>
    <w:rsid w:val="6B94ADC2"/>
    <w:rsid w:val="6B9BA604"/>
    <w:rsid w:val="6B9F6658"/>
    <w:rsid w:val="6BA53338"/>
    <w:rsid w:val="6BA60C03"/>
    <w:rsid w:val="6BA88BE5"/>
    <w:rsid w:val="6BABB138"/>
    <w:rsid w:val="6BB0A231"/>
    <w:rsid w:val="6BB27041"/>
    <w:rsid w:val="6BB37625"/>
    <w:rsid w:val="6BBC042B"/>
    <w:rsid w:val="6BBDA992"/>
    <w:rsid w:val="6BBDF2B8"/>
    <w:rsid w:val="6BC0BC0A"/>
    <w:rsid w:val="6BC2B540"/>
    <w:rsid w:val="6BC69D51"/>
    <w:rsid w:val="6BC781D4"/>
    <w:rsid w:val="6BC7F30B"/>
    <w:rsid w:val="6BCE7F06"/>
    <w:rsid w:val="6BD32209"/>
    <w:rsid w:val="6BD465DD"/>
    <w:rsid w:val="6BD73906"/>
    <w:rsid w:val="6BD73EC9"/>
    <w:rsid w:val="6BD8C7E5"/>
    <w:rsid w:val="6BDBAAFB"/>
    <w:rsid w:val="6BDC3DEB"/>
    <w:rsid w:val="6BDF29DF"/>
    <w:rsid w:val="6BE35408"/>
    <w:rsid w:val="6BE6F940"/>
    <w:rsid w:val="6BE765EF"/>
    <w:rsid w:val="6BEA0809"/>
    <w:rsid w:val="6BEA3141"/>
    <w:rsid w:val="6BEBC1F5"/>
    <w:rsid w:val="6BED26BD"/>
    <w:rsid w:val="6BEDD4D1"/>
    <w:rsid w:val="6BEF4159"/>
    <w:rsid w:val="6BEF7186"/>
    <w:rsid w:val="6BF0B0A0"/>
    <w:rsid w:val="6BF97A25"/>
    <w:rsid w:val="6BFAA72D"/>
    <w:rsid w:val="6BFCC58E"/>
    <w:rsid w:val="6BFD07C9"/>
    <w:rsid w:val="6BFF9898"/>
    <w:rsid w:val="6C00ED43"/>
    <w:rsid w:val="6C0320B4"/>
    <w:rsid w:val="6C07A85C"/>
    <w:rsid w:val="6C086081"/>
    <w:rsid w:val="6C100317"/>
    <w:rsid w:val="6C12A679"/>
    <w:rsid w:val="6C138BA8"/>
    <w:rsid w:val="6C1CB7AB"/>
    <w:rsid w:val="6C2243C8"/>
    <w:rsid w:val="6C2464F5"/>
    <w:rsid w:val="6C27660A"/>
    <w:rsid w:val="6C2A8A11"/>
    <w:rsid w:val="6C2BF99D"/>
    <w:rsid w:val="6C2D5E2E"/>
    <w:rsid w:val="6C2DF512"/>
    <w:rsid w:val="6C36147F"/>
    <w:rsid w:val="6C362F0A"/>
    <w:rsid w:val="6C364453"/>
    <w:rsid w:val="6C37549C"/>
    <w:rsid w:val="6C3B3E0E"/>
    <w:rsid w:val="6C3B53CB"/>
    <w:rsid w:val="6C45537E"/>
    <w:rsid w:val="6C49466F"/>
    <w:rsid w:val="6C49DC79"/>
    <w:rsid w:val="6C4B04C3"/>
    <w:rsid w:val="6C504137"/>
    <w:rsid w:val="6C5BFADE"/>
    <w:rsid w:val="6C5FCEE2"/>
    <w:rsid w:val="6C5FE505"/>
    <w:rsid w:val="6C61255C"/>
    <w:rsid w:val="6C61E745"/>
    <w:rsid w:val="6C645558"/>
    <w:rsid w:val="6C682935"/>
    <w:rsid w:val="6C6AAF71"/>
    <w:rsid w:val="6C7050C6"/>
    <w:rsid w:val="6C7260BE"/>
    <w:rsid w:val="6C79EA3A"/>
    <w:rsid w:val="6C7A7357"/>
    <w:rsid w:val="6C7BAF69"/>
    <w:rsid w:val="6C7D4270"/>
    <w:rsid w:val="6C8002B7"/>
    <w:rsid w:val="6C807136"/>
    <w:rsid w:val="6C864046"/>
    <w:rsid w:val="6C8996CF"/>
    <w:rsid w:val="6C8E4729"/>
    <w:rsid w:val="6C9101D3"/>
    <w:rsid w:val="6C97DE05"/>
    <w:rsid w:val="6C97F3A0"/>
    <w:rsid w:val="6C99A61A"/>
    <w:rsid w:val="6C99B826"/>
    <w:rsid w:val="6C9A2375"/>
    <w:rsid w:val="6C9DE9DE"/>
    <w:rsid w:val="6C9E2989"/>
    <w:rsid w:val="6C9EC3E4"/>
    <w:rsid w:val="6CA4A191"/>
    <w:rsid w:val="6CAD82AE"/>
    <w:rsid w:val="6CAFAEF6"/>
    <w:rsid w:val="6CB2DAAB"/>
    <w:rsid w:val="6CB3403E"/>
    <w:rsid w:val="6CB44591"/>
    <w:rsid w:val="6CB805C3"/>
    <w:rsid w:val="6CB98BE1"/>
    <w:rsid w:val="6CBA082D"/>
    <w:rsid w:val="6CBBCB86"/>
    <w:rsid w:val="6CBCCABD"/>
    <w:rsid w:val="6CC14BCE"/>
    <w:rsid w:val="6CC68FE1"/>
    <w:rsid w:val="6CC8A5F2"/>
    <w:rsid w:val="6CC94BC5"/>
    <w:rsid w:val="6CCCDAA6"/>
    <w:rsid w:val="6CD2206F"/>
    <w:rsid w:val="6CD29537"/>
    <w:rsid w:val="6CD6DDEA"/>
    <w:rsid w:val="6CD79A2E"/>
    <w:rsid w:val="6CDB3E60"/>
    <w:rsid w:val="6CDD369E"/>
    <w:rsid w:val="6CE0A945"/>
    <w:rsid w:val="6CE0EB36"/>
    <w:rsid w:val="6CE2AEF9"/>
    <w:rsid w:val="6CE5216D"/>
    <w:rsid w:val="6CECCAC6"/>
    <w:rsid w:val="6CED011F"/>
    <w:rsid w:val="6CEE8A17"/>
    <w:rsid w:val="6CF203EA"/>
    <w:rsid w:val="6CF3BD07"/>
    <w:rsid w:val="6CF74A6C"/>
    <w:rsid w:val="6CF9AFC5"/>
    <w:rsid w:val="6CFE0765"/>
    <w:rsid w:val="6CFE63B3"/>
    <w:rsid w:val="6D02082F"/>
    <w:rsid w:val="6D05CAF4"/>
    <w:rsid w:val="6D067B28"/>
    <w:rsid w:val="6D0DAA95"/>
    <w:rsid w:val="6D0EADDA"/>
    <w:rsid w:val="6D1072AB"/>
    <w:rsid w:val="6D10A4C4"/>
    <w:rsid w:val="6D14744F"/>
    <w:rsid w:val="6D147C86"/>
    <w:rsid w:val="6D1986C2"/>
    <w:rsid w:val="6D1EF0BA"/>
    <w:rsid w:val="6D220477"/>
    <w:rsid w:val="6D22C802"/>
    <w:rsid w:val="6D24C273"/>
    <w:rsid w:val="6D2ABB64"/>
    <w:rsid w:val="6D38DCE8"/>
    <w:rsid w:val="6D3B2265"/>
    <w:rsid w:val="6D423168"/>
    <w:rsid w:val="6D48C8B9"/>
    <w:rsid w:val="6D50F0C1"/>
    <w:rsid w:val="6D519662"/>
    <w:rsid w:val="6D5463E3"/>
    <w:rsid w:val="6D555ECF"/>
    <w:rsid w:val="6D58CFF3"/>
    <w:rsid w:val="6D5EF88F"/>
    <w:rsid w:val="6D631062"/>
    <w:rsid w:val="6D6A3D7A"/>
    <w:rsid w:val="6D6A7C60"/>
    <w:rsid w:val="6D6A8740"/>
    <w:rsid w:val="6D6CF775"/>
    <w:rsid w:val="6D705730"/>
    <w:rsid w:val="6D7255E7"/>
    <w:rsid w:val="6D749546"/>
    <w:rsid w:val="6D75D8BF"/>
    <w:rsid w:val="6D7F298A"/>
    <w:rsid w:val="6D7FDCE9"/>
    <w:rsid w:val="6D80E00C"/>
    <w:rsid w:val="6D83B0DB"/>
    <w:rsid w:val="6D8443C3"/>
    <w:rsid w:val="6D898A97"/>
    <w:rsid w:val="6D898B19"/>
    <w:rsid w:val="6D8AC1D0"/>
    <w:rsid w:val="6D8E8A34"/>
    <w:rsid w:val="6D927854"/>
    <w:rsid w:val="6D9AD63C"/>
    <w:rsid w:val="6D9B146D"/>
    <w:rsid w:val="6D9D8B18"/>
    <w:rsid w:val="6D9E6F66"/>
    <w:rsid w:val="6D9E75C8"/>
    <w:rsid w:val="6DA009BB"/>
    <w:rsid w:val="6DA5B022"/>
    <w:rsid w:val="6DACFB35"/>
    <w:rsid w:val="6DB2A684"/>
    <w:rsid w:val="6DB6593A"/>
    <w:rsid w:val="6DB78FC3"/>
    <w:rsid w:val="6DB83CD9"/>
    <w:rsid w:val="6DBB0CEC"/>
    <w:rsid w:val="6DBC02E1"/>
    <w:rsid w:val="6DBF5268"/>
    <w:rsid w:val="6DC39E63"/>
    <w:rsid w:val="6DC4BB99"/>
    <w:rsid w:val="6DC8570B"/>
    <w:rsid w:val="6DCE1A56"/>
    <w:rsid w:val="6DD2175A"/>
    <w:rsid w:val="6DD692B6"/>
    <w:rsid w:val="6DD816BD"/>
    <w:rsid w:val="6DD8261C"/>
    <w:rsid w:val="6DDE9E3B"/>
    <w:rsid w:val="6DE123DF"/>
    <w:rsid w:val="6DE36A5D"/>
    <w:rsid w:val="6DE53147"/>
    <w:rsid w:val="6DE6D880"/>
    <w:rsid w:val="6DE7E899"/>
    <w:rsid w:val="6DEA5B84"/>
    <w:rsid w:val="6DEBCB54"/>
    <w:rsid w:val="6DEEFAD5"/>
    <w:rsid w:val="6DF1E712"/>
    <w:rsid w:val="6DFA6669"/>
    <w:rsid w:val="6DFBB566"/>
    <w:rsid w:val="6DFC712A"/>
    <w:rsid w:val="6DFCAAD7"/>
    <w:rsid w:val="6DFE02C6"/>
    <w:rsid w:val="6DFEA8B5"/>
    <w:rsid w:val="6E01A91C"/>
    <w:rsid w:val="6E02E2AC"/>
    <w:rsid w:val="6E0437E7"/>
    <w:rsid w:val="6E059531"/>
    <w:rsid w:val="6E083F79"/>
    <w:rsid w:val="6E097177"/>
    <w:rsid w:val="6E09BEA5"/>
    <w:rsid w:val="6E0EFB20"/>
    <w:rsid w:val="6E0FEB3F"/>
    <w:rsid w:val="6E115291"/>
    <w:rsid w:val="6E19C5FE"/>
    <w:rsid w:val="6E262DBE"/>
    <w:rsid w:val="6E2F03BE"/>
    <w:rsid w:val="6E35DC88"/>
    <w:rsid w:val="6E36672B"/>
    <w:rsid w:val="6E377714"/>
    <w:rsid w:val="6E37EA9B"/>
    <w:rsid w:val="6E3E446C"/>
    <w:rsid w:val="6E49CDD0"/>
    <w:rsid w:val="6E4C195F"/>
    <w:rsid w:val="6E4E025A"/>
    <w:rsid w:val="6E51D283"/>
    <w:rsid w:val="6E5A2A91"/>
    <w:rsid w:val="6E5A6FD9"/>
    <w:rsid w:val="6E5AEB3C"/>
    <w:rsid w:val="6E604F7B"/>
    <w:rsid w:val="6E619A0B"/>
    <w:rsid w:val="6E63C453"/>
    <w:rsid w:val="6E66E72D"/>
    <w:rsid w:val="6E68631F"/>
    <w:rsid w:val="6E68F141"/>
    <w:rsid w:val="6E696EE1"/>
    <w:rsid w:val="6E69EF3B"/>
    <w:rsid w:val="6E6A4B91"/>
    <w:rsid w:val="6E730994"/>
    <w:rsid w:val="6E75E277"/>
    <w:rsid w:val="6E7F1831"/>
    <w:rsid w:val="6E83C588"/>
    <w:rsid w:val="6E8950D7"/>
    <w:rsid w:val="6E8D39C0"/>
    <w:rsid w:val="6E8E7700"/>
    <w:rsid w:val="6E8EBE7C"/>
    <w:rsid w:val="6E9098AE"/>
    <w:rsid w:val="6E90FA90"/>
    <w:rsid w:val="6E94477C"/>
    <w:rsid w:val="6E958026"/>
    <w:rsid w:val="6E972FDE"/>
    <w:rsid w:val="6E97B2D2"/>
    <w:rsid w:val="6EAC4574"/>
    <w:rsid w:val="6EB04A00"/>
    <w:rsid w:val="6EB193A6"/>
    <w:rsid w:val="6EB3A012"/>
    <w:rsid w:val="6EB51E44"/>
    <w:rsid w:val="6EBDE280"/>
    <w:rsid w:val="6EBFDE32"/>
    <w:rsid w:val="6EC2C807"/>
    <w:rsid w:val="6EC2F959"/>
    <w:rsid w:val="6EC657C1"/>
    <w:rsid w:val="6ECAE752"/>
    <w:rsid w:val="6ECBEF5C"/>
    <w:rsid w:val="6ECCC4F7"/>
    <w:rsid w:val="6ECF6C5D"/>
    <w:rsid w:val="6ECF858C"/>
    <w:rsid w:val="6ED06239"/>
    <w:rsid w:val="6ED1BA41"/>
    <w:rsid w:val="6ED1E9FD"/>
    <w:rsid w:val="6ED25F56"/>
    <w:rsid w:val="6ED3CF8D"/>
    <w:rsid w:val="6ED5BC23"/>
    <w:rsid w:val="6EDBCB76"/>
    <w:rsid w:val="6EE0A7FF"/>
    <w:rsid w:val="6EE8622E"/>
    <w:rsid w:val="6EEAC777"/>
    <w:rsid w:val="6EEBE633"/>
    <w:rsid w:val="6EED501B"/>
    <w:rsid w:val="6EF0C5A9"/>
    <w:rsid w:val="6EF2DB9E"/>
    <w:rsid w:val="6EF36CCA"/>
    <w:rsid w:val="6EF657B2"/>
    <w:rsid w:val="6EF6927E"/>
    <w:rsid w:val="6EF70E45"/>
    <w:rsid w:val="6EFB825A"/>
    <w:rsid w:val="6EFC1FD7"/>
    <w:rsid w:val="6EFE92B5"/>
    <w:rsid w:val="6F06F565"/>
    <w:rsid w:val="6F0747C2"/>
    <w:rsid w:val="6F0B671B"/>
    <w:rsid w:val="6F1036A2"/>
    <w:rsid w:val="6F151B7A"/>
    <w:rsid w:val="6F16DFF2"/>
    <w:rsid w:val="6F171DF7"/>
    <w:rsid w:val="6F18CA12"/>
    <w:rsid w:val="6F20F965"/>
    <w:rsid w:val="6F242917"/>
    <w:rsid w:val="6F27B892"/>
    <w:rsid w:val="6F287A14"/>
    <w:rsid w:val="6F2E6DBC"/>
    <w:rsid w:val="6F3106AE"/>
    <w:rsid w:val="6F319FD4"/>
    <w:rsid w:val="6F31F832"/>
    <w:rsid w:val="6F3218F5"/>
    <w:rsid w:val="6F346807"/>
    <w:rsid w:val="6F34FFE9"/>
    <w:rsid w:val="6F3A67F5"/>
    <w:rsid w:val="6F3ECF0C"/>
    <w:rsid w:val="6F4725D7"/>
    <w:rsid w:val="6F4E178D"/>
    <w:rsid w:val="6F513B21"/>
    <w:rsid w:val="6F5A7DB0"/>
    <w:rsid w:val="6F5C7E9D"/>
    <w:rsid w:val="6F5F1217"/>
    <w:rsid w:val="6F5F1B05"/>
    <w:rsid w:val="6F5F86B1"/>
    <w:rsid w:val="6F609C78"/>
    <w:rsid w:val="6F648135"/>
    <w:rsid w:val="6F64FEF0"/>
    <w:rsid w:val="6F6AA58A"/>
    <w:rsid w:val="6F6D0C45"/>
    <w:rsid w:val="6F6D8963"/>
    <w:rsid w:val="6F6DCFCC"/>
    <w:rsid w:val="6F6E8710"/>
    <w:rsid w:val="6F72316B"/>
    <w:rsid w:val="6F757301"/>
    <w:rsid w:val="6F75AC33"/>
    <w:rsid w:val="6F76CA3B"/>
    <w:rsid w:val="6F76DF1A"/>
    <w:rsid w:val="6F7BC9E4"/>
    <w:rsid w:val="6F84D29B"/>
    <w:rsid w:val="6F85865E"/>
    <w:rsid w:val="6F8587C1"/>
    <w:rsid w:val="6F8824DC"/>
    <w:rsid w:val="6F8C2E2A"/>
    <w:rsid w:val="6F8DCFC9"/>
    <w:rsid w:val="6F8EBB6C"/>
    <w:rsid w:val="6F9003B9"/>
    <w:rsid w:val="6F92085C"/>
    <w:rsid w:val="6F92BF7D"/>
    <w:rsid w:val="6F92CA3C"/>
    <w:rsid w:val="6F94689A"/>
    <w:rsid w:val="6F94F8E2"/>
    <w:rsid w:val="6F966296"/>
    <w:rsid w:val="6F97ED15"/>
    <w:rsid w:val="6F98D7C5"/>
    <w:rsid w:val="6F99DDD0"/>
    <w:rsid w:val="6F9D30C7"/>
    <w:rsid w:val="6F9EE5C0"/>
    <w:rsid w:val="6FA1E0F4"/>
    <w:rsid w:val="6FA31E53"/>
    <w:rsid w:val="6FA556F2"/>
    <w:rsid w:val="6FABFC19"/>
    <w:rsid w:val="6FACFC47"/>
    <w:rsid w:val="6FAD54B1"/>
    <w:rsid w:val="6FAD7A00"/>
    <w:rsid w:val="6FAE6106"/>
    <w:rsid w:val="6FAECEC6"/>
    <w:rsid w:val="6FB8839B"/>
    <w:rsid w:val="6FB9178E"/>
    <w:rsid w:val="6FBDEC60"/>
    <w:rsid w:val="6FBE6C1E"/>
    <w:rsid w:val="6FBEECBB"/>
    <w:rsid w:val="6FBF35A1"/>
    <w:rsid w:val="6FBFFDAE"/>
    <w:rsid w:val="6FC29DD1"/>
    <w:rsid w:val="6FC60A97"/>
    <w:rsid w:val="6FCA8BB4"/>
    <w:rsid w:val="6FCDF0F5"/>
    <w:rsid w:val="6FD01FDE"/>
    <w:rsid w:val="6FD62148"/>
    <w:rsid w:val="6FD684D6"/>
    <w:rsid w:val="6FD86A06"/>
    <w:rsid w:val="6FD9320A"/>
    <w:rsid w:val="6FE25475"/>
    <w:rsid w:val="6FE5728B"/>
    <w:rsid w:val="6FE75C3B"/>
    <w:rsid w:val="6FE8B9F6"/>
    <w:rsid w:val="6FE8CD6E"/>
    <w:rsid w:val="6FEAED3F"/>
    <w:rsid w:val="6FED0816"/>
    <w:rsid w:val="6FF10FE4"/>
    <w:rsid w:val="6FF12F41"/>
    <w:rsid w:val="6FF2F09B"/>
    <w:rsid w:val="6FF99F7A"/>
    <w:rsid w:val="6FFC3A3D"/>
    <w:rsid w:val="6FFC7ECF"/>
    <w:rsid w:val="6FFD6BB2"/>
    <w:rsid w:val="70013898"/>
    <w:rsid w:val="7001E313"/>
    <w:rsid w:val="70032CA7"/>
    <w:rsid w:val="70047626"/>
    <w:rsid w:val="7006A552"/>
    <w:rsid w:val="700713F4"/>
    <w:rsid w:val="7008007C"/>
    <w:rsid w:val="7011279B"/>
    <w:rsid w:val="7017B8EB"/>
    <w:rsid w:val="701C1C6C"/>
    <w:rsid w:val="701C249F"/>
    <w:rsid w:val="701C7651"/>
    <w:rsid w:val="702317BB"/>
    <w:rsid w:val="702384DD"/>
    <w:rsid w:val="7023C239"/>
    <w:rsid w:val="70261EB7"/>
    <w:rsid w:val="702B81FC"/>
    <w:rsid w:val="702D1F34"/>
    <w:rsid w:val="702E40DA"/>
    <w:rsid w:val="702F9354"/>
    <w:rsid w:val="702FC736"/>
    <w:rsid w:val="7033BE2E"/>
    <w:rsid w:val="703C6FEE"/>
    <w:rsid w:val="703E45FE"/>
    <w:rsid w:val="70414067"/>
    <w:rsid w:val="704554E0"/>
    <w:rsid w:val="7045A233"/>
    <w:rsid w:val="7049DC54"/>
    <w:rsid w:val="704BC87B"/>
    <w:rsid w:val="704CC619"/>
    <w:rsid w:val="704D7687"/>
    <w:rsid w:val="7053B548"/>
    <w:rsid w:val="7059D66C"/>
    <w:rsid w:val="705B3FB2"/>
    <w:rsid w:val="7067D35F"/>
    <w:rsid w:val="706BFA23"/>
    <w:rsid w:val="706CFF5F"/>
    <w:rsid w:val="706EB493"/>
    <w:rsid w:val="7073EC24"/>
    <w:rsid w:val="7082EF14"/>
    <w:rsid w:val="70853343"/>
    <w:rsid w:val="708891E9"/>
    <w:rsid w:val="708BF76F"/>
    <w:rsid w:val="708C09EA"/>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949D6"/>
    <w:rsid w:val="70CDDE21"/>
    <w:rsid w:val="70CFA889"/>
    <w:rsid w:val="70D3A94D"/>
    <w:rsid w:val="70D5310E"/>
    <w:rsid w:val="70D68081"/>
    <w:rsid w:val="70D6855A"/>
    <w:rsid w:val="70D7D780"/>
    <w:rsid w:val="70DB692A"/>
    <w:rsid w:val="70DC192D"/>
    <w:rsid w:val="70DEBAF6"/>
    <w:rsid w:val="70E15D21"/>
    <w:rsid w:val="70E22A89"/>
    <w:rsid w:val="70E2EFDF"/>
    <w:rsid w:val="70E4FC6E"/>
    <w:rsid w:val="70E5F038"/>
    <w:rsid w:val="70E5F84F"/>
    <w:rsid w:val="70E75B7B"/>
    <w:rsid w:val="70E8F2E4"/>
    <w:rsid w:val="70E94D18"/>
    <w:rsid w:val="70EEE6DD"/>
    <w:rsid w:val="70F25FDD"/>
    <w:rsid w:val="70F34826"/>
    <w:rsid w:val="70F406C5"/>
    <w:rsid w:val="70F932ED"/>
    <w:rsid w:val="70FD0D10"/>
    <w:rsid w:val="7100FD29"/>
    <w:rsid w:val="71011335"/>
    <w:rsid w:val="7105E02E"/>
    <w:rsid w:val="7106AAA8"/>
    <w:rsid w:val="7108E74D"/>
    <w:rsid w:val="710C2BD0"/>
    <w:rsid w:val="7110558A"/>
    <w:rsid w:val="7113ADB8"/>
    <w:rsid w:val="71150BF4"/>
    <w:rsid w:val="71159E10"/>
    <w:rsid w:val="71168D2F"/>
    <w:rsid w:val="711C07D6"/>
    <w:rsid w:val="711C40D7"/>
    <w:rsid w:val="711E4ACD"/>
    <w:rsid w:val="711EC5E8"/>
    <w:rsid w:val="711EEEBA"/>
    <w:rsid w:val="71253E2E"/>
    <w:rsid w:val="712B010A"/>
    <w:rsid w:val="712B542A"/>
    <w:rsid w:val="712D19D1"/>
    <w:rsid w:val="712EDDE3"/>
    <w:rsid w:val="712F8684"/>
    <w:rsid w:val="7136BC11"/>
    <w:rsid w:val="71385229"/>
    <w:rsid w:val="7139178D"/>
    <w:rsid w:val="713C681D"/>
    <w:rsid w:val="713FD4F5"/>
    <w:rsid w:val="7146F5FF"/>
    <w:rsid w:val="71482B64"/>
    <w:rsid w:val="714B522A"/>
    <w:rsid w:val="714BAC75"/>
    <w:rsid w:val="714D3941"/>
    <w:rsid w:val="7150A018"/>
    <w:rsid w:val="7150AA40"/>
    <w:rsid w:val="71521942"/>
    <w:rsid w:val="7153DAAB"/>
    <w:rsid w:val="715A4FDF"/>
    <w:rsid w:val="715B0187"/>
    <w:rsid w:val="715D6237"/>
    <w:rsid w:val="715F1C56"/>
    <w:rsid w:val="7167B674"/>
    <w:rsid w:val="7168BEFC"/>
    <w:rsid w:val="7170E923"/>
    <w:rsid w:val="7172059A"/>
    <w:rsid w:val="717508D3"/>
    <w:rsid w:val="71769B43"/>
    <w:rsid w:val="717C191E"/>
    <w:rsid w:val="717EDFEE"/>
    <w:rsid w:val="71883F9F"/>
    <w:rsid w:val="718BECD0"/>
    <w:rsid w:val="718ED9D7"/>
    <w:rsid w:val="7193267C"/>
    <w:rsid w:val="7197A176"/>
    <w:rsid w:val="719BE1B4"/>
    <w:rsid w:val="71A1497B"/>
    <w:rsid w:val="71A621F4"/>
    <w:rsid w:val="71A6345B"/>
    <w:rsid w:val="71AF1727"/>
    <w:rsid w:val="71AF7481"/>
    <w:rsid w:val="71B1DB57"/>
    <w:rsid w:val="71B39C63"/>
    <w:rsid w:val="71BBA2C4"/>
    <w:rsid w:val="71BC7358"/>
    <w:rsid w:val="71BF2215"/>
    <w:rsid w:val="71C29B4C"/>
    <w:rsid w:val="71C56104"/>
    <w:rsid w:val="71C58683"/>
    <w:rsid w:val="71C7F04D"/>
    <w:rsid w:val="71C9FB49"/>
    <w:rsid w:val="71CD0ABD"/>
    <w:rsid w:val="71CE6805"/>
    <w:rsid w:val="71DA8DB3"/>
    <w:rsid w:val="71DB9690"/>
    <w:rsid w:val="71DF2BB6"/>
    <w:rsid w:val="71E7DF61"/>
    <w:rsid w:val="71EBC2A1"/>
    <w:rsid w:val="71ECA614"/>
    <w:rsid w:val="71F10081"/>
    <w:rsid w:val="71F9E108"/>
    <w:rsid w:val="71FA35C8"/>
    <w:rsid w:val="71FAB17F"/>
    <w:rsid w:val="720224A9"/>
    <w:rsid w:val="72071E84"/>
    <w:rsid w:val="720ACFC9"/>
    <w:rsid w:val="720DD30B"/>
    <w:rsid w:val="7214FB13"/>
    <w:rsid w:val="721621D0"/>
    <w:rsid w:val="721C50E8"/>
    <w:rsid w:val="722002F0"/>
    <w:rsid w:val="7221C638"/>
    <w:rsid w:val="722461E4"/>
    <w:rsid w:val="722FAD49"/>
    <w:rsid w:val="723085CE"/>
    <w:rsid w:val="72313966"/>
    <w:rsid w:val="723186AC"/>
    <w:rsid w:val="7233090E"/>
    <w:rsid w:val="72350406"/>
    <w:rsid w:val="7237E4FE"/>
    <w:rsid w:val="723E539E"/>
    <w:rsid w:val="723F8E70"/>
    <w:rsid w:val="72418B90"/>
    <w:rsid w:val="7242CD8B"/>
    <w:rsid w:val="724595BA"/>
    <w:rsid w:val="72463CEF"/>
    <w:rsid w:val="7247A7E1"/>
    <w:rsid w:val="724815BC"/>
    <w:rsid w:val="72483130"/>
    <w:rsid w:val="7249C0E9"/>
    <w:rsid w:val="7252B465"/>
    <w:rsid w:val="72533074"/>
    <w:rsid w:val="7254F6E5"/>
    <w:rsid w:val="7257A974"/>
    <w:rsid w:val="7259ECA1"/>
    <w:rsid w:val="725DEDC3"/>
    <w:rsid w:val="72613541"/>
    <w:rsid w:val="72657C38"/>
    <w:rsid w:val="726745EF"/>
    <w:rsid w:val="72681302"/>
    <w:rsid w:val="7271C59D"/>
    <w:rsid w:val="7275FED4"/>
    <w:rsid w:val="72772D9A"/>
    <w:rsid w:val="72778C36"/>
    <w:rsid w:val="727A4F25"/>
    <w:rsid w:val="727E55FE"/>
    <w:rsid w:val="727F0C1D"/>
    <w:rsid w:val="7288D592"/>
    <w:rsid w:val="7289FB1C"/>
    <w:rsid w:val="728CFF06"/>
    <w:rsid w:val="728D091B"/>
    <w:rsid w:val="72972773"/>
    <w:rsid w:val="729AF56A"/>
    <w:rsid w:val="729F0FCA"/>
    <w:rsid w:val="72A01E2B"/>
    <w:rsid w:val="72A50A22"/>
    <w:rsid w:val="72B2F6A1"/>
    <w:rsid w:val="72B49502"/>
    <w:rsid w:val="72B5B50E"/>
    <w:rsid w:val="72B6718A"/>
    <w:rsid w:val="72B68DF6"/>
    <w:rsid w:val="72B7EA18"/>
    <w:rsid w:val="72B7EF5D"/>
    <w:rsid w:val="72BAAE98"/>
    <w:rsid w:val="72BD6D1F"/>
    <w:rsid w:val="72C14246"/>
    <w:rsid w:val="72C2272C"/>
    <w:rsid w:val="72C4DCEF"/>
    <w:rsid w:val="72C5EBA0"/>
    <w:rsid w:val="72C911AB"/>
    <w:rsid w:val="72CB44DE"/>
    <w:rsid w:val="72CF514D"/>
    <w:rsid w:val="72D27114"/>
    <w:rsid w:val="72E06B5C"/>
    <w:rsid w:val="72E4260A"/>
    <w:rsid w:val="72E64281"/>
    <w:rsid w:val="72E907D2"/>
    <w:rsid w:val="72EAC6CF"/>
    <w:rsid w:val="72EE1334"/>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AD36E"/>
    <w:rsid w:val="733BDC80"/>
    <w:rsid w:val="733C24F6"/>
    <w:rsid w:val="733D4A91"/>
    <w:rsid w:val="73497FFD"/>
    <w:rsid w:val="734FBE02"/>
    <w:rsid w:val="7355075F"/>
    <w:rsid w:val="7355207B"/>
    <w:rsid w:val="73598950"/>
    <w:rsid w:val="7359EE99"/>
    <w:rsid w:val="73619ABE"/>
    <w:rsid w:val="736711AE"/>
    <w:rsid w:val="736B5D9C"/>
    <w:rsid w:val="736C7F1E"/>
    <w:rsid w:val="736D550F"/>
    <w:rsid w:val="73703DAF"/>
    <w:rsid w:val="7371F617"/>
    <w:rsid w:val="7372320D"/>
    <w:rsid w:val="7377C3C1"/>
    <w:rsid w:val="738345A3"/>
    <w:rsid w:val="7383B244"/>
    <w:rsid w:val="7387DB3B"/>
    <w:rsid w:val="738EA7D0"/>
    <w:rsid w:val="73902D09"/>
    <w:rsid w:val="739197F7"/>
    <w:rsid w:val="7394BE07"/>
    <w:rsid w:val="73A050D0"/>
    <w:rsid w:val="73A1CBEA"/>
    <w:rsid w:val="73A32955"/>
    <w:rsid w:val="73A3E706"/>
    <w:rsid w:val="73A60D55"/>
    <w:rsid w:val="73A6ABF0"/>
    <w:rsid w:val="73AD4800"/>
    <w:rsid w:val="73B627E1"/>
    <w:rsid w:val="73B6A8D5"/>
    <w:rsid w:val="73B6B19D"/>
    <w:rsid w:val="73B8E985"/>
    <w:rsid w:val="73BCED23"/>
    <w:rsid w:val="73BE8F5D"/>
    <w:rsid w:val="73BF84C6"/>
    <w:rsid w:val="73C24F39"/>
    <w:rsid w:val="73C37E96"/>
    <w:rsid w:val="73CA7F68"/>
    <w:rsid w:val="73CE155D"/>
    <w:rsid w:val="73CFF6B1"/>
    <w:rsid w:val="73D010C2"/>
    <w:rsid w:val="73D230D1"/>
    <w:rsid w:val="73D51865"/>
    <w:rsid w:val="73D7D5D3"/>
    <w:rsid w:val="73DA9EFD"/>
    <w:rsid w:val="73DB5925"/>
    <w:rsid w:val="73DC5A4D"/>
    <w:rsid w:val="73E3C792"/>
    <w:rsid w:val="73E3D9CA"/>
    <w:rsid w:val="73E6CD31"/>
    <w:rsid w:val="73E800BB"/>
    <w:rsid w:val="73E9E907"/>
    <w:rsid w:val="73EBAEC3"/>
    <w:rsid w:val="73EDB281"/>
    <w:rsid w:val="73EF5D8E"/>
    <w:rsid w:val="73F7BD80"/>
    <w:rsid w:val="73F911E3"/>
    <w:rsid w:val="73FA4EAE"/>
    <w:rsid w:val="73FC2324"/>
    <w:rsid w:val="7402E3F7"/>
    <w:rsid w:val="74030397"/>
    <w:rsid w:val="7403656E"/>
    <w:rsid w:val="7403CA0D"/>
    <w:rsid w:val="74046D4F"/>
    <w:rsid w:val="74095528"/>
    <w:rsid w:val="740CB20E"/>
    <w:rsid w:val="74118F9D"/>
    <w:rsid w:val="741D4BFE"/>
    <w:rsid w:val="74252CBF"/>
    <w:rsid w:val="7427C5E4"/>
    <w:rsid w:val="74296FE9"/>
    <w:rsid w:val="742C2FCF"/>
    <w:rsid w:val="742E72D9"/>
    <w:rsid w:val="742F7951"/>
    <w:rsid w:val="742FC5B3"/>
    <w:rsid w:val="743073F4"/>
    <w:rsid w:val="743AD7CE"/>
    <w:rsid w:val="743C012A"/>
    <w:rsid w:val="743D26D6"/>
    <w:rsid w:val="743E875A"/>
    <w:rsid w:val="744192EB"/>
    <w:rsid w:val="74459CB4"/>
    <w:rsid w:val="74489974"/>
    <w:rsid w:val="7449DCD4"/>
    <w:rsid w:val="744D58F3"/>
    <w:rsid w:val="744F3B4A"/>
    <w:rsid w:val="744F55FF"/>
    <w:rsid w:val="74519846"/>
    <w:rsid w:val="74598B72"/>
    <w:rsid w:val="7460E5E7"/>
    <w:rsid w:val="74628B9A"/>
    <w:rsid w:val="7472BB76"/>
    <w:rsid w:val="74759F81"/>
    <w:rsid w:val="7475AB18"/>
    <w:rsid w:val="7475B01C"/>
    <w:rsid w:val="7476CA82"/>
    <w:rsid w:val="74778CBD"/>
    <w:rsid w:val="74784BC0"/>
    <w:rsid w:val="747974D8"/>
    <w:rsid w:val="747980AA"/>
    <w:rsid w:val="747AFD0B"/>
    <w:rsid w:val="747C5239"/>
    <w:rsid w:val="747E8EF2"/>
    <w:rsid w:val="7480B704"/>
    <w:rsid w:val="748102E3"/>
    <w:rsid w:val="748247D8"/>
    <w:rsid w:val="74827810"/>
    <w:rsid w:val="74833B17"/>
    <w:rsid w:val="7486C14E"/>
    <w:rsid w:val="748B11FF"/>
    <w:rsid w:val="748B7AAB"/>
    <w:rsid w:val="74926707"/>
    <w:rsid w:val="749571C5"/>
    <w:rsid w:val="7495A819"/>
    <w:rsid w:val="74963FAB"/>
    <w:rsid w:val="74977838"/>
    <w:rsid w:val="7499AC36"/>
    <w:rsid w:val="7499DF0D"/>
    <w:rsid w:val="749B7E64"/>
    <w:rsid w:val="749BA25D"/>
    <w:rsid w:val="749FB5DF"/>
    <w:rsid w:val="749FC751"/>
    <w:rsid w:val="74A7D9CB"/>
    <w:rsid w:val="74A8359D"/>
    <w:rsid w:val="74AB780F"/>
    <w:rsid w:val="74AC7941"/>
    <w:rsid w:val="74ADC544"/>
    <w:rsid w:val="74B057F0"/>
    <w:rsid w:val="74B48431"/>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932D0"/>
    <w:rsid w:val="74DA6DAD"/>
    <w:rsid w:val="74DACB16"/>
    <w:rsid w:val="74DAFB87"/>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23A0F"/>
    <w:rsid w:val="7516A75E"/>
    <w:rsid w:val="751AEC07"/>
    <w:rsid w:val="751C284E"/>
    <w:rsid w:val="751CD847"/>
    <w:rsid w:val="751FC28B"/>
    <w:rsid w:val="7521BFC3"/>
    <w:rsid w:val="7523AB9C"/>
    <w:rsid w:val="75240ADF"/>
    <w:rsid w:val="7528286C"/>
    <w:rsid w:val="752846C8"/>
    <w:rsid w:val="7528787D"/>
    <w:rsid w:val="752AA18A"/>
    <w:rsid w:val="7532BD54"/>
    <w:rsid w:val="7536A1E4"/>
    <w:rsid w:val="7536CFCA"/>
    <w:rsid w:val="7538C7D8"/>
    <w:rsid w:val="75395960"/>
    <w:rsid w:val="753C36DC"/>
    <w:rsid w:val="753C57A3"/>
    <w:rsid w:val="753F914F"/>
    <w:rsid w:val="7543A1AC"/>
    <w:rsid w:val="75446BCE"/>
    <w:rsid w:val="75448DF5"/>
    <w:rsid w:val="7546F612"/>
    <w:rsid w:val="754A6406"/>
    <w:rsid w:val="75564080"/>
    <w:rsid w:val="755746D8"/>
    <w:rsid w:val="7557869F"/>
    <w:rsid w:val="755B85B9"/>
    <w:rsid w:val="755EE6D6"/>
    <w:rsid w:val="755EF242"/>
    <w:rsid w:val="756277F4"/>
    <w:rsid w:val="756BF486"/>
    <w:rsid w:val="75799548"/>
    <w:rsid w:val="757C4A80"/>
    <w:rsid w:val="757C7E84"/>
    <w:rsid w:val="757EE7E5"/>
    <w:rsid w:val="757F7117"/>
    <w:rsid w:val="757FAA2B"/>
    <w:rsid w:val="7580363D"/>
    <w:rsid w:val="7585B37B"/>
    <w:rsid w:val="758982F3"/>
    <w:rsid w:val="7589C83D"/>
    <w:rsid w:val="758B83A2"/>
    <w:rsid w:val="758DAD42"/>
    <w:rsid w:val="758EFF94"/>
    <w:rsid w:val="758F4568"/>
    <w:rsid w:val="75918D63"/>
    <w:rsid w:val="75920835"/>
    <w:rsid w:val="759381DB"/>
    <w:rsid w:val="75942495"/>
    <w:rsid w:val="7595E790"/>
    <w:rsid w:val="75996FBD"/>
    <w:rsid w:val="759B39A0"/>
    <w:rsid w:val="759EF205"/>
    <w:rsid w:val="75A59018"/>
    <w:rsid w:val="75ABB077"/>
    <w:rsid w:val="75ACAA2A"/>
    <w:rsid w:val="75ACFCBA"/>
    <w:rsid w:val="75AF0945"/>
    <w:rsid w:val="75BA9167"/>
    <w:rsid w:val="75BC02FC"/>
    <w:rsid w:val="75C31670"/>
    <w:rsid w:val="75C7AA44"/>
    <w:rsid w:val="75C9D424"/>
    <w:rsid w:val="75CCCB26"/>
    <w:rsid w:val="75CD54CD"/>
    <w:rsid w:val="75D3D9D9"/>
    <w:rsid w:val="75D4E20B"/>
    <w:rsid w:val="75D966A1"/>
    <w:rsid w:val="75DD21E0"/>
    <w:rsid w:val="75DD9459"/>
    <w:rsid w:val="75DF0855"/>
    <w:rsid w:val="75E0775C"/>
    <w:rsid w:val="75EC80EC"/>
    <w:rsid w:val="75EF80A5"/>
    <w:rsid w:val="75F1CB1C"/>
    <w:rsid w:val="75F392A4"/>
    <w:rsid w:val="75F65E7B"/>
    <w:rsid w:val="75F6B0E3"/>
    <w:rsid w:val="75FA4B16"/>
    <w:rsid w:val="75FC979B"/>
    <w:rsid w:val="75FF48BC"/>
    <w:rsid w:val="7604CB7C"/>
    <w:rsid w:val="760615A4"/>
    <w:rsid w:val="760A5992"/>
    <w:rsid w:val="760B625F"/>
    <w:rsid w:val="760C2F35"/>
    <w:rsid w:val="760F33D0"/>
    <w:rsid w:val="76173EE9"/>
    <w:rsid w:val="761CC532"/>
    <w:rsid w:val="761ED430"/>
    <w:rsid w:val="7620AA40"/>
    <w:rsid w:val="7628EEF0"/>
    <w:rsid w:val="7629C1B5"/>
    <w:rsid w:val="762BC2A4"/>
    <w:rsid w:val="762BEE75"/>
    <w:rsid w:val="762D0CCE"/>
    <w:rsid w:val="762F6666"/>
    <w:rsid w:val="763065A9"/>
    <w:rsid w:val="7632AB9E"/>
    <w:rsid w:val="7633BB47"/>
    <w:rsid w:val="7633EF43"/>
    <w:rsid w:val="7637F6E0"/>
    <w:rsid w:val="76421A9B"/>
    <w:rsid w:val="76423C59"/>
    <w:rsid w:val="764249A0"/>
    <w:rsid w:val="764A27DF"/>
    <w:rsid w:val="7650999C"/>
    <w:rsid w:val="76580716"/>
    <w:rsid w:val="765B2BDD"/>
    <w:rsid w:val="765C5D1E"/>
    <w:rsid w:val="765EF779"/>
    <w:rsid w:val="7667E517"/>
    <w:rsid w:val="766852BB"/>
    <w:rsid w:val="766B8A46"/>
    <w:rsid w:val="766C9819"/>
    <w:rsid w:val="766CAD36"/>
    <w:rsid w:val="766CBE00"/>
    <w:rsid w:val="76740D00"/>
    <w:rsid w:val="7679451E"/>
    <w:rsid w:val="7679F1FC"/>
    <w:rsid w:val="767CD30F"/>
    <w:rsid w:val="767FEFA1"/>
    <w:rsid w:val="7685F8C5"/>
    <w:rsid w:val="768A2699"/>
    <w:rsid w:val="768F5C0A"/>
    <w:rsid w:val="769528D5"/>
    <w:rsid w:val="76965720"/>
    <w:rsid w:val="769B1C1B"/>
    <w:rsid w:val="76A25AD1"/>
    <w:rsid w:val="76A36803"/>
    <w:rsid w:val="76A3E6AF"/>
    <w:rsid w:val="76A5F6A6"/>
    <w:rsid w:val="76A88517"/>
    <w:rsid w:val="76A8CC20"/>
    <w:rsid w:val="76AEFED3"/>
    <w:rsid w:val="76B44F25"/>
    <w:rsid w:val="76BAAFF0"/>
    <w:rsid w:val="76BC24A7"/>
    <w:rsid w:val="76BC878B"/>
    <w:rsid w:val="76BFAFD3"/>
    <w:rsid w:val="76C18CAB"/>
    <w:rsid w:val="76CA0445"/>
    <w:rsid w:val="76CA8273"/>
    <w:rsid w:val="76CCAF4E"/>
    <w:rsid w:val="76D0398D"/>
    <w:rsid w:val="76D04AB4"/>
    <w:rsid w:val="76D8B713"/>
    <w:rsid w:val="76D99835"/>
    <w:rsid w:val="76DB99F7"/>
    <w:rsid w:val="76DED9FF"/>
    <w:rsid w:val="76E12815"/>
    <w:rsid w:val="76E265D5"/>
    <w:rsid w:val="76E6A019"/>
    <w:rsid w:val="76E96756"/>
    <w:rsid w:val="76EF5BA9"/>
    <w:rsid w:val="76F0BA7B"/>
    <w:rsid w:val="76F116E9"/>
    <w:rsid w:val="76F43A47"/>
    <w:rsid w:val="76F6146F"/>
    <w:rsid w:val="76F662F6"/>
    <w:rsid w:val="76F7F711"/>
    <w:rsid w:val="76FAD301"/>
    <w:rsid w:val="76FC5F04"/>
    <w:rsid w:val="76FDFE57"/>
    <w:rsid w:val="76FEC287"/>
    <w:rsid w:val="7700AF0F"/>
    <w:rsid w:val="770279F6"/>
    <w:rsid w:val="77028D93"/>
    <w:rsid w:val="7702CE4A"/>
    <w:rsid w:val="77059911"/>
    <w:rsid w:val="770745E1"/>
    <w:rsid w:val="7707FB3E"/>
    <w:rsid w:val="770AA581"/>
    <w:rsid w:val="770D8C8F"/>
    <w:rsid w:val="770E836C"/>
    <w:rsid w:val="7710D424"/>
    <w:rsid w:val="7715585F"/>
    <w:rsid w:val="771A1FCE"/>
    <w:rsid w:val="771C800D"/>
    <w:rsid w:val="771CC562"/>
    <w:rsid w:val="77233E98"/>
    <w:rsid w:val="7724611E"/>
    <w:rsid w:val="772589BA"/>
    <w:rsid w:val="7725A4B6"/>
    <w:rsid w:val="7725BB5C"/>
    <w:rsid w:val="77267AA5"/>
    <w:rsid w:val="77279D02"/>
    <w:rsid w:val="772C6D46"/>
    <w:rsid w:val="772D196D"/>
    <w:rsid w:val="772F065E"/>
    <w:rsid w:val="772F3E6E"/>
    <w:rsid w:val="7736C1CB"/>
    <w:rsid w:val="773C8844"/>
    <w:rsid w:val="773DA1CF"/>
    <w:rsid w:val="774005F4"/>
    <w:rsid w:val="77423833"/>
    <w:rsid w:val="77439E7B"/>
    <w:rsid w:val="774452D0"/>
    <w:rsid w:val="7744D5E6"/>
    <w:rsid w:val="774BDCBD"/>
    <w:rsid w:val="774DC6FA"/>
    <w:rsid w:val="77506093"/>
    <w:rsid w:val="77508126"/>
    <w:rsid w:val="775162AF"/>
    <w:rsid w:val="775191E7"/>
    <w:rsid w:val="77522A5F"/>
    <w:rsid w:val="7753B0AE"/>
    <w:rsid w:val="77550DCD"/>
    <w:rsid w:val="77552E16"/>
    <w:rsid w:val="775860B7"/>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3FC04"/>
    <w:rsid w:val="778689D5"/>
    <w:rsid w:val="778A9717"/>
    <w:rsid w:val="778D37F6"/>
    <w:rsid w:val="778E42D9"/>
    <w:rsid w:val="778EC558"/>
    <w:rsid w:val="778F4D2D"/>
    <w:rsid w:val="77909843"/>
    <w:rsid w:val="77978234"/>
    <w:rsid w:val="7798A087"/>
    <w:rsid w:val="77A43B40"/>
    <w:rsid w:val="77A6DF6C"/>
    <w:rsid w:val="77A7510E"/>
    <w:rsid w:val="77AACBBB"/>
    <w:rsid w:val="77AC746D"/>
    <w:rsid w:val="77AE608C"/>
    <w:rsid w:val="77B17027"/>
    <w:rsid w:val="77B5EB1A"/>
    <w:rsid w:val="77B69D8C"/>
    <w:rsid w:val="77BA1AD8"/>
    <w:rsid w:val="77BB8B29"/>
    <w:rsid w:val="77C3EAA2"/>
    <w:rsid w:val="77C7D5D5"/>
    <w:rsid w:val="77D15032"/>
    <w:rsid w:val="77D1CA6F"/>
    <w:rsid w:val="77D1E81F"/>
    <w:rsid w:val="77D772C4"/>
    <w:rsid w:val="77D7EA2C"/>
    <w:rsid w:val="77DA2066"/>
    <w:rsid w:val="77DBDE6E"/>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19D9D"/>
    <w:rsid w:val="781688A0"/>
    <w:rsid w:val="7818D616"/>
    <w:rsid w:val="78198BD8"/>
    <w:rsid w:val="781D4941"/>
    <w:rsid w:val="781EECAE"/>
    <w:rsid w:val="782331D9"/>
    <w:rsid w:val="782A4D18"/>
    <w:rsid w:val="782A7E3B"/>
    <w:rsid w:val="782B08C5"/>
    <w:rsid w:val="782D730E"/>
    <w:rsid w:val="782E93AE"/>
    <w:rsid w:val="7832EE71"/>
    <w:rsid w:val="7837B895"/>
    <w:rsid w:val="783E7749"/>
    <w:rsid w:val="78430B04"/>
    <w:rsid w:val="7844470F"/>
    <w:rsid w:val="7844D2C6"/>
    <w:rsid w:val="785223CB"/>
    <w:rsid w:val="7852A38C"/>
    <w:rsid w:val="78579ED9"/>
    <w:rsid w:val="7857CCE5"/>
    <w:rsid w:val="785B950C"/>
    <w:rsid w:val="7869B0FC"/>
    <w:rsid w:val="786A3E04"/>
    <w:rsid w:val="787651F8"/>
    <w:rsid w:val="78782C71"/>
    <w:rsid w:val="78811A73"/>
    <w:rsid w:val="78896D50"/>
    <w:rsid w:val="788DFD70"/>
    <w:rsid w:val="788FDECD"/>
    <w:rsid w:val="789021A8"/>
    <w:rsid w:val="7891E4D0"/>
    <w:rsid w:val="7892D32A"/>
    <w:rsid w:val="789DF08B"/>
    <w:rsid w:val="78A0BB61"/>
    <w:rsid w:val="78A425C2"/>
    <w:rsid w:val="78A4B22A"/>
    <w:rsid w:val="78A729B2"/>
    <w:rsid w:val="78A894C2"/>
    <w:rsid w:val="78AC53EB"/>
    <w:rsid w:val="78AF2FCD"/>
    <w:rsid w:val="78B02CF5"/>
    <w:rsid w:val="78B09AEA"/>
    <w:rsid w:val="78BAAB1C"/>
    <w:rsid w:val="78BABB7A"/>
    <w:rsid w:val="78BC239D"/>
    <w:rsid w:val="78C63050"/>
    <w:rsid w:val="78C9AE67"/>
    <w:rsid w:val="78CB5E47"/>
    <w:rsid w:val="78CC7D6B"/>
    <w:rsid w:val="78D01BC7"/>
    <w:rsid w:val="78D82C3D"/>
    <w:rsid w:val="78DA24B9"/>
    <w:rsid w:val="78DB4330"/>
    <w:rsid w:val="78DEF3A2"/>
    <w:rsid w:val="78DF60F2"/>
    <w:rsid w:val="78E66CB5"/>
    <w:rsid w:val="78E7D471"/>
    <w:rsid w:val="78EA50A7"/>
    <w:rsid w:val="78EE01C4"/>
    <w:rsid w:val="78F42FD7"/>
    <w:rsid w:val="78F4BE07"/>
    <w:rsid w:val="78F5D001"/>
    <w:rsid w:val="78F85F73"/>
    <w:rsid w:val="78FFFE17"/>
    <w:rsid w:val="79014577"/>
    <w:rsid w:val="79032EBE"/>
    <w:rsid w:val="7906FB0D"/>
    <w:rsid w:val="7907400E"/>
    <w:rsid w:val="7908E48D"/>
    <w:rsid w:val="790A2BB7"/>
    <w:rsid w:val="790B3746"/>
    <w:rsid w:val="790B6C87"/>
    <w:rsid w:val="791009F0"/>
    <w:rsid w:val="79103D61"/>
    <w:rsid w:val="7918318B"/>
    <w:rsid w:val="7918AF92"/>
    <w:rsid w:val="7919A2FD"/>
    <w:rsid w:val="7919FDA0"/>
    <w:rsid w:val="791B33B7"/>
    <w:rsid w:val="791BB6E8"/>
    <w:rsid w:val="791F994B"/>
    <w:rsid w:val="79203A63"/>
    <w:rsid w:val="7920C87E"/>
    <w:rsid w:val="792130EB"/>
    <w:rsid w:val="79222283"/>
    <w:rsid w:val="7927D8E6"/>
    <w:rsid w:val="7928DEA5"/>
    <w:rsid w:val="792AF27B"/>
    <w:rsid w:val="792BD690"/>
    <w:rsid w:val="792E12CC"/>
    <w:rsid w:val="792EE3E4"/>
    <w:rsid w:val="7931F201"/>
    <w:rsid w:val="7933B134"/>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26BB4"/>
    <w:rsid w:val="7957FFAE"/>
    <w:rsid w:val="79589A7D"/>
    <w:rsid w:val="796A85BF"/>
    <w:rsid w:val="796BA232"/>
    <w:rsid w:val="79700FB4"/>
    <w:rsid w:val="797F3D99"/>
    <w:rsid w:val="79859E12"/>
    <w:rsid w:val="7985A884"/>
    <w:rsid w:val="7986E456"/>
    <w:rsid w:val="7988DFC1"/>
    <w:rsid w:val="7989DEB2"/>
    <w:rsid w:val="798A30D9"/>
    <w:rsid w:val="7995F6D8"/>
    <w:rsid w:val="7996930C"/>
    <w:rsid w:val="799AC138"/>
    <w:rsid w:val="799CC641"/>
    <w:rsid w:val="79A30046"/>
    <w:rsid w:val="79A4124F"/>
    <w:rsid w:val="79A81C8F"/>
    <w:rsid w:val="79A83C65"/>
    <w:rsid w:val="79AA303A"/>
    <w:rsid w:val="79ABE5A8"/>
    <w:rsid w:val="79AF5F12"/>
    <w:rsid w:val="79B0EB43"/>
    <w:rsid w:val="79B1F463"/>
    <w:rsid w:val="79B498B0"/>
    <w:rsid w:val="79B51747"/>
    <w:rsid w:val="79B593C8"/>
    <w:rsid w:val="79B8633D"/>
    <w:rsid w:val="79BBBA51"/>
    <w:rsid w:val="79BCA028"/>
    <w:rsid w:val="79BDB415"/>
    <w:rsid w:val="79BE2938"/>
    <w:rsid w:val="79C1EA2F"/>
    <w:rsid w:val="79CA73E7"/>
    <w:rsid w:val="79CA89E8"/>
    <w:rsid w:val="79CD7CE4"/>
    <w:rsid w:val="79D02FA7"/>
    <w:rsid w:val="79D321E6"/>
    <w:rsid w:val="79D4A061"/>
    <w:rsid w:val="79D61A29"/>
    <w:rsid w:val="79D6D1AC"/>
    <w:rsid w:val="79D97ADF"/>
    <w:rsid w:val="79D97DDB"/>
    <w:rsid w:val="79D9E48D"/>
    <w:rsid w:val="79DF8A3E"/>
    <w:rsid w:val="79E651DA"/>
    <w:rsid w:val="79E7BEE4"/>
    <w:rsid w:val="79E82E80"/>
    <w:rsid w:val="79E8FB84"/>
    <w:rsid w:val="79EC90B5"/>
    <w:rsid w:val="79F2F146"/>
    <w:rsid w:val="79F59BD8"/>
    <w:rsid w:val="79FAF624"/>
    <w:rsid w:val="79FB24EE"/>
    <w:rsid w:val="7A042A41"/>
    <w:rsid w:val="7A059330"/>
    <w:rsid w:val="7A07E2CA"/>
    <w:rsid w:val="7A0A6388"/>
    <w:rsid w:val="7A0E3588"/>
    <w:rsid w:val="7A0F33C0"/>
    <w:rsid w:val="7A0FA5BE"/>
    <w:rsid w:val="7A11A4E7"/>
    <w:rsid w:val="7A13013A"/>
    <w:rsid w:val="7A21D064"/>
    <w:rsid w:val="7A22409F"/>
    <w:rsid w:val="7A2361D6"/>
    <w:rsid w:val="7A25C690"/>
    <w:rsid w:val="7A292EB7"/>
    <w:rsid w:val="7A2EF6DC"/>
    <w:rsid w:val="7A337E32"/>
    <w:rsid w:val="7A3AC4C4"/>
    <w:rsid w:val="7A3D5DB1"/>
    <w:rsid w:val="7A3E44C3"/>
    <w:rsid w:val="7A4582CA"/>
    <w:rsid w:val="7A46242E"/>
    <w:rsid w:val="7A475930"/>
    <w:rsid w:val="7A4833A3"/>
    <w:rsid w:val="7A4A0470"/>
    <w:rsid w:val="7A590BFE"/>
    <w:rsid w:val="7A62BBF4"/>
    <w:rsid w:val="7A64D901"/>
    <w:rsid w:val="7A652915"/>
    <w:rsid w:val="7A65366A"/>
    <w:rsid w:val="7A657816"/>
    <w:rsid w:val="7A6706AC"/>
    <w:rsid w:val="7A6A9B40"/>
    <w:rsid w:val="7A6D298B"/>
    <w:rsid w:val="7A70916E"/>
    <w:rsid w:val="7A73B2C1"/>
    <w:rsid w:val="7A7EB9C6"/>
    <w:rsid w:val="7A812F7D"/>
    <w:rsid w:val="7A9393FC"/>
    <w:rsid w:val="7A99C2E2"/>
    <w:rsid w:val="7A9AC39B"/>
    <w:rsid w:val="7A9CB003"/>
    <w:rsid w:val="7A9E99E2"/>
    <w:rsid w:val="7AA17A76"/>
    <w:rsid w:val="7AA42DB2"/>
    <w:rsid w:val="7AA6E442"/>
    <w:rsid w:val="7AA797E2"/>
    <w:rsid w:val="7AAAE9F1"/>
    <w:rsid w:val="7AAF6D06"/>
    <w:rsid w:val="7AB45580"/>
    <w:rsid w:val="7AB4E4DC"/>
    <w:rsid w:val="7AB71B8A"/>
    <w:rsid w:val="7AB9F82B"/>
    <w:rsid w:val="7AC264BA"/>
    <w:rsid w:val="7AC363E0"/>
    <w:rsid w:val="7AC599B7"/>
    <w:rsid w:val="7AC9CCA5"/>
    <w:rsid w:val="7AD4ECCB"/>
    <w:rsid w:val="7AD6D41A"/>
    <w:rsid w:val="7AD85A60"/>
    <w:rsid w:val="7ADA256F"/>
    <w:rsid w:val="7ADAD8A4"/>
    <w:rsid w:val="7ADAF9B5"/>
    <w:rsid w:val="7ADCAC36"/>
    <w:rsid w:val="7ADE33C1"/>
    <w:rsid w:val="7AE4231F"/>
    <w:rsid w:val="7AE85DDF"/>
    <w:rsid w:val="7AE884E6"/>
    <w:rsid w:val="7AF182A9"/>
    <w:rsid w:val="7AF9F65B"/>
    <w:rsid w:val="7AFB240B"/>
    <w:rsid w:val="7AFC0901"/>
    <w:rsid w:val="7AFCF586"/>
    <w:rsid w:val="7AFDC98C"/>
    <w:rsid w:val="7AFDEB30"/>
    <w:rsid w:val="7B0073F5"/>
    <w:rsid w:val="7B008E3D"/>
    <w:rsid w:val="7B047C6D"/>
    <w:rsid w:val="7B071370"/>
    <w:rsid w:val="7B0B261B"/>
    <w:rsid w:val="7B0BFA62"/>
    <w:rsid w:val="7B0C8E9A"/>
    <w:rsid w:val="7B0CABF3"/>
    <w:rsid w:val="7B0F4D85"/>
    <w:rsid w:val="7B16C413"/>
    <w:rsid w:val="7B1A6248"/>
    <w:rsid w:val="7B1CE1B2"/>
    <w:rsid w:val="7B1EEBF1"/>
    <w:rsid w:val="7B2B0303"/>
    <w:rsid w:val="7B30BE9B"/>
    <w:rsid w:val="7B35D7E2"/>
    <w:rsid w:val="7B36C89D"/>
    <w:rsid w:val="7B39404F"/>
    <w:rsid w:val="7B4016BA"/>
    <w:rsid w:val="7B44BDA0"/>
    <w:rsid w:val="7B47DFD9"/>
    <w:rsid w:val="7B4A3D93"/>
    <w:rsid w:val="7B4B06E8"/>
    <w:rsid w:val="7B4C2A70"/>
    <w:rsid w:val="7B4D973D"/>
    <w:rsid w:val="7B4D9D98"/>
    <w:rsid w:val="7B506B86"/>
    <w:rsid w:val="7B55186D"/>
    <w:rsid w:val="7B580221"/>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63796"/>
    <w:rsid w:val="7BB993F3"/>
    <w:rsid w:val="7BBBCD3F"/>
    <w:rsid w:val="7BBEFAED"/>
    <w:rsid w:val="7BC02216"/>
    <w:rsid w:val="7BC33464"/>
    <w:rsid w:val="7BCA4D33"/>
    <w:rsid w:val="7BCD90F2"/>
    <w:rsid w:val="7BCFF5D3"/>
    <w:rsid w:val="7BD0C2F2"/>
    <w:rsid w:val="7BD18848"/>
    <w:rsid w:val="7BD18B6D"/>
    <w:rsid w:val="7BD8C5CD"/>
    <w:rsid w:val="7BDBA818"/>
    <w:rsid w:val="7BDBDDF4"/>
    <w:rsid w:val="7BDD219F"/>
    <w:rsid w:val="7BE01B90"/>
    <w:rsid w:val="7BE4173B"/>
    <w:rsid w:val="7BE7DE6E"/>
    <w:rsid w:val="7BEB106C"/>
    <w:rsid w:val="7BEE1913"/>
    <w:rsid w:val="7BF02306"/>
    <w:rsid w:val="7BF055E0"/>
    <w:rsid w:val="7BF8D94F"/>
    <w:rsid w:val="7BFC9BCE"/>
    <w:rsid w:val="7C00CC9C"/>
    <w:rsid w:val="7C04E307"/>
    <w:rsid w:val="7C086FA3"/>
    <w:rsid w:val="7C0C79CC"/>
    <w:rsid w:val="7C0E26E6"/>
    <w:rsid w:val="7C0E504E"/>
    <w:rsid w:val="7C0FF531"/>
    <w:rsid w:val="7C136FA1"/>
    <w:rsid w:val="7C1803D4"/>
    <w:rsid w:val="7C1943C7"/>
    <w:rsid w:val="7C1AE175"/>
    <w:rsid w:val="7C1C87A2"/>
    <w:rsid w:val="7C1DEBDD"/>
    <w:rsid w:val="7C1F77BC"/>
    <w:rsid w:val="7C28EC16"/>
    <w:rsid w:val="7C323CCF"/>
    <w:rsid w:val="7C36E8F0"/>
    <w:rsid w:val="7C3A2627"/>
    <w:rsid w:val="7C3E1C9A"/>
    <w:rsid w:val="7C405B93"/>
    <w:rsid w:val="7C421E0E"/>
    <w:rsid w:val="7C48A5B9"/>
    <w:rsid w:val="7C498434"/>
    <w:rsid w:val="7C49B3F4"/>
    <w:rsid w:val="7C4A5347"/>
    <w:rsid w:val="7C4AB511"/>
    <w:rsid w:val="7C4C89A3"/>
    <w:rsid w:val="7C534B88"/>
    <w:rsid w:val="7C53771C"/>
    <w:rsid w:val="7C544052"/>
    <w:rsid w:val="7C556EC0"/>
    <w:rsid w:val="7C57418A"/>
    <w:rsid w:val="7C5857FE"/>
    <w:rsid w:val="7C59BCC5"/>
    <w:rsid w:val="7C5B0228"/>
    <w:rsid w:val="7C5F4EC8"/>
    <w:rsid w:val="7C605436"/>
    <w:rsid w:val="7C60A9A3"/>
    <w:rsid w:val="7C6199D4"/>
    <w:rsid w:val="7C6405AE"/>
    <w:rsid w:val="7C657492"/>
    <w:rsid w:val="7C66D1D4"/>
    <w:rsid w:val="7C672E63"/>
    <w:rsid w:val="7C684FD4"/>
    <w:rsid w:val="7C696E8E"/>
    <w:rsid w:val="7C6B51F6"/>
    <w:rsid w:val="7C744AA7"/>
    <w:rsid w:val="7C7A9714"/>
    <w:rsid w:val="7C7AF89D"/>
    <w:rsid w:val="7C7DFF92"/>
    <w:rsid w:val="7C8170A6"/>
    <w:rsid w:val="7C82849A"/>
    <w:rsid w:val="7C86D206"/>
    <w:rsid w:val="7C88D488"/>
    <w:rsid w:val="7C942308"/>
    <w:rsid w:val="7C954918"/>
    <w:rsid w:val="7C971025"/>
    <w:rsid w:val="7C97454B"/>
    <w:rsid w:val="7C9DCDEF"/>
    <w:rsid w:val="7C9DEE1E"/>
    <w:rsid w:val="7C9F051C"/>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855C0"/>
    <w:rsid w:val="7CCC9420"/>
    <w:rsid w:val="7CDCAE66"/>
    <w:rsid w:val="7CDCD111"/>
    <w:rsid w:val="7CDDB1A2"/>
    <w:rsid w:val="7CDFB2CC"/>
    <w:rsid w:val="7CE70E26"/>
    <w:rsid w:val="7CF693A2"/>
    <w:rsid w:val="7CF89B6A"/>
    <w:rsid w:val="7CFA8EDD"/>
    <w:rsid w:val="7CFAC177"/>
    <w:rsid w:val="7CFB6D86"/>
    <w:rsid w:val="7CFBBF39"/>
    <w:rsid w:val="7CFD8ED4"/>
    <w:rsid w:val="7CFE149A"/>
    <w:rsid w:val="7D025E90"/>
    <w:rsid w:val="7D07A3E0"/>
    <w:rsid w:val="7D0934EA"/>
    <w:rsid w:val="7D0B7982"/>
    <w:rsid w:val="7D0F699F"/>
    <w:rsid w:val="7D135BED"/>
    <w:rsid w:val="7D1618E4"/>
    <w:rsid w:val="7D194605"/>
    <w:rsid w:val="7D1AB29A"/>
    <w:rsid w:val="7D1DEF1F"/>
    <w:rsid w:val="7D2040FE"/>
    <w:rsid w:val="7D20BBB4"/>
    <w:rsid w:val="7D25ED9C"/>
    <w:rsid w:val="7D2A310A"/>
    <w:rsid w:val="7D2CA1C3"/>
    <w:rsid w:val="7D30451A"/>
    <w:rsid w:val="7D398AD4"/>
    <w:rsid w:val="7D3E864A"/>
    <w:rsid w:val="7D3EA66A"/>
    <w:rsid w:val="7D45FC3B"/>
    <w:rsid w:val="7D461469"/>
    <w:rsid w:val="7D47BE79"/>
    <w:rsid w:val="7D47F897"/>
    <w:rsid w:val="7D49ECBF"/>
    <w:rsid w:val="7D4B9D94"/>
    <w:rsid w:val="7D4D82CE"/>
    <w:rsid w:val="7D526087"/>
    <w:rsid w:val="7D543193"/>
    <w:rsid w:val="7D5541FF"/>
    <w:rsid w:val="7D5591BF"/>
    <w:rsid w:val="7D58B293"/>
    <w:rsid w:val="7D5972DB"/>
    <w:rsid w:val="7D5A535B"/>
    <w:rsid w:val="7D5AFF95"/>
    <w:rsid w:val="7D5BF277"/>
    <w:rsid w:val="7D5F103E"/>
    <w:rsid w:val="7D68B299"/>
    <w:rsid w:val="7D713EE9"/>
    <w:rsid w:val="7D730B1B"/>
    <w:rsid w:val="7D79A900"/>
    <w:rsid w:val="7D7D4721"/>
    <w:rsid w:val="7D7D490C"/>
    <w:rsid w:val="7D847478"/>
    <w:rsid w:val="7D84AB46"/>
    <w:rsid w:val="7D888258"/>
    <w:rsid w:val="7D8C3945"/>
    <w:rsid w:val="7D8E653E"/>
    <w:rsid w:val="7D9038B2"/>
    <w:rsid w:val="7D92F326"/>
    <w:rsid w:val="7D9AD8B2"/>
    <w:rsid w:val="7DA0742A"/>
    <w:rsid w:val="7DA2CFD9"/>
    <w:rsid w:val="7DA3447E"/>
    <w:rsid w:val="7DAC9187"/>
    <w:rsid w:val="7DB0E48B"/>
    <w:rsid w:val="7DB729F7"/>
    <w:rsid w:val="7DBECE89"/>
    <w:rsid w:val="7DC71CA6"/>
    <w:rsid w:val="7DCBD096"/>
    <w:rsid w:val="7DCC4CEA"/>
    <w:rsid w:val="7DD15E51"/>
    <w:rsid w:val="7DD37CA2"/>
    <w:rsid w:val="7DD8625D"/>
    <w:rsid w:val="7DD9A373"/>
    <w:rsid w:val="7DDDADE8"/>
    <w:rsid w:val="7DE29769"/>
    <w:rsid w:val="7DE708A0"/>
    <w:rsid w:val="7DEAF37D"/>
    <w:rsid w:val="7DECF1C4"/>
    <w:rsid w:val="7DED00FF"/>
    <w:rsid w:val="7DEFF56F"/>
    <w:rsid w:val="7DF1899D"/>
    <w:rsid w:val="7DF1B36D"/>
    <w:rsid w:val="7DF326B6"/>
    <w:rsid w:val="7DF40551"/>
    <w:rsid w:val="7DF63E7B"/>
    <w:rsid w:val="7DF87031"/>
    <w:rsid w:val="7E01B2A8"/>
    <w:rsid w:val="7E0202EB"/>
    <w:rsid w:val="7E08C25E"/>
    <w:rsid w:val="7E09B98D"/>
    <w:rsid w:val="7E0C1C14"/>
    <w:rsid w:val="7E11CC9B"/>
    <w:rsid w:val="7E13D18C"/>
    <w:rsid w:val="7E13EC2E"/>
    <w:rsid w:val="7E197D0B"/>
    <w:rsid w:val="7E212593"/>
    <w:rsid w:val="7E232608"/>
    <w:rsid w:val="7E233900"/>
    <w:rsid w:val="7E24F56C"/>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40221"/>
    <w:rsid w:val="7E5A0771"/>
    <w:rsid w:val="7E62E2F7"/>
    <w:rsid w:val="7E6A26B1"/>
    <w:rsid w:val="7E6D762B"/>
    <w:rsid w:val="7E6EE03E"/>
    <w:rsid w:val="7E7B3066"/>
    <w:rsid w:val="7E7C8AA2"/>
    <w:rsid w:val="7E7F0A92"/>
    <w:rsid w:val="7E809A5F"/>
    <w:rsid w:val="7E854ABA"/>
    <w:rsid w:val="7E880C48"/>
    <w:rsid w:val="7E8D8C15"/>
    <w:rsid w:val="7E8EBB17"/>
    <w:rsid w:val="7E9371D6"/>
    <w:rsid w:val="7E93F5E5"/>
    <w:rsid w:val="7E9465CD"/>
    <w:rsid w:val="7E9F5BD8"/>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29056"/>
    <w:rsid w:val="7ED66D83"/>
    <w:rsid w:val="7ED97F88"/>
    <w:rsid w:val="7ED9B418"/>
    <w:rsid w:val="7EDD4147"/>
    <w:rsid w:val="7EE4A4F3"/>
    <w:rsid w:val="7EE8D7F0"/>
    <w:rsid w:val="7EE8F6BB"/>
    <w:rsid w:val="7EEB4033"/>
    <w:rsid w:val="7EECD88D"/>
    <w:rsid w:val="7EF11981"/>
    <w:rsid w:val="7EF1B4A7"/>
    <w:rsid w:val="7EF26931"/>
    <w:rsid w:val="7EF36E49"/>
    <w:rsid w:val="7EF50D8A"/>
    <w:rsid w:val="7EFCF2E4"/>
    <w:rsid w:val="7EFDBD9F"/>
    <w:rsid w:val="7EFDF39B"/>
    <w:rsid w:val="7F043D78"/>
    <w:rsid w:val="7F06380F"/>
    <w:rsid w:val="7F095877"/>
    <w:rsid w:val="7F0A0656"/>
    <w:rsid w:val="7F1208F4"/>
    <w:rsid w:val="7F157968"/>
    <w:rsid w:val="7F16B305"/>
    <w:rsid w:val="7F2556DB"/>
    <w:rsid w:val="7F25B35A"/>
    <w:rsid w:val="7F265270"/>
    <w:rsid w:val="7F268C71"/>
    <w:rsid w:val="7F2698CD"/>
    <w:rsid w:val="7F28A19B"/>
    <w:rsid w:val="7F291176"/>
    <w:rsid w:val="7F2D5C27"/>
    <w:rsid w:val="7F328CB3"/>
    <w:rsid w:val="7F3380AB"/>
    <w:rsid w:val="7F3A5EBF"/>
    <w:rsid w:val="7F3BD2B3"/>
    <w:rsid w:val="7F3C15C6"/>
    <w:rsid w:val="7F4311A4"/>
    <w:rsid w:val="7F472FED"/>
    <w:rsid w:val="7F4B25F8"/>
    <w:rsid w:val="7F4B5E9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510FE"/>
    <w:rsid w:val="7F961796"/>
    <w:rsid w:val="7F98292F"/>
    <w:rsid w:val="7F9A319A"/>
    <w:rsid w:val="7F9EF907"/>
    <w:rsid w:val="7FA17A55"/>
    <w:rsid w:val="7FAE9ADA"/>
    <w:rsid w:val="7FB65016"/>
    <w:rsid w:val="7FB786AC"/>
    <w:rsid w:val="7FB9580B"/>
    <w:rsid w:val="7FB9D274"/>
    <w:rsid w:val="7FBEA37F"/>
    <w:rsid w:val="7FBF83B0"/>
    <w:rsid w:val="7FC0BC52"/>
    <w:rsid w:val="7FC15735"/>
    <w:rsid w:val="7FC83B4E"/>
    <w:rsid w:val="7FCC5EF7"/>
    <w:rsid w:val="7FCF52BF"/>
    <w:rsid w:val="7FD01E14"/>
    <w:rsid w:val="7FD12871"/>
    <w:rsid w:val="7FDE62F1"/>
    <w:rsid w:val="7FE27FED"/>
    <w:rsid w:val="7FE72E9B"/>
    <w:rsid w:val="7FE8C8AB"/>
    <w:rsid w:val="7FEC452E"/>
    <w:rsid w:val="7FF0FF00"/>
    <w:rsid w:val="7FF89302"/>
    <w:rsid w:val="7FF947C3"/>
    <w:rsid w:val="7FFBA84A"/>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62F5"/>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8"/>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0"/>
      </w:numPr>
    </w:pPr>
  </w:style>
  <w:style w:type="paragraph" w:customStyle="1" w:styleId="Nagwek21">
    <w:name w:val="Nagłówek 21"/>
    <w:basedOn w:val="Normalny1"/>
    <w:rsid w:val="00282655"/>
    <w:pPr>
      <w:numPr>
        <w:ilvl w:val="1"/>
        <w:numId w:val="30"/>
      </w:numPr>
      <w:outlineLvl w:val="1"/>
    </w:pPr>
    <w:rPr>
      <w:b/>
      <w:bCs/>
      <w:caps/>
      <w:color w:val="C00000"/>
      <w:szCs w:val="28"/>
    </w:rPr>
  </w:style>
  <w:style w:type="paragraph" w:customStyle="1" w:styleId="Nagwek31">
    <w:name w:val="Nagłówek 31"/>
    <w:basedOn w:val="Normalny1"/>
    <w:next w:val="Normalny1"/>
    <w:rsid w:val="00282655"/>
    <w:pPr>
      <w:numPr>
        <w:ilvl w:val="2"/>
        <w:numId w:val="30"/>
      </w:numPr>
      <w:spacing w:before="40"/>
      <w:outlineLvl w:val="2"/>
    </w:pPr>
  </w:style>
  <w:style w:type="paragraph" w:customStyle="1" w:styleId="Nagwek41">
    <w:name w:val="Nagłówek 41"/>
    <w:basedOn w:val="Normalny1"/>
    <w:next w:val="Normalny1"/>
    <w:rsid w:val="00282655"/>
    <w:pPr>
      <w:keepNext/>
      <w:keepLines/>
      <w:numPr>
        <w:ilvl w:val="3"/>
        <w:numId w:val="30"/>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0"/>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0"/>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0"/>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0"/>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0"/>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 w:type="paragraph" w:customStyle="1" w:styleId="paragraph">
    <w:name w:val="paragraph"/>
    <w:basedOn w:val="Normalny"/>
    <w:rsid w:val="15020E67"/>
    <w:pPr>
      <w:spacing w:beforeAutospacing="1" w:afterAutospacing="1"/>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15020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27704416">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BA65F-517F-417E-96B8-63CF729F1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10917</Words>
  <Characters>65504</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2021-06-17T10:01:00Z</dcterms:created>
  <dcterms:modified xsi:type="dcterms:W3CDTF">2021-06-17T10:01:00Z</dcterms:modified>
</cp:coreProperties>
</file>